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DC" w:rsidRPr="00A94881" w:rsidRDefault="00D311DC" w:rsidP="00D311DC">
      <w:pPr>
        <w:widowControl w:val="0"/>
        <w:jc w:val="center"/>
        <w:rPr>
          <w:b/>
          <w:caps/>
          <w:sz w:val="28"/>
          <w:szCs w:val="28"/>
        </w:rPr>
      </w:pPr>
      <w:bookmarkStart w:id="0" w:name="OLE_LINK1"/>
      <w:bookmarkStart w:id="1" w:name="OLE_LINK2"/>
      <w:r w:rsidRPr="00A94881">
        <w:rPr>
          <w:b/>
          <w:caps/>
          <w:sz w:val="28"/>
          <w:szCs w:val="28"/>
        </w:rPr>
        <w:t>smlouva o dílo</w:t>
      </w:r>
    </w:p>
    <w:p w:rsidR="00D311DC" w:rsidRDefault="00D311DC" w:rsidP="00D311DC">
      <w:pPr>
        <w:widowControl w:val="0"/>
        <w:jc w:val="center"/>
        <w:rPr>
          <w:b/>
          <w:szCs w:val="24"/>
        </w:rPr>
      </w:pP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  <w:proofErr w:type="gramStart"/>
      <w:r w:rsidRPr="00452745">
        <w:rPr>
          <w:b/>
          <w:szCs w:val="24"/>
        </w:rPr>
        <w:t>mezi</w:t>
      </w:r>
      <w:proofErr w:type="gramEnd"/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  <w:r w:rsidRPr="00452745">
        <w:rPr>
          <w:b/>
          <w:szCs w:val="24"/>
        </w:rPr>
        <w:t>Českou republikou – Ministerstvem životního prostředí</w:t>
      </w: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  <w:r w:rsidRPr="00452745">
        <w:rPr>
          <w:b/>
          <w:szCs w:val="24"/>
        </w:rPr>
        <w:t>a</w:t>
      </w: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  <w:r w:rsidRPr="00453574">
        <w:rPr>
          <w:b/>
          <w:szCs w:val="24"/>
          <w:highlight w:val="yellow"/>
        </w:rPr>
        <w:t>[ZHOTOVITEL]</w:t>
      </w:r>
    </w:p>
    <w:p w:rsidR="00D311DC" w:rsidRPr="00452745" w:rsidRDefault="00D311DC" w:rsidP="00D311DC">
      <w:pPr>
        <w:widowControl w:val="0"/>
        <w:jc w:val="center"/>
        <w:rPr>
          <w:b/>
          <w:szCs w:val="24"/>
        </w:rPr>
      </w:pPr>
    </w:p>
    <w:p w:rsidR="00A94881" w:rsidRDefault="00A94881">
      <w:pPr>
        <w:spacing w:after="0" w:line="240" w:lineRule="auto"/>
        <w:rPr>
          <w:rFonts w:ascii="Calibri Light" w:eastAsia="Times New Roman" w:hAnsi="Calibri Light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E8016F" w:rsidRPr="00A94881" w:rsidRDefault="00E8016F" w:rsidP="00A94881">
      <w:pPr>
        <w:pStyle w:val="Nadpis2"/>
        <w:jc w:val="center"/>
        <w:rPr>
          <w:i w:val="0"/>
        </w:rPr>
      </w:pPr>
      <w:r w:rsidRPr="00A94881">
        <w:rPr>
          <w:i w:val="0"/>
        </w:rPr>
        <w:lastRenderedPageBreak/>
        <w:t>Obsah</w:t>
      </w:r>
    </w:p>
    <w:p w:rsidR="00E8016F" w:rsidRPr="00452745" w:rsidRDefault="00E8016F" w:rsidP="00453574">
      <w:pPr>
        <w:widowControl w:val="0"/>
        <w:tabs>
          <w:tab w:val="left" w:pos="142"/>
        </w:tabs>
        <w:rPr>
          <w:szCs w:val="24"/>
        </w:rPr>
      </w:pPr>
    </w:p>
    <w:p w:rsidR="00E8016F" w:rsidRPr="00452745" w:rsidRDefault="00E8016F" w:rsidP="00E8016F">
      <w:pPr>
        <w:widowControl w:val="0"/>
        <w:ind w:right="2"/>
        <w:rPr>
          <w:szCs w:val="24"/>
        </w:rPr>
      </w:pPr>
      <w:r w:rsidRPr="00452745">
        <w:rPr>
          <w:szCs w:val="24"/>
        </w:rPr>
        <w:t>Smlouva</w:t>
      </w:r>
    </w:p>
    <w:tbl>
      <w:tblPr>
        <w:tblpPr w:leftFromText="141" w:rightFromText="141" w:vertAnchor="text" w:horzAnchor="margin" w:tblpY="155"/>
        <w:tblW w:w="5000" w:type="pct"/>
        <w:tblLook w:val="01E0" w:firstRow="1" w:lastRow="1" w:firstColumn="1" w:lastColumn="1" w:noHBand="0" w:noVBand="0"/>
      </w:tblPr>
      <w:tblGrid>
        <w:gridCol w:w="2234"/>
        <w:gridCol w:w="7052"/>
      </w:tblGrid>
      <w:tr w:rsidR="000553A2" w:rsidRPr="008936AD" w:rsidTr="00C21290">
        <w:tc>
          <w:tcPr>
            <w:tcW w:w="1203" w:type="pct"/>
          </w:tcPr>
          <w:p w:rsidR="000553A2" w:rsidRPr="007E340B" w:rsidRDefault="000553A2" w:rsidP="00C21290">
            <w:pPr>
              <w:pStyle w:val="Seznamploh2"/>
              <w:tabs>
                <w:tab w:val="left" w:pos="2268"/>
              </w:tabs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1:</w:t>
            </w:r>
          </w:p>
        </w:tc>
        <w:tc>
          <w:tcPr>
            <w:tcW w:w="3797" w:type="pct"/>
          </w:tcPr>
          <w:p w:rsidR="000553A2" w:rsidRPr="007D6E9F" w:rsidRDefault="007A684F" w:rsidP="00C21290">
            <w:pPr>
              <w:spacing w:before="80" w:after="120" w:line="23" w:lineRule="atLeast"/>
            </w:pPr>
            <w:r w:rsidRPr="007D6E9F">
              <w:t xml:space="preserve">Návrh </w:t>
            </w:r>
            <w:r w:rsidR="006326F5" w:rsidRPr="007D6E9F">
              <w:t xml:space="preserve">technického </w:t>
            </w:r>
            <w:r w:rsidRPr="007D6E9F">
              <w:t xml:space="preserve">řešení na vytvoření </w:t>
            </w:r>
            <w:r w:rsidR="00E50970" w:rsidRPr="007D6E9F">
              <w:t>IS</w:t>
            </w:r>
            <w:r w:rsidRPr="007D6E9F">
              <w:t xml:space="preserve"> SEKM </w:t>
            </w:r>
            <w:r w:rsidR="004E5FA6" w:rsidRPr="007D6E9F">
              <w:t>3</w:t>
            </w:r>
          </w:p>
        </w:tc>
      </w:tr>
      <w:tr w:rsidR="000553A2" w:rsidRPr="008936AD" w:rsidTr="00C21290">
        <w:tc>
          <w:tcPr>
            <w:tcW w:w="1203" w:type="pct"/>
          </w:tcPr>
          <w:p w:rsidR="000553A2" w:rsidRPr="007E340B" w:rsidRDefault="000553A2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2:</w:t>
            </w:r>
          </w:p>
        </w:tc>
        <w:tc>
          <w:tcPr>
            <w:tcW w:w="3797" w:type="pct"/>
          </w:tcPr>
          <w:p w:rsidR="000553A2" w:rsidRPr="007D6E9F" w:rsidRDefault="000553A2" w:rsidP="00C21290">
            <w:pPr>
              <w:spacing w:before="80" w:after="120" w:line="23" w:lineRule="atLeast"/>
            </w:pPr>
            <w:r w:rsidRPr="007D6E9F">
              <w:t xml:space="preserve">Specifikace služeb Provozní podpory </w:t>
            </w:r>
            <w:r w:rsidR="00254FBC" w:rsidRPr="007D6E9F">
              <w:t>díla</w:t>
            </w:r>
          </w:p>
        </w:tc>
      </w:tr>
      <w:tr w:rsidR="000553A2" w:rsidRPr="008936AD" w:rsidTr="00C21290">
        <w:tc>
          <w:tcPr>
            <w:tcW w:w="1203" w:type="pct"/>
          </w:tcPr>
          <w:p w:rsidR="000553A2" w:rsidRPr="007E340B" w:rsidRDefault="000553A2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3:</w:t>
            </w:r>
          </w:p>
        </w:tc>
        <w:tc>
          <w:tcPr>
            <w:tcW w:w="3797" w:type="pct"/>
          </w:tcPr>
          <w:p w:rsidR="000553A2" w:rsidRPr="008936AD" w:rsidRDefault="000553A2" w:rsidP="00C21290">
            <w:pPr>
              <w:spacing w:before="80" w:after="120" w:line="23" w:lineRule="atLeast"/>
            </w:pPr>
            <w:r w:rsidRPr="008936AD">
              <w:t>Rozpočet a platební milníky</w:t>
            </w:r>
          </w:p>
        </w:tc>
      </w:tr>
      <w:tr w:rsidR="000553A2" w:rsidRPr="008936AD" w:rsidTr="00C21290">
        <w:tc>
          <w:tcPr>
            <w:tcW w:w="1203" w:type="pct"/>
          </w:tcPr>
          <w:p w:rsidR="000553A2" w:rsidRPr="007E340B" w:rsidRDefault="000553A2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4:</w:t>
            </w:r>
          </w:p>
        </w:tc>
        <w:tc>
          <w:tcPr>
            <w:tcW w:w="3797" w:type="pct"/>
          </w:tcPr>
          <w:p w:rsidR="000553A2" w:rsidRPr="008936AD" w:rsidRDefault="000553A2" w:rsidP="00C21290">
            <w:pPr>
              <w:spacing w:before="80" w:after="120" w:line="23" w:lineRule="atLeast"/>
            </w:pPr>
            <w:r w:rsidRPr="008936AD">
              <w:t>Harmonogram plnění</w:t>
            </w:r>
          </w:p>
        </w:tc>
      </w:tr>
      <w:tr w:rsidR="000553A2" w:rsidRPr="008936AD" w:rsidTr="00C21290">
        <w:tc>
          <w:tcPr>
            <w:tcW w:w="1203" w:type="pct"/>
          </w:tcPr>
          <w:p w:rsidR="000553A2" w:rsidRPr="007E340B" w:rsidRDefault="000553A2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5:</w:t>
            </w:r>
          </w:p>
        </w:tc>
        <w:tc>
          <w:tcPr>
            <w:tcW w:w="3797" w:type="pct"/>
          </w:tcPr>
          <w:p w:rsidR="000553A2" w:rsidRPr="008936AD" w:rsidRDefault="00FC1CBD" w:rsidP="00F142F9">
            <w:pPr>
              <w:spacing w:before="80" w:after="120" w:line="23" w:lineRule="atLeast"/>
            </w:pPr>
            <w:r>
              <w:t xml:space="preserve">Realizační tým Zhotovitele a </w:t>
            </w:r>
            <w:r w:rsidR="004F511F">
              <w:t>s</w:t>
            </w:r>
            <w:r w:rsidR="000553A2" w:rsidRPr="008936AD">
              <w:t xml:space="preserve">eznam </w:t>
            </w:r>
            <w:r w:rsidR="00F142F9">
              <w:t>pod</w:t>
            </w:r>
            <w:r w:rsidR="000553A2" w:rsidRPr="008936AD">
              <w:t>dodavatelů</w:t>
            </w:r>
          </w:p>
        </w:tc>
      </w:tr>
      <w:tr w:rsidR="000553A2" w:rsidRPr="008936AD" w:rsidTr="00C21290">
        <w:tc>
          <w:tcPr>
            <w:tcW w:w="1203" w:type="pct"/>
          </w:tcPr>
          <w:p w:rsidR="000553A2" w:rsidRPr="007E340B" w:rsidRDefault="000553A2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6:</w:t>
            </w:r>
          </w:p>
        </w:tc>
        <w:tc>
          <w:tcPr>
            <w:tcW w:w="3797" w:type="pct"/>
          </w:tcPr>
          <w:p w:rsidR="000553A2" w:rsidRPr="008936AD" w:rsidRDefault="000553A2" w:rsidP="00C21290">
            <w:pPr>
              <w:spacing w:before="80" w:after="120" w:line="23" w:lineRule="atLeast"/>
            </w:pPr>
            <w:r w:rsidRPr="008936AD">
              <w:t>Oprávněné osoby</w:t>
            </w:r>
          </w:p>
        </w:tc>
      </w:tr>
      <w:tr w:rsidR="00AC2965" w:rsidRPr="008936AD" w:rsidTr="00787958">
        <w:tc>
          <w:tcPr>
            <w:tcW w:w="1203" w:type="pct"/>
          </w:tcPr>
          <w:p w:rsidR="00AC2965" w:rsidRPr="007E340B" w:rsidRDefault="00AC2965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7:</w:t>
            </w:r>
          </w:p>
        </w:tc>
        <w:tc>
          <w:tcPr>
            <w:tcW w:w="3797" w:type="pct"/>
          </w:tcPr>
          <w:p w:rsidR="00AC2965" w:rsidRPr="00F142F9" w:rsidRDefault="00AC2965" w:rsidP="00C21290">
            <w:pPr>
              <w:spacing w:before="80" w:after="120" w:line="23" w:lineRule="atLeast"/>
            </w:pPr>
            <w:r w:rsidRPr="00F142F9">
              <w:t xml:space="preserve">Věcná a technická specifikace </w:t>
            </w:r>
            <w:r w:rsidR="00F0679C" w:rsidRPr="00F142F9">
              <w:t xml:space="preserve">části Plnění – Vytvoření </w:t>
            </w:r>
            <w:r w:rsidR="00254FBC" w:rsidRPr="00F142F9">
              <w:t>díla</w:t>
            </w:r>
          </w:p>
        </w:tc>
      </w:tr>
      <w:tr w:rsidR="000553A2" w:rsidRPr="008936AD" w:rsidTr="00C21290">
        <w:tc>
          <w:tcPr>
            <w:tcW w:w="1203" w:type="pct"/>
          </w:tcPr>
          <w:p w:rsidR="000553A2" w:rsidRPr="00B763B5" w:rsidRDefault="000553A2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B763B5">
              <w:rPr>
                <w:lang w:val="cs-CZ"/>
              </w:rPr>
              <w:t xml:space="preserve">Příloha č. </w:t>
            </w:r>
            <w:r w:rsidR="00F0679C" w:rsidRPr="00B763B5">
              <w:rPr>
                <w:lang w:val="cs-CZ"/>
              </w:rPr>
              <w:t>8</w:t>
            </w:r>
            <w:r w:rsidRPr="00B763B5">
              <w:rPr>
                <w:lang w:val="cs-CZ"/>
              </w:rPr>
              <w:t>:</w:t>
            </w:r>
          </w:p>
        </w:tc>
        <w:tc>
          <w:tcPr>
            <w:tcW w:w="3797" w:type="pct"/>
          </w:tcPr>
          <w:p w:rsidR="000553A2" w:rsidRPr="00B763B5" w:rsidRDefault="007A684F" w:rsidP="00B763B5">
            <w:pPr>
              <w:spacing w:before="80" w:after="120" w:line="23" w:lineRule="atLeast"/>
            </w:pPr>
            <w:r w:rsidRPr="00B763B5">
              <w:t>Katalog požadavků</w:t>
            </w:r>
          </w:p>
        </w:tc>
      </w:tr>
      <w:tr w:rsidR="0090291A" w:rsidRPr="008936AD" w:rsidTr="00C21290">
        <w:tc>
          <w:tcPr>
            <w:tcW w:w="1203" w:type="pct"/>
          </w:tcPr>
          <w:p w:rsidR="0090291A" w:rsidRPr="007E340B" w:rsidRDefault="0090291A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>
              <w:rPr>
                <w:lang w:val="cs-CZ"/>
              </w:rPr>
              <w:t>Příloha č. 9:</w:t>
            </w:r>
          </w:p>
        </w:tc>
        <w:tc>
          <w:tcPr>
            <w:tcW w:w="3797" w:type="pct"/>
          </w:tcPr>
          <w:p w:rsidR="0090291A" w:rsidRPr="00220C40" w:rsidRDefault="00220C40" w:rsidP="00C21290">
            <w:pPr>
              <w:spacing w:before="80" w:after="120" w:line="23" w:lineRule="atLeast"/>
            </w:pPr>
            <w:r>
              <w:t>Požadavky na dokumentaci a zdrojový kód</w:t>
            </w:r>
          </w:p>
        </w:tc>
      </w:tr>
      <w:tr w:rsidR="0090291A" w:rsidRPr="008936AD" w:rsidTr="00C21290">
        <w:tc>
          <w:tcPr>
            <w:tcW w:w="1203" w:type="pct"/>
          </w:tcPr>
          <w:p w:rsidR="0090291A" w:rsidRPr="0090291A" w:rsidRDefault="0090291A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90291A">
              <w:rPr>
                <w:lang w:val="cs-CZ"/>
              </w:rPr>
              <w:t>Příloha č. 10:</w:t>
            </w:r>
          </w:p>
        </w:tc>
        <w:tc>
          <w:tcPr>
            <w:tcW w:w="3797" w:type="pct"/>
          </w:tcPr>
          <w:p w:rsidR="0090291A" w:rsidRPr="0090291A" w:rsidRDefault="0090291A" w:rsidP="00C21290">
            <w:pPr>
              <w:spacing w:before="80" w:after="120" w:line="23" w:lineRule="atLeast"/>
            </w:pPr>
            <w:r w:rsidRPr="0090291A">
              <w:t>Podrobnosti testování a předávání IS SEKM</w:t>
            </w:r>
            <w:r>
              <w:t xml:space="preserve"> 3</w:t>
            </w:r>
          </w:p>
        </w:tc>
      </w:tr>
      <w:tr w:rsidR="0090291A" w:rsidRPr="008936AD" w:rsidTr="00C21290">
        <w:tc>
          <w:tcPr>
            <w:tcW w:w="1203" w:type="pct"/>
          </w:tcPr>
          <w:p w:rsidR="0090291A" w:rsidRDefault="0090291A" w:rsidP="00C21290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>
              <w:rPr>
                <w:lang w:val="cs-CZ"/>
              </w:rPr>
              <w:t>Příloha č. 11:</w:t>
            </w:r>
          </w:p>
        </w:tc>
        <w:tc>
          <w:tcPr>
            <w:tcW w:w="3797" w:type="pct"/>
          </w:tcPr>
          <w:p w:rsidR="0090291A" w:rsidRPr="0090291A" w:rsidRDefault="0090291A" w:rsidP="00C21290">
            <w:pPr>
              <w:spacing w:before="80" w:after="120" w:line="23" w:lineRule="atLeast"/>
            </w:pPr>
            <w:r w:rsidRPr="0090291A">
              <w:t>Specifikace EAP</w:t>
            </w:r>
          </w:p>
        </w:tc>
      </w:tr>
    </w:tbl>
    <w:p w:rsidR="00E8016F" w:rsidRPr="00452745" w:rsidRDefault="00E8016F" w:rsidP="00D311DC">
      <w:pPr>
        <w:widowControl w:val="0"/>
        <w:spacing w:before="120" w:after="120"/>
        <w:ind w:left="1065" w:right="2"/>
        <w:jc w:val="center"/>
        <w:rPr>
          <w:b/>
          <w:szCs w:val="24"/>
        </w:rPr>
      </w:pPr>
      <w:r w:rsidRPr="00452745">
        <w:rPr>
          <w:szCs w:val="24"/>
        </w:rPr>
        <w:br w:type="page"/>
      </w:r>
    </w:p>
    <w:p w:rsidR="00A94881" w:rsidRPr="00A94881" w:rsidRDefault="00A94881" w:rsidP="00A94881">
      <w:pPr>
        <w:widowControl w:val="0"/>
        <w:tabs>
          <w:tab w:val="left" w:pos="2127"/>
          <w:tab w:val="left" w:pos="3240"/>
        </w:tabs>
        <w:ind w:left="720" w:hanging="6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Smluvní strany</w:t>
      </w:r>
    </w:p>
    <w:p w:rsidR="00A94881" w:rsidRDefault="00A94881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  <w:r w:rsidRPr="00452745">
        <w:rPr>
          <w:b/>
          <w:szCs w:val="24"/>
        </w:rPr>
        <w:t>1.</w:t>
      </w:r>
      <w:r w:rsidRPr="00452745">
        <w:rPr>
          <w:b/>
          <w:szCs w:val="24"/>
        </w:rPr>
        <w:tab/>
        <w:t>Česká republika – Ministerstvo životního prostředí</w:t>
      </w:r>
      <w:r w:rsidRPr="00452745" w:rsidDel="009C090C">
        <w:rPr>
          <w:b/>
          <w:szCs w:val="24"/>
        </w:rPr>
        <w:t xml:space="preserve"> </w:t>
      </w:r>
    </w:p>
    <w:p w:rsidR="00E8016F" w:rsidRPr="00452745" w:rsidRDefault="00E8016F" w:rsidP="00320CE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452745">
        <w:rPr>
          <w:szCs w:val="24"/>
        </w:rPr>
        <w:tab/>
        <w:t xml:space="preserve">se sídlem: </w:t>
      </w:r>
      <w:r w:rsidR="00320CEF" w:rsidRPr="00452745">
        <w:rPr>
          <w:szCs w:val="24"/>
        </w:rPr>
        <w:t>Vršovická 1442/65</w:t>
      </w:r>
      <w:r w:rsidR="00320CEF">
        <w:rPr>
          <w:szCs w:val="24"/>
        </w:rPr>
        <w:t xml:space="preserve">, </w:t>
      </w:r>
      <w:r w:rsidR="00320CEF" w:rsidRPr="00452745">
        <w:rPr>
          <w:szCs w:val="24"/>
        </w:rPr>
        <w:t>100 10</w:t>
      </w:r>
      <w:r w:rsidR="00320CEF">
        <w:rPr>
          <w:szCs w:val="24"/>
        </w:rPr>
        <w:t xml:space="preserve"> Praha 10 – Vršovice</w:t>
      </w: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452745">
        <w:rPr>
          <w:szCs w:val="24"/>
        </w:rPr>
        <w:tab/>
        <w:t>IČO: 00164801</w:t>
      </w:r>
    </w:p>
    <w:p w:rsidR="00E8016F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452745">
        <w:rPr>
          <w:szCs w:val="24"/>
        </w:rPr>
        <w:tab/>
        <w:t>jednající: Ing. Jana Vodičková, ředitelka odboru informatiky</w:t>
      </w:r>
    </w:p>
    <w:p w:rsidR="00320CEF" w:rsidRDefault="00320CE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>
        <w:rPr>
          <w:szCs w:val="24"/>
        </w:rPr>
        <w:tab/>
        <w:t>bankovní spojení: ČNB Praha 1</w:t>
      </w:r>
    </w:p>
    <w:p w:rsidR="00320CEF" w:rsidRPr="00452745" w:rsidRDefault="00320CE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>
        <w:rPr>
          <w:szCs w:val="24"/>
        </w:rPr>
        <w:tab/>
        <w:t xml:space="preserve">číslo účtu: </w:t>
      </w:r>
      <w:r w:rsidR="00D70051" w:rsidRPr="00D70051">
        <w:rPr>
          <w:szCs w:val="24"/>
        </w:rPr>
        <w:t>000000-7628001/0710</w:t>
      </w: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  <w:r w:rsidRPr="00452745">
        <w:rPr>
          <w:szCs w:val="24"/>
        </w:rPr>
        <w:tab/>
        <w:t>(dále jen</w:t>
      </w:r>
      <w:r w:rsidRPr="00452745">
        <w:rPr>
          <w:b/>
          <w:szCs w:val="24"/>
        </w:rPr>
        <w:t xml:space="preserve"> „Objednatel“</w:t>
      </w:r>
      <w:r w:rsidRPr="00452745">
        <w:rPr>
          <w:szCs w:val="24"/>
        </w:rPr>
        <w:t>)</w:t>
      </w: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  <w:r w:rsidRPr="00452745">
        <w:rPr>
          <w:b/>
          <w:szCs w:val="24"/>
        </w:rPr>
        <w:tab/>
        <w:t>a</w:t>
      </w: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b/>
          <w:szCs w:val="24"/>
        </w:rPr>
      </w:pPr>
      <w:r w:rsidRPr="00452745">
        <w:rPr>
          <w:b/>
          <w:szCs w:val="24"/>
        </w:rPr>
        <w:t>2.</w:t>
      </w:r>
      <w:r w:rsidRPr="00452745">
        <w:rPr>
          <w:b/>
          <w:szCs w:val="24"/>
        </w:rPr>
        <w:tab/>
      </w:r>
      <w:r w:rsidR="00453574" w:rsidRPr="00453574">
        <w:rPr>
          <w:b/>
          <w:szCs w:val="24"/>
          <w:highlight w:val="yellow"/>
        </w:rPr>
        <w:t>[</w:t>
      </w:r>
      <w:r w:rsidR="00320CEF">
        <w:rPr>
          <w:b/>
          <w:szCs w:val="24"/>
          <w:highlight w:val="yellow"/>
        </w:rPr>
        <w:t>DOPLNÍ ÚČASTNÍK</w:t>
      </w:r>
      <w:r w:rsidRPr="00453574">
        <w:rPr>
          <w:b/>
          <w:szCs w:val="24"/>
          <w:highlight w:val="yellow"/>
        </w:rPr>
        <w:t>]</w:t>
      </w: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452745">
        <w:rPr>
          <w:szCs w:val="24"/>
        </w:rPr>
        <w:tab/>
      </w:r>
      <w:r w:rsidR="005834A2">
        <w:rPr>
          <w:szCs w:val="24"/>
        </w:rPr>
        <w:t>se sídlem</w:t>
      </w:r>
      <w:r w:rsidRPr="00452745">
        <w:rPr>
          <w:szCs w:val="24"/>
        </w:rPr>
        <w:t xml:space="preserve">: </w:t>
      </w:r>
      <w:r w:rsidR="00320CEF" w:rsidRPr="00320CEF">
        <w:rPr>
          <w:szCs w:val="24"/>
          <w:highlight w:val="yellow"/>
        </w:rPr>
        <w:t>[DOPLNÍ ÚČASTNÍK]</w:t>
      </w:r>
    </w:p>
    <w:p w:rsidR="00E8016F" w:rsidRPr="00452745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452745">
        <w:rPr>
          <w:szCs w:val="24"/>
        </w:rPr>
        <w:tab/>
        <w:t xml:space="preserve">IČO: </w:t>
      </w:r>
      <w:r w:rsidR="00320CEF" w:rsidRPr="00320CEF">
        <w:rPr>
          <w:szCs w:val="24"/>
          <w:highlight w:val="yellow"/>
        </w:rPr>
        <w:t>[DOPLNÍ ÚČASTNÍK]</w:t>
      </w:r>
    </w:p>
    <w:p w:rsidR="00E8016F" w:rsidRDefault="00E8016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  <w:highlight w:val="yellow"/>
        </w:rPr>
      </w:pPr>
      <w:r w:rsidRPr="00452745">
        <w:rPr>
          <w:szCs w:val="24"/>
        </w:rPr>
        <w:tab/>
        <w:t xml:space="preserve">DIČ: </w:t>
      </w:r>
      <w:r w:rsidR="00320CEF" w:rsidRPr="00320CEF">
        <w:rPr>
          <w:szCs w:val="24"/>
          <w:highlight w:val="yellow"/>
        </w:rPr>
        <w:t>[DOPLNÍ ÚČASTNÍK]</w:t>
      </w:r>
    </w:p>
    <w:p w:rsidR="005834A2" w:rsidRPr="005834A2" w:rsidRDefault="005834A2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5834A2">
        <w:rPr>
          <w:szCs w:val="24"/>
        </w:rPr>
        <w:tab/>
      </w:r>
      <w:r>
        <w:rPr>
          <w:szCs w:val="24"/>
        </w:rPr>
        <w:t xml:space="preserve">zapsaná: </w:t>
      </w:r>
      <w:r w:rsidRPr="00320CEF">
        <w:rPr>
          <w:szCs w:val="24"/>
          <w:highlight w:val="yellow"/>
        </w:rPr>
        <w:t>[DOPLNÍ ÚČASTNÍK]</w:t>
      </w:r>
    </w:p>
    <w:p w:rsidR="00320CEF" w:rsidRPr="00452745" w:rsidRDefault="00E8016F" w:rsidP="00320CE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 w:rsidRPr="00452745">
        <w:rPr>
          <w:szCs w:val="24"/>
        </w:rPr>
        <w:tab/>
      </w:r>
      <w:r w:rsidR="00D70051">
        <w:rPr>
          <w:szCs w:val="24"/>
        </w:rPr>
        <w:t>jednající</w:t>
      </w:r>
      <w:r w:rsidR="00320CEF" w:rsidRPr="00452745">
        <w:rPr>
          <w:szCs w:val="24"/>
        </w:rPr>
        <w:t xml:space="preserve">: </w:t>
      </w:r>
      <w:r w:rsidR="00320CEF" w:rsidRPr="00320CEF">
        <w:rPr>
          <w:szCs w:val="24"/>
          <w:highlight w:val="yellow"/>
        </w:rPr>
        <w:t>[DOPLNÍ ÚČASTNÍK]</w:t>
      </w:r>
    </w:p>
    <w:p w:rsidR="00E8016F" w:rsidRDefault="00320CE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>
        <w:rPr>
          <w:szCs w:val="24"/>
        </w:rPr>
        <w:tab/>
      </w:r>
      <w:r w:rsidR="00E8016F" w:rsidRPr="00452745">
        <w:rPr>
          <w:szCs w:val="24"/>
        </w:rPr>
        <w:t xml:space="preserve">bankovní spojení: </w:t>
      </w:r>
      <w:r w:rsidRPr="00320CEF">
        <w:rPr>
          <w:szCs w:val="24"/>
          <w:highlight w:val="yellow"/>
        </w:rPr>
        <w:t>[DOPLNÍ ÚČASTNÍK]</w:t>
      </w:r>
    </w:p>
    <w:p w:rsidR="00320CEF" w:rsidRPr="00452745" w:rsidRDefault="00320CEF" w:rsidP="00E8016F">
      <w:pPr>
        <w:widowControl w:val="0"/>
        <w:tabs>
          <w:tab w:val="left" w:pos="2127"/>
          <w:tab w:val="left" w:pos="3240"/>
        </w:tabs>
        <w:ind w:left="720" w:hanging="605"/>
        <w:rPr>
          <w:szCs w:val="24"/>
        </w:rPr>
      </w:pPr>
      <w:r>
        <w:rPr>
          <w:szCs w:val="24"/>
        </w:rPr>
        <w:tab/>
        <w:t xml:space="preserve">číslo účtu: </w:t>
      </w:r>
      <w:r w:rsidRPr="00320CEF">
        <w:rPr>
          <w:szCs w:val="24"/>
          <w:highlight w:val="yellow"/>
        </w:rPr>
        <w:t>[DOPLNÍ ÚČASTNÍK]</w:t>
      </w:r>
    </w:p>
    <w:p w:rsidR="00E8016F" w:rsidRPr="00452745" w:rsidRDefault="00E8016F" w:rsidP="00E8016F">
      <w:pPr>
        <w:widowControl w:val="0"/>
        <w:suppressAutoHyphens/>
        <w:ind w:firstLine="708"/>
        <w:rPr>
          <w:szCs w:val="24"/>
        </w:rPr>
      </w:pPr>
      <w:r w:rsidRPr="00452745">
        <w:rPr>
          <w:szCs w:val="24"/>
        </w:rPr>
        <w:t>(dále jen „</w:t>
      </w:r>
      <w:r>
        <w:rPr>
          <w:b/>
          <w:szCs w:val="24"/>
        </w:rPr>
        <w:t>Zhotovi</w:t>
      </w:r>
      <w:r w:rsidRPr="00452745">
        <w:rPr>
          <w:b/>
          <w:szCs w:val="24"/>
        </w:rPr>
        <w:t>tel</w:t>
      </w:r>
      <w:r w:rsidRPr="00452745">
        <w:rPr>
          <w:szCs w:val="24"/>
        </w:rPr>
        <w:t>”)</w:t>
      </w:r>
    </w:p>
    <w:p w:rsidR="00E8016F" w:rsidRPr="00452745" w:rsidRDefault="00E8016F" w:rsidP="00E8016F">
      <w:pPr>
        <w:widowControl w:val="0"/>
        <w:suppressAutoHyphens/>
        <w:ind w:left="720" w:hanging="720"/>
        <w:rPr>
          <w:szCs w:val="24"/>
        </w:rPr>
      </w:pPr>
    </w:p>
    <w:p w:rsidR="00E8016F" w:rsidRPr="00C21290" w:rsidRDefault="00E8016F" w:rsidP="00C21290">
      <w:pPr>
        <w:jc w:val="center"/>
      </w:pPr>
      <w:r w:rsidRPr="00272098">
        <w:t xml:space="preserve">dnešního dne uzavřely tuto </w:t>
      </w:r>
      <w:r>
        <w:t>s</w:t>
      </w:r>
      <w:r w:rsidR="00D70051">
        <w:t>mlouvu</w:t>
      </w:r>
      <w:r w:rsidR="00D70051">
        <w:br/>
      </w:r>
      <w:r w:rsidRPr="00272098">
        <w:t>v souladu s</w:t>
      </w:r>
      <w:r>
        <w:t> </w:t>
      </w:r>
      <w:r w:rsidRPr="00320CEF">
        <w:t>ustanovením § 2586 a násl., § 1746 odst. 2 a § 2358 a násl. zákona č. 89/2012 Sb., občanského zákoníku</w:t>
      </w:r>
      <w:r w:rsidRPr="00272098">
        <w:t xml:space="preserve"> (dále jen „</w:t>
      </w:r>
      <w:r>
        <w:rPr>
          <w:b/>
        </w:rPr>
        <w:t>občanský</w:t>
      </w:r>
      <w:r w:rsidRPr="00272098">
        <w:rPr>
          <w:b/>
        </w:rPr>
        <w:t xml:space="preserve"> zákoník</w:t>
      </w:r>
      <w:r w:rsidRPr="00272098">
        <w:t>“)</w:t>
      </w:r>
      <w:r w:rsidR="00D70051">
        <w:t>,</w:t>
      </w:r>
    </w:p>
    <w:p w:rsidR="00E8016F" w:rsidRDefault="00E8016F" w:rsidP="00E8016F">
      <w:pPr>
        <w:widowControl w:val="0"/>
        <w:spacing w:before="120" w:after="120"/>
        <w:ind w:right="2"/>
        <w:jc w:val="center"/>
        <w:rPr>
          <w:b/>
          <w:szCs w:val="24"/>
        </w:rPr>
      </w:pPr>
      <w:r w:rsidRPr="00452745">
        <w:rPr>
          <w:b/>
          <w:szCs w:val="24"/>
        </w:rPr>
        <w:t>smlouvu o dílo</w:t>
      </w:r>
    </w:p>
    <w:p w:rsidR="00E8016F" w:rsidRPr="00C21290" w:rsidRDefault="00E8016F" w:rsidP="00C21290">
      <w:pPr>
        <w:jc w:val="center"/>
      </w:pPr>
      <w:r w:rsidRPr="00272098">
        <w:t>(dále jen „</w:t>
      </w:r>
      <w:r w:rsidRPr="00272098">
        <w:rPr>
          <w:b/>
        </w:rPr>
        <w:t>Smlouva</w:t>
      </w:r>
      <w:r w:rsidRPr="00272098">
        <w:t>“)</w:t>
      </w:r>
      <w:r>
        <w:t>.</w:t>
      </w:r>
    </w:p>
    <w:bookmarkEnd w:id="0"/>
    <w:bookmarkEnd w:id="1"/>
    <w:p w:rsidR="00FB29D4" w:rsidRPr="00272098" w:rsidRDefault="00FB29D4" w:rsidP="00FB29D4">
      <w:pPr>
        <w:pStyle w:val="Prohlensmluvnchstran"/>
      </w:pPr>
      <w:r w:rsidRPr="00272098">
        <w:br w:type="page"/>
      </w:r>
      <w:r w:rsidRPr="00272098">
        <w:lastRenderedPageBreak/>
        <w:t>Smluvní strany, vědomy si svých závazků v této Smlouvě obsažených a s úmyslem být touto Smlouvou vázány, dohodly se na následujícím znění Smlouvy:</w:t>
      </w:r>
    </w:p>
    <w:p w:rsidR="00FB29D4" w:rsidRPr="00272098" w:rsidRDefault="00FB29D4" w:rsidP="00FB29D4">
      <w:pPr>
        <w:pStyle w:val="lneksmlouvy"/>
      </w:pPr>
      <w:r w:rsidRPr="00272098">
        <w:t>ÚVODNÍ USTANOVENÍ</w:t>
      </w:r>
    </w:p>
    <w:p w:rsidR="00E8016F" w:rsidRDefault="00E8016F" w:rsidP="00002235">
      <w:pPr>
        <w:pStyle w:val="Textlnkuslovan"/>
      </w:pPr>
      <w:r w:rsidRPr="00E8016F">
        <w:t xml:space="preserve">Tato Smlouva je uzavírána mezi Objednatelem a </w:t>
      </w:r>
      <w:r w:rsidRPr="00002235">
        <w:t>Zhotovitelem</w:t>
      </w:r>
      <w:r w:rsidRPr="00E8016F">
        <w:t xml:space="preserve"> na základě výsledků </w:t>
      </w:r>
      <w:r w:rsidR="00002235" w:rsidRPr="00002235">
        <w:t>otevřeného</w:t>
      </w:r>
      <w:r w:rsidRPr="00E8016F">
        <w:t xml:space="preserve"> řízení na nadlim</w:t>
      </w:r>
      <w:r w:rsidR="00002235">
        <w:t xml:space="preserve">itní veřejnou zakázku s názvem </w:t>
      </w:r>
      <w:r w:rsidR="00002235" w:rsidRPr="00002235">
        <w:t>„</w:t>
      </w:r>
      <w:r w:rsidRPr="00E8016F">
        <w:t xml:space="preserve">Vybudování </w:t>
      </w:r>
      <w:r w:rsidRPr="00002235">
        <w:t xml:space="preserve">nového informačního </w:t>
      </w:r>
      <w:r w:rsidR="00E50970" w:rsidRPr="00002235">
        <w:t>SEKM 3</w:t>
      </w:r>
      <w:r w:rsidR="00002235">
        <w:t xml:space="preserve"> včetně zajištění provozu</w:t>
      </w:r>
      <w:r w:rsidR="00002235" w:rsidRPr="00002235">
        <w:t xml:space="preserve">“, </w:t>
      </w:r>
      <w:r w:rsidR="00002235">
        <w:t xml:space="preserve">systémové číslo </w:t>
      </w:r>
      <w:r w:rsidR="00002235" w:rsidRPr="00002235">
        <w:t>E-ZAK</w:t>
      </w:r>
      <w:r w:rsidR="00002235">
        <w:t>: P17V00001208</w:t>
      </w:r>
      <w:r w:rsidR="00002235" w:rsidRPr="00002235">
        <w:t xml:space="preserve">, </w:t>
      </w:r>
      <w:r w:rsidR="00002235">
        <w:t>evidenční číslo ve VVZ: Z2017-019548</w:t>
      </w:r>
      <w:r w:rsidR="00002235" w:rsidRPr="00002235">
        <w:t xml:space="preserve"> (dále jen „</w:t>
      </w:r>
      <w:r w:rsidR="00002235" w:rsidRPr="00002235">
        <w:rPr>
          <w:b/>
        </w:rPr>
        <w:t>Veřejná zakázka</w:t>
      </w:r>
      <w:r w:rsidR="00002235" w:rsidRPr="00002235">
        <w:t>“)</w:t>
      </w:r>
      <w:r w:rsidR="00002235">
        <w:rPr>
          <w:lang w:val="cs-CZ"/>
        </w:rPr>
        <w:t xml:space="preserve">, </w:t>
      </w:r>
      <w:r w:rsidRPr="00002235">
        <w:t xml:space="preserve">realizovaného </w:t>
      </w:r>
      <w:r w:rsidR="00453574" w:rsidRPr="00002235">
        <w:t xml:space="preserve">podle </w:t>
      </w:r>
      <w:r w:rsidRPr="00002235">
        <w:t>zákona č</w:t>
      </w:r>
      <w:r w:rsidR="00C4095B" w:rsidRPr="00002235">
        <w:t>. </w:t>
      </w:r>
      <w:r w:rsidRPr="00002235">
        <w:t xml:space="preserve">134/2016 Sb., o </w:t>
      </w:r>
      <w:r w:rsidR="00453574" w:rsidRPr="00002235">
        <w:t>zadávání veřejných zakázek, ve znění pozdějších předpisů</w:t>
      </w:r>
      <w:r w:rsidRPr="00002235">
        <w:t xml:space="preserve"> (dále jen „</w:t>
      </w:r>
      <w:r w:rsidR="00155535" w:rsidRPr="00002235">
        <w:rPr>
          <w:b/>
        </w:rPr>
        <w:t>ZZVZ</w:t>
      </w:r>
      <w:r w:rsidRPr="00002235">
        <w:t xml:space="preserve">“),. Nabídka </w:t>
      </w:r>
      <w:r w:rsidR="002D395A" w:rsidRPr="00002235">
        <w:t>Zhotovi</w:t>
      </w:r>
      <w:r w:rsidRPr="00002235">
        <w:t>tele podaná v rámci zadávacího řízení na Veřejnou zakázku (dále jen „</w:t>
      </w:r>
      <w:r w:rsidRPr="00002235">
        <w:rPr>
          <w:b/>
        </w:rPr>
        <w:t>Nabídka</w:t>
      </w:r>
      <w:r w:rsidRPr="00002235">
        <w:t>“) byla vyhodnocena</w:t>
      </w:r>
      <w:r w:rsidRPr="00E8016F">
        <w:t xml:space="preserve"> jako nejvhodnější.</w:t>
      </w:r>
    </w:p>
    <w:p w:rsidR="00FB29D4" w:rsidRPr="00272098" w:rsidRDefault="00FB29D4" w:rsidP="00FB29D4">
      <w:pPr>
        <w:pStyle w:val="Textlnkuslovan"/>
      </w:pPr>
      <w:r w:rsidRPr="00272098">
        <w:t>Objednatel prohlašuje, že: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je ústředním orgánem státní správy, jehož působnost a zásady činnosti jsou stanoveny zákonem č. 2/1969 Sb., o zřízení ministerstev a jiných ústředních orgánů státní správy České republiky, ve znění pozdějších předpisů, a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splňuje veškeré podmínky a požadavk</w:t>
      </w:r>
      <w:r w:rsidR="00002235">
        <w:t>y v této Smlouvě stanovené a</w:t>
      </w:r>
      <w:r w:rsidR="00002235">
        <w:rPr>
          <w:lang w:val="cs-CZ"/>
        </w:rPr>
        <w:t> </w:t>
      </w:r>
      <w:r w:rsidR="00002235">
        <w:t>je</w:t>
      </w:r>
      <w:r w:rsidR="00002235">
        <w:rPr>
          <w:lang w:val="cs-CZ"/>
        </w:rPr>
        <w:t> </w:t>
      </w:r>
      <w:r w:rsidRPr="00272098">
        <w:t>oprávněn tuto Smlouvu uzavřít a řádně plnit závazky v ní obsažené.</w:t>
      </w:r>
    </w:p>
    <w:p w:rsidR="00FB29D4" w:rsidRPr="00272098" w:rsidRDefault="00FB29D4" w:rsidP="00FB29D4">
      <w:pPr>
        <w:pStyle w:val="Textlnkuslovan"/>
      </w:pPr>
      <w:bookmarkStart w:id="2" w:name="_Ref331083166"/>
      <w:r w:rsidRPr="00272098">
        <w:t>Zhotovitel prohlašuje, že:</w:t>
      </w:r>
      <w:bookmarkEnd w:id="2"/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bookmarkStart w:id="3" w:name="_Ref331084033"/>
      <w:r w:rsidRPr="00272098">
        <w:t xml:space="preserve">je </w:t>
      </w:r>
      <w:r w:rsidRPr="00E95B82">
        <w:t>právnickou osobou řádně založenou</w:t>
      </w:r>
      <w:r w:rsidRPr="00272098">
        <w:t xml:space="preserve"> a existující podle </w:t>
      </w:r>
      <w:r w:rsidR="00D74546" w:rsidRPr="00320CEF">
        <w:rPr>
          <w:highlight w:val="yellow"/>
        </w:rPr>
        <w:t>[DOPLNÍ ÚČASTNÍK]</w:t>
      </w:r>
      <w:r w:rsidRPr="00272098">
        <w:t xml:space="preserve"> právního řádu,</w:t>
      </w:r>
      <w:bookmarkEnd w:id="3"/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splňuje veškeré podmínky a požadavk</w:t>
      </w:r>
      <w:r w:rsidR="00002235">
        <w:t>y v této Smlouvě stanovené a</w:t>
      </w:r>
      <w:r w:rsidR="00002235">
        <w:rPr>
          <w:lang w:val="cs-CZ"/>
        </w:rPr>
        <w:t> </w:t>
      </w:r>
      <w:r w:rsidR="00002235">
        <w:t>je</w:t>
      </w:r>
      <w:r w:rsidR="00002235">
        <w:rPr>
          <w:lang w:val="cs-CZ"/>
        </w:rPr>
        <w:t> </w:t>
      </w:r>
      <w:r w:rsidRPr="00272098">
        <w:t>oprávněn a způsobilý tuto Smlouvu uza</w:t>
      </w:r>
      <w:r w:rsidR="00002235">
        <w:t>vřít a řádně plnit závazky v</w:t>
      </w:r>
      <w:r w:rsidR="00002235">
        <w:rPr>
          <w:lang w:val="cs-CZ"/>
        </w:rPr>
        <w:t> </w:t>
      </w:r>
      <w:r w:rsidR="00002235">
        <w:t>ní</w:t>
      </w:r>
      <w:r w:rsidR="00002235">
        <w:rPr>
          <w:lang w:val="cs-CZ"/>
        </w:rPr>
        <w:t> </w:t>
      </w:r>
      <w:r w:rsidRPr="00272098">
        <w:t>obsažené, a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bookmarkStart w:id="4" w:name="_Ref331084034"/>
      <w:r w:rsidRPr="00272098">
        <w:t>ke dni podpisu této Smlouvy</w:t>
      </w:r>
      <w:r>
        <w:t xml:space="preserve"> není v</w:t>
      </w:r>
      <w:r w:rsidR="00B93402">
        <w:rPr>
          <w:lang w:val="cs-CZ"/>
        </w:rPr>
        <w:t xml:space="preserve"> </w:t>
      </w:r>
      <w:r>
        <w:t>úpadku ani</w:t>
      </w:r>
      <w:r w:rsidR="00B93402">
        <w:rPr>
          <w:lang w:val="cs-CZ"/>
        </w:rPr>
        <w:t xml:space="preserve"> </w:t>
      </w:r>
      <w:r>
        <w:t>v</w:t>
      </w:r>
      <w:r w:rsidR="00B93402">
        <w:rPr>
          <w:lang w:val="cs-CZ"/>
        </w:rPr>
        <w:t xml:space="preserve"> </w:t>
      </w:r>
      <w:r>
        <w:t>likvidaci,</w:t>
      </w:r>
    </w:p>
    <w:p w:rsidR="00FB29D4" w:rsidRPr="00272098" w:rsidRDefault="00FB29D4" w:rsidP="00002235">
      <w:pPr>
        <w:pStyle w:val="Textlnkuslovan"/>
        <w:numPr>
          <w:ilvl w:val="0"/>
          <w:numId w:val="0"/>
        </w:numPr>
        <w:ind w:left="1701"/>
      </w:pPr>
      <w:r w:rsidRPr="00272098">
        <w:t xml:space="preserve">a zavazuje se udržovat tato prohlášení v pravdivosti a </w:t>
      </w:r>
      <w:r w:rsidRPr="00272098">
        <w:rPr>
          <w:rStyle w:val="ProhlensmluvnchstranChar"/>
          <w:b w:val="0"/>
        </w:rPr>
        <w:t>Objednatele</w:t>
      </w:r>
      <w:r w:rsidRPr="00272098">
        <w:t xml:space="preserve"> bezodkladně informovat o všech skutečnostech, které mohou mít dopad na jejich pravdivost, úplnost nebo přesnost.</w:t>
      </w:r>
      <w:bookmarkEnd w:id="4"/>
    </w:p>
    <w:p w:rsidR="00FB29D4" w:rsidRPr="00272098" w:rsidRDefault="00FB29D4" w:rsidP="00FB29D4">
      <w:pPr>
        <w:pStyle w:val="lneksmlouvy"/>
      </w:pPr>
      <w:r w:rsidRPr="00272098">
        <w:t>ÚČEL SMLOUVY</w:t>
      </w:r>
    </w:p>
    <w:p w:rsidR="00FB29D4" w:rsidRPr="00A674A4" w:rsidRDefault="00FB29D4" w:rsidP="00FB29D4">
      <w:pPr>
        <w:pStyle w:val="Textlnkuslovan"/>
      </w:pPr>
      <w:bookmarkStart w:id="5" w:name="_Ref378856620"/>
      <w:r w:rsidRPr="006C1593">
        <w:t xml:space="preserve">Účelem této Smlouvy je </w:t>
      </w:r>
      <w:r w:rsidR="00165323" w:rsidRPr="00CD6961">
        <w:t>vytvoření a</w:t>
      </w:r>
      <w:r w:rsidRPr="00CD6961">
        <w:t xml:space="preserve"> provoz </w:t>
      </w:r>
      <w:r w:rsidR="0042420A" w:rsidRPr="00C21290">
        <w:t>zcela nové</w:t>
      </w:r>
      <w:r w:rsidR="000035DA" w:rsidRPr="00C21290">
        <w:t xml:space="preserve">ho informačního systému evidence kontaminovaných míst </w:t>
      </w:r>
      <w:r w:rsidRPr="00C21290">
        <w:t>(dále jen „</w:t>
      </w:r>
      <w:r w:rsidR="00E50970" w:rsidRPr="00B93402">
        <w:rPr>
          <w:b/>
        </w:rPr>
        <w:t>IS</w:t>
      </w:r>
      <w:r w:rsidR="009B1D9F" w:rsidRPr="00B93402">
        <w:rPr>
          <w:b/>
        </w:rPr>
        <w:t xml:space="preserve"> </w:t>
      </w:r>
      <w:r w:rsidR="006B549B" w:rsidRPr="00B93402">
        <w:rPr>
          <w:b/>
        </w:rPr>
        <w:t>S</w:t>
      </w:r>
      <w:r w:rsidR="000035DA" w:rsidRPr="00B93402">
        <w:rPr>
          <w:b/>
        </w:rPr>
        <w:t>EKM 3</w:t>
      </w:r>
      <w:r w:rsidRPr="00C21290">
        <w:t xml:space="preserve">“) </w:t>
      </w:r>
      <w:r w:rsidR="00875E43" w:rsidRPr="00C21290">
        <w:t xml:space="preserve">a zajištění převodu </w:t>
      </w:r>
      <w:r w:rsidR="000035DA" w:rsidRPr="00C21290">
        <w:t>dat</w:t>
      </w:r>
      <w:r w:rsidR="00A674A4">
        <w:rPr>
          <w:lang w:val="cs-CZ"/>
        </w:rPr>
        <w:t> ze </w:t>
      </w:r>
      <w:r w:rsidR="00D42964" w:rsidRPr="00C21290">
        <w:t>st</w:t>
      </w:r>
      <w:r w:rsidR="00561242" w:rsidRPr="00C21290">
        <w:t>ávající</w:t>
      </w:r>
      <w:r w:rsidR="000035DA" w:rsidRPr="00C21290">
        <w:t xml:space="preserve"> evidence kontaminovaných míst („</w:t>
      </w:r>
      <w:r w:rsidR="00461B88" w:rsidRPr="00B93402">
        <w:rPr>
          <w:b/>
        </w:rPr>
        <w:t xml:space="preserve">IS </w:t>
      </w:r>
      <w:r w:rsidR="000035DA" w:rsidRPr="00B93402">
        <w:rPr>
          <w:b/>
        </w:rPr>
        <w:t>SEKM 2</w:t>
      </w:r>
      <w:r w:rsidR="000035DA" w:rsidRPr="00C21290">
        <w:t>“)</w:t>
      </w:r>
      <w:r w:rsidR="00875E43" w:rsidRPr="00C21290">
        <w:t xml:space="preserve"> do</w:t>
      </w:r>
      <w:r w:rsidR="00875E43" w:rsidRPr="007D1FC0">
        <w:t xml:space="preserve"> nového </w:t>
      </w:r>
      <w:r w:rsidR="00461B88" w:rsidRPr="00D03484">
        <w:rPr>
          <w:lang w:val="cs-CZ"/>
        </w:rPr>
        <w:t xml:space="preserve">IS </w:t>
      </w:r>
      <w:r w:rsidR="000035DA" w:rsidRPr="00D03484">
        <w:rPr>
          <w:lang w:val="cs-CZ"/>
        </w:rPr>
        <w:t>SEKM 3</w:t>
      </w:r>
      <w:r w:rsidR="00875E43" w:rsidRPr="00D03484">
        <w:t xml:space="preserve">, </w:t>
      </w:r>
      <w:r w:rsidRPr="00D03484">
        <w:t xml:space="preserve">a to v souladu </w:t>
      </w:r>
      <w:r w:rsidR="000035DA" w:rsidRPr="00D03484">
        <w:t>s</w:t>
      </w:r>
      <w:r w:rsidR="000035DA" w:rsidRPr="00D03484">
        <w:rPr>
          <w:lang w:val="cs-CZ"/>
        </w:rPr>
        <w:t> </w:t>
      </w:r>
      <w:r w:rsidRPr="00D03484">
        <w:t>požadavky Objednatele definovanými touto Smlouvou</w:t>
      </w:r>
      <w:r w:rsidR="006B7D63" w:rsidRPr="00D03484">
        <w:t xml:space="preserve"> a</w:t>
      </w:r>
      <w:r w:rsidR="00A674A4">
        <w:rPr>
          <w:lang w:val="cs-CZ"/>
        </w:rPr>
        <w:t> </w:t>
      </w:r>
      <w:r w:rsidR="006A3ABB" w:rsidRPr="00D03484">
        <w:t xml:space="preserve">zadávací dokumentací </w:t>
      </w:r>
      <w:r w:rsidR="00C56E99" w:rsidRPr="00D03484">
        <w:t xml:space="preserve">včetně případných dodatečných informací k zadávacím podmínkám Veřejné zakázky </w:t>
      </w:r>
      <w:r w:rsidR="006A3ABB" w:rsidRPr="00D03484">
        <w:t>(dále jen „</w:t>
      </w:r>
      <w:r w:rsidR="006A3ABB" w:rsidRPr="00D03484">
        <w:rPr>
          <w:b/>
        </w:rPr>
        <w:t>Zadávací dokumentace</w:t>
      </w:r>
      <w:r w:rsidR="006A3ABB" w:rsidRPr="00D03484">
        <w:t>“)</w:t>
      </w:r>
      <w:r w:rsidR="0024567A" w:rsidRPr="00D03484">
        <w:t xml:space="preserve">, </w:t>
      </w:r>
      <w:r w:rsidR="00B93402" w:rsidRPr="00D03484">
        <w:t>a</w:t>
      </w:r>
      <w:r w:rsidR="00B93402" w:rsidRPr="00D03484">
        <w:rPr>
          <w:lang w:val="cs-CZ"/>
        </w:rPr>
        <w:t> </w:t>
      </w:r>
      <w:r w:rsidR="006B7D63" w:rsidRPr="00D03484">
        <w:t xml:space="preserve">dále v souladu </w:t>
      </w:r>
      <w:r w:rsidRPr="00D03484">
        <w:t>se zásadami činnosti Objednatele</w:t>
      </w:r>
      <w:r w:rsidR="006B7D63" w:rsidRPr="00D03484">
        <w:t>. Účelem této Smlouvy je dále</w:t>
      </w:r>
      <w:r w:rsidRPr="00D03484">
        <w:t xml:space="preserve"> zajištění oprávnění Objednatele</w:t>
      </w:r>
      <w:r w:rsidR="006B7D63" w:rsidRPr="00D03484">
        <w:t xml:space="preserve"> k</w:t>
      </w:r>
      <w:r w:rsidRPr="00D03484">
        <w:t xml:space="preserve"> užití </w:t>
      </w:r>
      <w:r w:rsidR="00561242" w:rsidRPr="00D03484">
        <w:t>a</w:t>
      </w:r>
      <w:r w:rsidR="00561242" w:rsidRPr="00D03484">
        <w:rPr>
          <w:lang w:val="cs-CZ"/>
        </w:rPr>
        <w:t> </w:t>
      </w:r>
      <w:r w:rsidRPr="00D03484">
        <w:t>změně</w:t>
      </w:r>
      <w:r w:rsidR="006B549B" w:rsidRPr="00D03484">
        <w:t xml:space="preserve"> </w:t>
      </w:r>
      <w:r w:rsidR="00E50970" w:rsidRPr="00D03484">
        <w:rPr>
          <w:lang w:val="cs-CZ"/>
        </w:rPr>
        <w:t>IS</w:t>
      </w:r>
      <w:r w:rsidR="009B1D9F" w:rsidRPr="00D03484">
        <w:rPr>
          <w:lang w:val="cs-CZ"/>
        </w:rPr>
        <w:t xml:space="preserve"> </w:t>
      </w:r>
      <w:r w:rsidR="000035DA" w:rsidRPr="00D03484">
        <w:rPr>
          <w:lang w:val="cs-CZ"/>
        </w:rPr>
        <w:t>SEKM 3</w:t>
      </w:r>
      <w:r w:rsidRPr="00D03484">
        <w:t xml:space="preserve"> nebo jeho části</w:t>
      </w:r>
      <w:r w:rsidR="00791008" w:rsidRPr="00D03484">
        <w:t xml:space="preserve"> bez</w:t>
      </w:r>
      <w:r w:rsidR="00791008" w:rsidRPr="00D03484">
        <w:rPr>
          <w:lang w:val="cs-CZ"/>
        </w:rPr>
        <w:t> </w:t>
      </w:r>
      <w:r w:rsidRPr="00D03484">
        <w:t xml:space="preserve">potřeby dalšího souhlasu </w:t>
      </w:r>
      <w:r w:rsidR="00EC1F7F" w:rsidRPr="00D03484">
        <w:t xml:space="preserve">či licence </w:t>
      </w:r>
      <w:r w:rsidRPr="00D03484">
        <w:t>Zhotovitele či jinýc</w:t>
      </w:r>
      <w:r w:rsidR="00A674A4">
        <w:t>h osob, a to v rozsahu, jenž je</w:t>
      </w:r>
      <w:r w:rsidR="00A674A4">
        <w:rPr>
          <w:lang w:val="cs-CZ"/>
        </w:rPr>
        <w:t> </w:t>
      </w:r>
      <w:r w:rsidR="006A3ABB" w:rsidRPr="00D03484">
        <w:t>potřebný</w:t>
      </w:r>
      <w:r w:rsidRPr="00D03484">
        <w:t xml:space="preserve"> pro řádné</w:t>
      </w:r>
      <w:r w:rsidR="006A3ABB" w:rsidRPr="00D03484">
        <w:t xml:space="preserve"> užívání</w:t>
      </w:r>
      <w:r w:rsidR="00EC1F7F" w:rsidRPr="00D03484">
        <w:t xml:space="preserve"> a rozvoj</w:t>
      </w:r>
      <w:r w:rsidR="006B7D63" w:rsidRPr="00D03484">
        <w:t xml:space="preserve"> </w:t>
      </w:r>
      <w:r w:rsidR="00E50970" w:rsidRPr="00D03484">
        <w:rPr>
          <w:lang w:val="cs-CZ"/>
        </w:rPr>
        <w:t>IS SEKM 3</w:t>
      </w:r>
      <w:r w:rsidR="0035388F" w:rsidRPr="00D03484">
        <w:t xml:space="preserve"> Objednatelem a</w:t>
      </w:r>
      <w:r w:rsidR="006A3ABB" w:rsidRPr="00D03484">
        <w:t xml:space="preserve"> dalšími subjekty a plnění</w:t>
      </w:r>
      <w:r w:rsidRPr="00D03484">
        <w:t xml:space="preserve"> povinností Objednatele při provozování </w:t>
      </w:r>
      <w:r w:rsidR="00E50970" w:rsidRPr="00D03484">
        <w:rPr>
          <w:lang w:val="cs-CZ"/>
        </w:rPr>
        <w:t>IS</w:t>
      </w:r>
      <w:r w:rsidR="009B1D9F" w:rsidRPr="00D03484">
        <w:rPr>
          <w:lang w:val="cs-CZ"/>
        </w:rPr>
        <w:t xml:space="preserve"> </w:t>
      </w:r>
      <w:r w:rsidR="000035DA" w:rsidRPr="00D03484">
        <w:rPr>
          <w:lang w:val="cs-CZ"/>
        </w:rPr>
        <w:t>SEKM</w:t>
      </w:r>
      <w:r w:rsidR="005838FB" w:rsidRPr="00D03484">
        <w:rPr>
          <w:lang w:val="cs-CZ"/>
        </w:rPr>
        <w:t> </w:t>
      </w:r>
      <w:r w:rsidR="000035DA" w:rsidRPr="00D03484">
        <w:rPr>
          <w:lang w:val="cs-CZ"/>
        </w:rPr>
        <w:t>3</w:t>
      </w:r>
      <w:r w:rsidR="000035DA" w:rsidRPr="00D03484">
        <w:t xml:space="preserve"> </w:t>
      </w:r>
      <w:r w:rsidR="006A3ABB" w:rsidRPr="00D03484">
        <w:t>stanovených právními předpisy</w:t>
      </w:r>
      <w:r w:rsidRPr="00D03484">
        <w:t xml:space="preserve"> dle zákonných povinností</w:t>
      </w:r>
      <w:r w:rsidR="006A3ABB" w:rsidRPr="00D03484">
        <w:t>,</w:t>
      </w:r>
      <w:r w:rsidRPr="00D03484">
        <w:t xml:space="preserve"> </w:t>
      </w:r>
      <w:r w:rsidR="000035DA" w:rsidRPr="00D03484">
        <w:t>a</w:t>
      </w:r>
      <w:r w:rsidR="000035DA" w:rsidRPr="00D03484">
        <w:rPr>
          <w:lang w:val="cs-CZ"/>
        </w:rPr>
        <w:t> </w:t>
      </w:r>
      <w:r w:rsidR="006A3ABB" w:rsidRPr="00D03484">
        <w:t>to včetně</w:t>
      </w:r>
      <w:r w:rsidRPr="00D03484">
        <w:t xml:space="preserve"> legislativních požadavků vzniklých po skončení účinnosti této Smlouvy</w:t>
      </w:r>
      <w:r w:rsidR="006A3ABB" w:rsidRPr="00D03484">
        <w:t>.</w:t>
      </w:r>
      <w:r w:rsidR="004B19DC" w:rsidRPr="00D03484">
        <w:t xml:space="preserve"> </w:t>
      </w:r>
      <w:r w:rsidR="004B19DC" w:rsidRPr="00A674A4">
        <w:t>Zho</w:t>
      </w:r>
      <w:r w:rsidR="00791008" w:rsidRPr="00A674A4">
        <w:t>tovitel je povinen zajistit, že</w:t>
      </w:r>
      <w:r w:rsidR="00791008" w:rsidRPr="00A674A4">
        <w:rPr>
          <w:lang w:val="cs-CZ"/>
        </w:rPr>
        <w:t> </w:t>
      </w:r>
      <w:r w:rsidR="004B19DC" w:rsidRPr="00A674A4">
        <w:t xml:space="preserve">pokud bude výstupem </w:t>
      </w:r>
      <w:r w:rsidR="005838FB" w:rsidRPr="00A674A4">
        <w:rPr>
          <w:lang w:val="cs-CZ"/>
        </w:rPr>
        <w:t>migrace dat</w:t>
      </w:r>
      <w:r w:rsidR="00C641E7" w:rsidRPr="00A674A4">
        <w:t xml:space="preserve"> ze stávající </w:t>
      </w:r>
      <w:r w:rsidR="000035DA" w:rsidRPr="00A674A4">
        <w:rPr>
          <w:lang w:val="cs-CZ"/>
        </w:rPr>
        <w:t xml:space="preserve">evidence </w:t>
      </w:r>
      <w:r w:rsidR="00A674A4" w:rsidRPr="00A674A4">
        <w:rPr>
          <w:lang w:val="cs-CZ"/>
        </w:rPr>
        <w:t xml:space="preserve">IS </w:t>
      </w:r>
      <w:r w:rsidR="000035DA" w:rsidRPr="00A674A4">
        <w:rPr>
          <w:lang w:val="cs-CZ"/>
        </w:rPr>
        <w:t>SEKM 2</w:t>
      </w:r>
      <w:r w:rsidR="000035DA" w:rsidRPr="00A674A4">
        <w:t xml:space="preserve"> </w:t>
      </w:r>
      <w:r w:rsidR="00C641E7" w:rsidRPr="00A674A4">
        <w:t>do</w:t>
      </w:r>
      <w:r w:rsidR="00A674A4" w:rsidRPr="00A674A4">
        <w:rPr>
          <w:lang w:val="cs-CZ"/>
        </w:rPr>
        <w:t xml:space="preserve"> IS</w:t>
      </w:r>
      <w:r w:rsidR="00C641E7" w:rsidRPr="00A674A4">
        <w:t xml:space="preserve"> </w:t>
      </w:r>
      <w:r w:rsidR="000035DA" w:rsidRPr="00A674A4">
        <w:rPr>
          <w:lang w:val="cs-CZ"/>
        </w:rPr>
        <w:t>SEKM 3</w:t>
      </w:r>
      <w:r w:rsidR="00791008" w:rsidRPr="00A674A4">
        <w:rPr>
          <w:lang w:val="cs-CZ"/>
        </w:rPr>
        <w:t> </w:t>
      </w:r>
      <w:r w:rsidR="004B19DC" w:rsidRPr="00A674A4">
        <w:t xml:space="preserve">autorské dílo, tak </w:t>
      </w:r>
      <w:r w:rsidR="00C641E7" w:rsidRPr="00A674A4">
        <w:t>Objednatel</w:t>
      </w:r>
      <w:r w:rsidR="004B19DC" w:rsidRPr="00A674A4">
        <w:t xml:space="preserve"> bude mít k migrujícím </w:t>
      </w:r>
      <w:r w:rsidR="000035DA" w:rsidRPr="00A674A4">
        <w:rPr>
          <w:lang w:val="cs-CZ"/>
        </w:rPr>
        <w:t>datům</w:t>
      </w:r>
      <w:r w:rsidR="000035DA" w:rsidRPr="00A674A4">
        <w:t xml:space="preserve"> </w:t>
      </w:r>
      <w:r w:rsidR="00A674A4" w:rsidRPr="00A674A4">
        <w:t>z</w:t>
      </w:r>
      <w:r w:rsidR="00A674A4" w:rsidRPr="00A674A4">
        <w:rPr>
          <w:lang w:val="cs-CZ"/>
        </w:rPr>
        <w:t xml:space="preserve"> IS</w:t>
      </w:r>
      <w:r w:rsidR="004B19DC" w:rsidRPr="00A674A4">
        <w:t xml:space="preserve"> </w:t>
      </w:r>
      <w:r w:rsidR="000035DA" w:rsidRPr="00A674A4">
        <w:rPr>
          <w:lang w:val="cs-CZ"/>
        </w:rPr>
        <w:t>SEKM 2</w:t>
      </w:r>
      <w:r w:rsidR="00A674A4" w:rsidRPr="00A674A4">
        <w:t xml:space="preserve"> dostatek autorský</w:t>
      </w:r>
      <w:r w:rsidR="00A674A4" w:rsidRPr="00A674A4">
        <w:rPr>
          <w:lang w:val="cs-CZ"/>
        </w:rPr>
        <w:t>ch</w:t>
      </w:r>
      <w:r w:rsidR="004B19DC" w:rsidRPr="00A674A4">
        <w:t xml:space="preserve"> </w:t>
      </w:r>
      <w:r w:rsidR="004B19DC" w:rsidRPr="00A674A4">
        <w:lastRenderedPageBreak/>
        <w:t>práv</w:t>
      </w:r>
      <w:r w:rsidR="00A674A4" w:rsidRPr="00A674A4">
        <w:rPr>
          <w:lang w:val="cs-CZ"/>
        </w:rPr>
        <w:t>,</w:t>
      </w:r>
      <w:r w:rsidR="004B19DC" w:rsidRPr="00A674A4">
        <w:t xml:space="preserve"> a </w:t>
      </w:r>
      <w:r w:rsidR="00A674A4" w:rsidRPr="00A674A4">
        <w:rPr>
          <w:lang w:val="cs-CZ"/>
        </w:rPr>
        <w:t xml:space="preserve">Zhotovitel </w:t>
      </w:r>
      <w:r w:rsidR="004B19DC" w:rsidRPr="00A674A4">
        <w:t xml:space="preserve">odpovídá za škodu, která by </w:t>
      </w:r>
      <w:r w:rsidR="00B462AF" w:rsidRPr="00A674A4">
        <w:t>Objednateli</w:t>
      </w:r>
      <w:r w:rsidR="004B19DC" w:rsidRPr="00A674A4">
        <w:t xml:space="preserve"> vznikla z právních, zejména autorskoprávních nároků třetích stran.</w:t>
      </w:r>
    </w:p>
    <w:bookmarkEnd w:id="5"/>
    <w:p w:rsidR="006A3ABB" w:rsidRPr="00A674A4" w:rsidRDefault="006A3ABB" w:rsidP="006A3ABB">
      <w:pPr>
        <w:pStyle w:val="Textlnkuslovan"/>
        <w:rPr>
          <w:szCs w:val="22"/>
        </w:rPr>
      </w:pPr>
      <w:r w:rsidRPr="00A674A4">
        <w:rPr>
          <w:szCs w:val="22"/>
        </w:rPr>
        <w:t xml:space="preserve">Zhotovitel touto Smlouvou garantuje Objednateli splnění zadání Veřejné zakázky </w:t>
      </w:r>
      <w:r w:rsidR="005838FB" w:rsidRPr="00A674A4">
        <w:rPr>
          <w:szCs w:val="22"/>
        </w:rPr>
        <w:t>a</w:t>
      </w:r>
      <w:r w:rsidR="005838FB" w:rsidRPr="00A674A4">
        <w:rPr>
          <w:szCs w:val="22"/>
          <w:lang w:val="cs-CZ"/>
        </w:rPr>
        <w:t> </w:t>
      </w:r>
      <w:r w:rsidRPr="00A674A4">
        <w:rPr>
          <w:szCs w:val="22"/>
        </w:rPr>
        <w:t>všech z toho vyplývajících podmínek a povinností podle Zadávací dokumentace. Tato garance je nadřazena ostatním podmínkám a garancím uvedeným v této Smlouvě. Pro vyloučení jakýchkoliv pochybností to znamená, že:</w:t>
      </w:r>
    </w:p>
    <w:p w:rsidR="006A3ABB" w:rsidRPr="00A674A4" w:rsidRDefault="006A3ABB" w:rsidP="006A3ABB">
      <w:pPr>
        <w:pStyle w:val="Textlnkuslovan"/>
        <w:numPr>
          <w:ilvl w:val="2"/>
          <w:numId w:val="1"/>
        </w:numPr>
        <w:rPr>
          <w:szCs w:val="22"/>
        </w:rPr>
      </w:pPr>
      <w:r w:rsidRPr="00A674A4">
        <w:rPr>
          <w:szCs w:val="22"/>
        </w:rPr>
        <w:t>v případě jakékoliv nejistoty ohledně výkladu ustanovení této Smlouvy budou tato ustanovení vykládána tak, aby v co nejširší míře zohledňovala účel Veřejné zakázky vyjádřený Zadávací dokumentací,</w:t>
      </w:r>
    </w:p>
    <w:p w:rsidR="006A3ABB" w:rsidRPr="00A674A4" w:rsidRDefault="006A3ABB" w:rsidP="006A3ABB">
      <w:pPr>
        <w:pStyle w:val="Textlnkuslovan"/>
        <w:numPr>
          <w:ilvl w:val="2"/>
          <w:numId w:val="1"/>
        </w:numPr>
        <w:rPr>
          <w:szCs w:val="22"/>
          <w:lang w:eastAsia="en-US"/>
        </w:rPr>
      </w:pPr>
      <w:r w:rsidRPr="00A674A4">
        <w:rPr>
          <w:szCs w:val="22"/>
        </w:rPr>
        <w:t>v případě chybějících ustanovení této Smlouvy budou použita dostatečně konkrétní ustanovení Zadávací dokumentace,</w:t>
      </w:r>
    </w:p>
    <w:p w:rsidR="00FB29D4" w:rsidRPr="00A674A4" w:rsidRDefault="00A674A4" w:rsidP="006A3ABB">
      <w:pPr>
        <w:pStyle w:val="Textlnkuslovan"/>
        <w:numPr>
          <w:ilvl w:val="2"/>
          <w:numId w:val="1"/>
        </w:numPr>
      </w:pPr>
      <w:r>
        <w:rPr>
          <w:szCs w:val="22"/>
        </w:rPr>
        <w:t xml:space="preserve">Zhotovitel je vázán svou </w:t>
      </w:r>
      <w:r>
        <w:rPr>
          <w:szCs w:val="22"/>
          <w:lang w:val="cs-CZ"/>
        </w:rPr>
        <w:t>Nabídkou</w:t>
      </w:r>
      <w:r w:rsidR="006A3ABB" w:rsidRPr="00A674A4">
        <w:rPr>
          <w:szCs w:val="22"/>
        </w:rPr>
        <w:t xml:space="preserve"> předloženou Objednateli v rámci zadávacího řízení na </w:t>
      </w:r>
      <w:r>
        <w:rPr>
          <w:szCs w:val="22"/>
        </w:rPr>
        <w:t>Veřejn</w:t>
      </w:r>
      <w:r>
        <w:rPr>
          <w:szCs w:val="22"/>
          <w:lang w:val="cs-CZ"/>
        </w:rPr>
        <w:t>ou</w:t>
      </w:r>
      <w:r>
        <w:rPr>
          <w:szCs w:val="22"/>
        </w:rPr>
        <w:t xml:space="preserve"> zakázk</w:t>
      </w:r>
      <w:r>
        <w:rPr>
          <w:szCs w:val="22"/>
          <w:lang w:val="cs-CZ"/>
        </w:rPr>
        <w:t>u</w:t>
      </w:r>
      <w:r w:rsidR="006A3ABB" w:rsidRPr="00A674A4">
        <w:rPr>
          <w:szCs w:val="22"/>
        </w:rPr>
        <w:t>, která se pro úpravu vzájemných vztahů vyplývajících z této Smlouvy použije subsidiárně.</w:t>
      </w:r>
    </w:p>
    <w:p w:rsidR="00FB29D4" w:rsidRPr="00272098" w:rsidRDefault="00FB29D4" w:rsidP="00FB29D4">
      <w:pPr>
        <w:pStyle w:val="lneksmlouvy"/>
      </w:pPr>
      <w:bookmarkStart w:id="6" w:name="_Toc212632746"/>
      <w:r w:rsidRPr="00272098">
        <w:t>PŘEDMĚT SMLOUVY</w:t>
      </w:r>
      <w:bookmarkEnd w:id="6"/>
    </w:p>
    <w:p w:rsidR="006A3ABB" w:rsidRDefault="00FB29D4" w:rsidP="00FB29D4">
      <w:pPr>
        <w:pStyle w:val="Textlnkuslovan"/>
      </w:pPr>
      <w:bookmarkStart w:id="7" w:name="_Hlt313894965"/>
      <w:bookmarkStart w:id="8" w:name="_Hlt313947528"/>
      <w:bookmarkStart w:id="9" w:name="_Hlt313947599"/>
      <w:bookmarkStart w:id="10" w:name="_Hlt313947695"/>
      <w:bookmarkStart w:id="11" w:name="_Hlt313947731"/>
      <w:bookmarkStart w:id="12" w:name="_Hlt313947749"/>
      <w:bookmarkStart w:id="13" w:name="_Hlt313951415"/>
      <w:bookmarkStart w:id="14" w:name="_Ref212856175"/>
      <w:bookmarkStart w:id="15" w:name="_Ref311631992"/>
      <w:bookmarkStart w:id="16" w:name="_Ref313894952"/>
      <w:bookmarkEnd w:id="7"/>
      <w:bookmarkEnd w:id="8"/>
      <w:bookmarkEnd w:id="9"/>
      <w:bookmarkEnd w:id="10"/>
      <w:bookmarkEnd w:id="11"/>
      <w:bookmarkEnd w:id="12"/>
      <w:bookmarkEnd w:id="13"/>
      <w:r w:rsidRPr="00272098">
        <w:t>Zhotovitel se touto Smlouvou zavazuje provést pro Objednatele dílo spočívající v</w:t>
      </w:r>
      <w:r w:rsidR="006A3ABB">
        <w:t> následujícím plnění:</w:t>
      </w:r>
    </w:p>
    <w:p w:rsidR="00DB453E" w:rsidRDefault="00C30943" w:rsidP="006A3ABB">
      <w:pPr>
        <w:pStyle w:val="Textlnkuslovan"/>
        <w:numPr>
          <w:ilvl w:val="2"/>
          <w:numId w:val="1"/>
        </w:numPr>
      </w:pPr>
      <w:r>
        <w:t xml:space="preserve">vytvoření </w:t>
      </w:r>
      <w:r w:rsidR="00E50970">
        <w:rPr>
          <w:lang w:val="cs-CZ"/>
        </w:rPr>
        <w:t>IS</w:t>
      </w:r>
      <w:r w:rsidR="009B1D9F">
        <w:rPr>
          <w:lang w:val="cs-CZ"/>
        </w:rPr>
        <w:t xml:space="preserve"> </w:t>
      </w:r>
      <w:r w:rsidR="005838FB">
        <w:rPr>
          <w:lang w:val="cs-CZ"/>
        </w:rPr>
        <w:t>SEKM 3</w:t>
      </w:r>
      <w:r>
        <w:t xml:space="preserve"> zahrnující</w:t>
      </w:r>
      <w:r w:rsidR="00565E3D">
        <w:t xml:space="preserve"> </w:t>
      </w:r>
      <w:r w:rsidR="00012803">
        <w:t xml:space="preserve">provedení všech analytických prací, </w:t>
      </w:r>
      <w:r w:rsidR="00855C1C">
        <w:t>dodávku</w:t>
      </w:r>
      <w:r>
        <w:t xml:space="preserve"> software, dokumentace,</w:t>
      </w:r>
      <w:r w:rsidR="00AB6055">
        <w:rPr>
          <w:lang w:val="cs-CZ"/>
        </w:rPr>
        <w:t xml:space="preserve"> </w:t>
      </w:r>
      <w:r w:rsidR="007506E6">
        <w:t xml:space="preserve">implementace, </w:t>
      </w:r>
      <w:r>
        <w:t xml:space="preserve">poskytnutí licencí </w:t>
      </w:r>
      <w:r w:rsidR="009B1D9F">
        <w:t>a</w:t>
      </w:r>
      <w:r w:rsidR="009B1D9F">
        <w:rPr>
          <w:lang w:val="cs-CZ"/>
        </w:rPr>
        <w:t> </w:t>
      </w:r>
      <w:r>
        <w:t>poskytnutí veškerého dalšího souvisejícího plnění</w:t>
      </w:r>
      <w:r w:rsidR="00AB6055">
        <w:rPr>
          <w:lang w:val="cs-CZ"/>
        </w:rPr>
        <w:t xml:space="preserve"> daného touto Smlouvou</w:t>
      </w:r>
      <w:r w:rsidR="00791008">
        <w:t>, a</w:t>
      </w:r>
      <w:r w:rsidR="00791008">
        <w:rPr>
          <w:lang w:val="cs-CZ"/>
        </w:rPr>
        <w:t> </w:t>
      </w:r>
      <w:r w:rsidR="00791008">
        <w:t>to</w:t>
      </w:r>
      <w:r w:rsidR="00791008">
        <w:rPr>
          <w:lang w:val="cs-CZ"/>
        </w:rPr>
        <w:t> </w:t>
      </w:r>
      <w:r w:rsidR="00791008">
        <w:t>dle</w:t>
      </w:r>
      <w:r w:rsidR="00791008">
        <w:rPr>
          <w:lang w:val="cs-CZ"/>
        </w:rPr>
        <w:t> </w:t>
      </w:r>
      <w:r>
        <w:t xml:space="preserve">specifikace uvedené </w:t>
      </w:r>
      <w:r w:rsidRPr="00920884">
        <w:t>v příloze č. 1</w:t>
      </w:r>
      <w:r w:rsidR="00AC2965" w:rsidRPr="00920884">
        <w:rPr>
          <w:lang w:val="cs-CZ"/>
        </w:rPr>
        <w:t>,</w:t>
      </w:r>
      <w:r w:rsidR="00377A6D" w:rsidRPr="00920884">
        <w:t xml:space="preserve"> </w:t>
      </w:r>
      <w:r w:rsidR="00AC2965" w:rsidRPr="00920884">
        <w:t>příloze č. 7</w:t>
      </w:r>
      <w:r w:rsidR="00AC2965" w:rsidRPr="00920884">
        <w:rPr>
          <w:lang w:val="cs-CZ"/>
        </w:rPr>
        <w:t xml:space="preserve"> </w:t>
      </w:r>
      <w:r w:rsidR="00377A6D" w:rsidRPr="00920884">
        <w:t xml:space="preserve">a příloze č. </w:t>
      </w:r>
      <w:r w:rsidR="00AC2965" w:rsidRPr="00920884">
        <w:rPr>
          <w:lang w:val="cs-CZ"/>
        </w:rPr>
        <w:t>8</w:t>
      </w:r>
      <w:r w:rsidR="00AC2965" w:rsidRPr="00920884">
        <w:t xml:space="preserve"> </w:t>
      </w:r>
      <w:r w:rsidRPr="00920884">
        <w:t>této</w:t>
      </w:r>
      <w:r>
        <w:t xml:space="preserve"> Smlouvy</w:t>
      </w:r>
      <w:r w:rsidR="008C5139">
        <w:t xml:space="preserve"> (dále jen „</w:t>
      </w:r>
      <w:r w:rsidR="008C5139" w:rsidRPr="008C5139">
        <w:rPr>
          <w:b/>
        </w:rPr>
        <w:t xml:space="preserve">Vytvoření </w:t>
      </w:r>
      <w:r w:rsidR="00254FBC">
        <w:rPr>
          <w:b/>
          <w:lang w:val="cs-CZ"/>
        </w:rPr>
        <w:t>díla</w:t>
      </w:r>
      <w:r w:rsidR="008C5139">
        <w:t>“)</w:t>
      </w:r>
      <w:r w:rsidRPr="000174D5">
        <w:t>;</w:t>
      </w:r>
      <w:r w:rsidR="006D0AAD">
        <w:rPr>
          <w:lang w:val="cs-CZ"/>
        </w:rPr>
        <w:t xml:space="preserve"> </w:t>
      </w:r>
      <w:r w:rsidR="00AB6055">
        <w:rPr>
          <w:lang w:val="cs-CZ"/>
        </w:rPr>
        <w:t xml:space="preserve">Softwarové komponenty </w:t>
      </w:r>
      <w:r w:rsidR="00E50970">
        <w:t>IS SEKM 3</w:t>
      </w:r>
      <w:r w:rsidR="00791008">
        <w:rPr>
          <w:lang w:val="cs-CZ"/>
        </w:rPr>
        <w:t> </w:t>
      </w:r>
      <w:r w:rsidR="00791008">
        <w:t>se</w:t>
      </w:r>
      <w:r w:rsidR="00791008">
        <w:rPr>
          <w:lang w:val="cs-CZ"/>
        </w:rPr>
        <w:t> </w:t>
      </w:r>
      <w:r w:rsidR="00AB6055">
        <w:rPr>
          <w:lang w:val="cs-CZ"/>
        </w:rPr>
        <w:t xml:space="preserve">budou </w:t>
      </w:r>
      <w:r w:rsidR="00DB453E" w:rsidRPr="00DB453E">
        <w:t>skládat zejména</w:t>
      </w:r>
      <w:r w:rsidR="00DB453E" w:rsidRPr="00C21290">
        <w:t>:</w:t>
      </w:r>
    </w:p>
    <w:p w:rsidR="00DB453E" w:rsidRDefault="00DB453E" w:rsidP="00C21290">
      <w:pPr>
        <w:pStyle w:val="Textlnkuslovan"/>
        <w:numPr>
          <w:ilvl w:val="3"/>
          <w:numId w:val="1"/>
        </w:numPr>
      </w:pPr>
      <w:r>
        <w:rPr>
          <w:lang w:val="cs-CZ"/>
        </w:rPr>
        <w:t xml:space="preserve">z </w:t>
      </w:r>
      <w:r w:rsidR="006D0AAD">
        <w:t xml:space="preserve">potřebného software na straně serveru </w:t>
      </w:r>
      <w:r w:rsidR="006D0AAD" w:rsidRPr="001E4B7A">
        <w:t>(</w:t>
      </w:r>
      <w:r w:rsidR="006D0AAD">
        <w:t>Serverový SW</w:t>
      </w:r>
      <w:r w:rsidR="006D0AAD" w:rsidRPr="001E4B7A">
        <w:t>)</w:t>
      </w:r>
      <w:r w:rsidR="00791008">
        <w:t>,</w:t>
      </w:r>
    </w:p>
    <w:p w:rsidR="00DB453E" w:rsidRDefault="006D0AAD" w:rsidP="00C21290">
      <w:pPr>
        <w:pStyle w:val="Textlnkuslovan"/>
        <w:numPr>
          <w:ilvl w:val="3"/>
          <w:numId w:val="1"/>
        </w:numPr>
      </w:pPr>
      <w:r>
        <w:t xml:space="preserve">ze standardizované </w:t>
      </w:r>
      <w:r w:rsidRPr="001E4B7A">
        <w:t>exportní webové služby pro environmentální analytickou platformu MŽP (</w:t>
      </w:r>
      <w:r w:rsidRPr="00C21290">
        <w:t xml:space="preserve">WS </w:t>
      </w:r>
      <w:r w:rsidRPr="001E4B7A">
        <w:t>EAP)</w:t>
      </w:r>
      <w:r w:rsidR="00791008">
        <w:t>,</w:t>
      </w:r>
    </w:p>
    <w:p w:rsidR="00DB453E" w:rsidRDefault="006D0AAD" w:rsidP="00C21290">
      <w:pPr>
        <w:pStyle w:val="Textlnkuslovan"/>
        <w:numPr>
          <w:ilvl w:val="3"/>
          <w:numId w:val="1"/>
        </w:numPr>
      </w:pPr>
      <w:r w:rsidRPr="001E4B7A">
        <w:t>webové</w:t>
      </w:r>
      <w:r w:rsidRPr="00C21290">
        <w:t>ho</w:t>
      </w:r>
      <w:r w:rsidRPr="001E4B7A">
        <w:t xml:space="preserve"> portálu </w:t>
      </w:r>
      <w:r>
        <w:t xml:space="preserve">SEKM 3 </w:t>
      </w:r>
      <w:r w:rsidRPr="001E4B7A">
        <w:t>(</w:t>
      </w:r>
      <w:r>
        <w:t>Portál</w:t>
      </w:r>
      <w:r w:rsidRPr="001E4B7A">
        <w:t>)</w:t>
      </w:r>
      <w:r w:rsidR="00791008">
        <w:t>,</w:t>
      </w:r>
    </w:p>
    <w:p w:rsidR="00DB453E" w:rsidRDefault="006D0AAD" w:rsidP="00C21290">
      <w:pPr>
        <w:pStyle w:val="Textlnkuslovan"/>
        <w:numPr>
          <w:ilvl w:val="3"/>
          <w:numId w:val="1"/>
        </w:numPr>
      </w:pPr>
      <w:r w:rsidRPr="001E4B7A">
        <w:t xml:space="preserve">mobilní aplikace </w:t>
      </w:r>
      <w:r w:rsidR="00AB6055">
        <w:rPr>
          <w:lang w:val="cs-CZ"/>
        </w:rPr>
        <w:t xml:space="preserve">SEKM 3 </w:t>
      </w:r>
      <w:r w:rsidRPr="001E4B7A">
        <w:t>(Mobilní klient)</w:t>
      </w:r>
      <w:r w:rsidR="00791008">
        <w:rPr>
          <w:lang w:val="cs-CZ"/>
        </w:rPr>
        <w:t>,</w:t>
      </w:r>
      <w:r w:rsidR="00791008">
        <w:t xml:space="preserve"> a</w:t>
      </w:r>
    </w:p>
    <w:p w:rsidR="006A3ABB" w:rsidRDefault="00DB453E" w:rsidP="00C21290">
      <w:pPr>
        <w:pStyle w:val="Textlnkuslovan"/>
        <w:numPr>
          <w:ilvl w:val="3"/>
          <w:numId w:val="1"/>
        </w:numPr>
      </w:pPr>
      <w:r>
        <w:t>s</w:t>
      </w:r>
      <w:r w:rsidRPr="001E4B7A">
        <w:t xml:space="preserve">oftwarové platformy </w:t>
      </w:r>
      <w:r w:rsidR="00AB6055">
        <w:rPr>
          <w:lang w:val="cs-CZ"/>
        </w:rPr>
        <w:t>SEKM 3</w:t>
      </w:r>
      <w:r>
        <w:t xml:space="preserve"> (S</w:t>
      </w:r>
      <w:r w:rsidR="00AB6055">
        <w:rPr>
          <w:lang w:val="cs-CZ"/>
        </w:rPr>
        <w:t>W platforma</w:t>
      </w:r>
      <w:r>
        <w:t>)</w:t>
      </w:r>
      <w:r w:rsidR="00920884">
        <w:rPr>
          <w:lang w:val="cs-CZ"/>
        </w:rPr>
        <w:t>;</w:t>
      </w:r>
    </w:p>
    <w:p w:rsidR="00165323" w:rsidRPr="00165323" w:rsidRDefault="00C30943" w:rsidP="00165323">
      <w:pPr>
        <w:pStyle w:val="Textlnkuslovan"/>
        <w:numPr>
          <w:ilvl w:val="2"/>
          <w:numId w:val="1"/>
        </w:numPr>
      </w:pPr>
      <w:r>
        <w:t xml:space="preserve">poskytování údržby a </w:t>
      </w:r>
      <w:r w:rsidR="005838FB">
        <w:rPr>
          <w:lang w:val="cs-CZ"/>
        </w:rPr>
        <w:t xml:space="preserve">provozní </w:t>
      </w:r>
      <w:r>
        <w:t xml:space="preserve">podpory </w:t>
      </w:r>
      <w:r w:rsidR="00E50970">
        <w:rPr>
          <w:lang w:val="cs-CZ"/>
        </w:rPr>
        <w:t>IS</w:t>
      </w:r>
      <w:r w:rsidR="009B1D9F">
        <w:rPr>
          <w:lang w:val="cs-CZ"/>
        </w:rPr>
        <w:t xml:space="preserve"> </w:t>
      </w:r>
      <w:r w:rsidR="005838FB">
        <w:rPr>
          <w:lang w:val="cs-CZ"/>
        </w:rPr>
        <w:t>SEKM</w:t>
      </w:r>
      <w:r w:rsidR="00E50970">
        <w:rPr>
          <w:lang w:val="cs-CZ"/>
        </w:rPr>
        <w:t xml:space="preserve"> </w:t>
      </w:r>
      <w:r w:rsidR="005838FB">
        <w:rPr>
          <w:lang w:val="cs-CZ"/>
        </w:rPr>
        <w:t>3</w:t>
      </w:r>
      <w:r>
        <w:t xml:space="preserve"> dle specifikace </w:t>
      </w:r>
      <w:r w:rsidR="00C56E99">
        <w:t xml:space="preserve">uvedené </w:t>
      </w:r>
      <w:r w:rsidR="00012803">
        <w:t>v </w:t>
      </w:r>
      <w:r w:rsidR="00C56E99">
        <w:t>katalogových listech</w:t>
      </w:r>
      <w:r w:rsidR="00C56E99" w:rsidRPr="003C7BD6">
        <w:t xml:space="preserve"> (dále jen</w:t>
      </w:r>
      <w:r w:rsidR="00C56E99">
        <w:t xml:space="preserve"> „</w:t>
      </w:r>
      <w:r w:rsidR="00C56E99" w:rsidRPr="00012FBF">
        <w:rPr>
          <w:b/>
        </w:rPr>
        <w:t>Katalogové listy</w:t>
      </w:r>
      <w:r w:rsidR="00C56E99">
        <w:t>“ nebo</w:t>
      </w:r>
      <w:r w:rsidR="00C56E99" w:rsidRPr="003C7BD6">
        <w:t xml:space="preserve"> „</w:t>
      </w:r>
      <w:r w:rsidR="00C56E99" w:rsidRPr="003C7BD6">
        <w:rPr>
          <w:b/>
        </w:rPr>
        <w:t>KL</w:t>
      </w:r>
      <w:r w:rsidR="00C56E99" w:rsidRPr="003C7BD6">
        <w:t>“)</w:t>
      </w:r>
      <w:r w:rsidR="00C56E99">
        <w:t xml:space="preserve"> uvedených</w:t>
      </w:r>
      <w:r>
        <w:t xml:space="preserve"> </w:t>
      </w:r>
      <w:r w:rsidRPr="00920884">
        <w:t xml:space="preserve">v příloze č. </w:t>
      </w:r>
      <w:r w:rsidR="00ED650F" w:rsidRPr="00920884">
        <w:t>2</w:t>
      </w:r>
      <w:r w:rsidRPr="00920884">
        <w:t xml:space="preserve"> této</w:t>
      </w:r>
      <w:r>
        <w:t xml:space="preserve"> Smlouvy (dále jen „</w:t>
      </w:r>
      <w:r w:rsidR="005838FB">
        <w:rPr>
          <w:b/>
          <w:lang w:val="cs-CZ"/>
        </w:rPr>
        <w:t xml:space="preserve">Provozní podpora </w:t>
      </w:r>
      <w:r w:rsidR="00254FBC">
        <w:rPr>
          <w:b/>
          <w:lang w:val="cs-CZ"/>
        </w:rPr>
        <w:t>díla</w:t>
      </w:r>
      <w:r>
        <w:t>“)</w:t>
      </w:r>
      <w:r w:rsidRPr="000174D5">
        <w:t>;</w:t>
      </w:r>
    </w:p>
    <w:p w:rsidR="00FB29D4" w:rsidRDefault="00FB29D4" w:rsidP="00791008">
      <w:pPr>
        <w:pStyle w:val="Textlnkuslovan"/>
        <w:numPr>
          <w:ilvl w:val="0"/>
          <w:numId w:val="0"/>
        </w:numPr>
        <w:ind w:left="1701"/>
      </w:pPr>
      <w:r w:rsidRPr="00272098">
        <w:t>(</w:t>
      </w:r>
      <w:r w:rsidR="008C5139">
        <w:t xml:space="preserve">Vytvoření </w:t>
      </w:r>
      <w:r w:rsidR="00254FBC">
        <w:rPr>
          <w:lang w:val="cs-CZ"/>
        </w:rPr>
        <w:t>díla</w:t>
      </w:r>
      <w:r w:rsidR="00CD5436">
        <w:t xml:space="preserve"> a</w:t>
      </w:r>
      <w:r w:rsidR="008C5139">
        <w:t xml:space="preserve"> </w:t>
      </w:r>
      <w:r w:rsidR="005838FB">
        <w:rPr>
          <w:lang w:val="cs-CZ"/>
        </w:rPr>
        <w:t xml:space="preserve">Provozní podpora </w:t>
      </w:r>
      <w:r w:rsidR="00254FBC">
        <w:rPr>
          <w:lang w:val="cs-CZ"/>
        </w:rPr>
        <w:t>díla</w:t>
      </w:r>
      <w:r w:rsidR="008C5139">
        <w:t xml:space="preserve"> </w:t>
      </w:r>
      <w:r w:rsidRPr="00272098">
        <w:t>dále</w:t>
      </w:r>
      <w:r w:rsidR="008C5139">
        <w:t xml:space="preserve"> společně</w:t>
      </w:r>
      <w:r w:rsidRPr="00272098">
        <w:t xml:space="preserve"> jen </w:t>
      </w:r>
      <w:bookmarkEnd w:id="14"/>
      <w:bookmarkEnd w:id="15"/>
      <w:r w:rsidRPr="00272098">
        <w:t>„</w:t>
      </w:r>
      <w:r w:rsidR="005838FB">
        <w:rPr>
          <w:b/>
          <w:lang w:val="cs-CZ"/>
        </w:rPr>
        <w:t>Plnění</w:t>
      </w:r>
      <w:r w:rsidRPr="00272098">
        <w:t>“</w:t>
      </w:r>
      <w:r>
        <w:t>).</w:t>
      </w:r>
      <w:bookmarkEnd w:id="16"/>
    </w:p>
    <w:p w:rsidR="00FB29D4" w:rsidRPr="00272098" w:rsidRDefault="005838FB" w:rsidP="00FB29D4">
      <w:pPr>
        <w:pStyle w:val="Textlnkuslovan"/>
      </w:pPr>
      <w:bookmarkStart w:id="17" w:name="_Ref391291294"/>
      <w:bookmarkStart w:id="18" w:name="_Ref379372649"/>
      <w:r>
        <w:rPr>
          <w:lang w:val="cs-CZ"/>
        </w:rPr>
        <w:t>Plnění</w:t>
      </w:r>
      <w:r w:rsidRPr="0083364A">
        <w:t xml:space="preserve"> </w:t>
      </w:r>
      <w:r w:rsidR="006253EF" w:rsidRPr="0083364A">
        <w:t xml:space="preserve">provedené Zhotovitelem dle této Smlouvy se člení na dvě části, kterými jsou (i) Vytvoření </w:t>
      </w:r>
      <w:r w:rsidR="00254FBC">
        <w:rPr>
          <w:lang w:val="cs-CZ"/>
        </w:rPr>
        <w:t>díla</w:t>
      </w:r>
      <w:r w:rsidR="006253EF" w:rsidRPr="006253EF">
        <w:t xml:space="preserve"> a (</w:t>
      </w:r>
      <w:proofErr w:type="spellStart"/>
      <w:r w:rsidR="006253EF" w:rsidRPr="006253EF">
        <w:t>ii</w:t>
      </w:r>
      <w:proofErr w:type="spellEnd"/>
      <w:r w:rsidR="006253EF" w:rsidRPr="006253EF">
        <w:t xml:space="preserve">) </w:t>
      </w:r>
      <w:r>
        <w:rPr>
          <w:lang w:val="cs-CZ"/>
        </w:rPr>
        <w:t xml:space="preserve">Provozní podpora </w:t>
      </w:r>
      <w:r w:rsidR="00254FBC">
        <w:rPr>
          <w:lang w:val="cs-CZ"/>
        </w:rPr>
        <w:t>díla</w:t>
      </w:r>
      <w:r w:rsidR="006253EF" w:rsidRPr="0083364A">
        <w:t xml:space="preserve">. Část </w:t>
      </w:r>
      <w:r>
        <w:rPr>
          <w:lang w:val="cs-CZ"/>
        </w:rPr>
        <w:t>Plnění</w:t>
      </w:r>
      <w:r w:rsidRPr="0083364A">
        <w:t xml:space="preserve"> </w:t>
      </w:r>
      <w:r w:rsidR="006253EF" w:rsidRPr="0083364A">
        <w:t xml:space="preserve">Vytvoření </w:t>
      </w:r>
      <w:r w:rsidR="00254FBC">
        <w:rPr>
          <w:lang w:val="cs-CZ"/>
        </w:rPr>
        <w:t>díla</w:t>
      </w:r>
      <w:r w:rsidR="006253EF" w:rsidRPr="0083364A">
        <w:t xml:space="preserve"> bude Objednateli předávána postupně po splnění jednotlivých d</w:t>
      </w:r>
      <w:r w:rsidR="006253EF" w:rsidRPr="006253EF">
        <w:t xml:space="preserve">ílčích částí uvedených </w:t>
      </w:r>
      <w:r w:rsidR="006253EF" w:rsidRPr="00920884">
        <w:t xml:space="preserve">v příloze č. </w:t>
      </w:r>
      <w:r w:rsidR="00920884" w:rsidRPr="00920884">
        <w:rPr>
          <w:lang w:val="cs-CZ"/>
        </w:rPr>
        <w:t>4</w:t>
      </w:r>
      <w:r w:rsidR="006253EF" w:rsidRPr="00920884">
        <w:t xml:space="preserve"> Smlouvy</w:t>
      </w:r>
      <w:r w:rsidR="006253EF" w:rsidRPr="0083364A">
        <w:t>, kter</w:t>
      </w:r>
      <w:r w:rsidR="004D1AD7">
        <w:t>é</w:t>
      </w:r>
      <w:r w:rsidR="006253EF" w:rsidRPr="0083364A">
        <w:t xml:space="preserve"> se považují za řádně proveden</w:t>
      </w:r>
      <w:r w:rsidR="004D1AD7">
        <w:t>é</w:t>
      </w:r>
      <w:r w:rsidR="006253EF" w:rsidRPr="0083364A">
        <w:t xml:space="preserve"> po jejich řádném dokončení a podpisu předávacího protokolu oprávněnou osobou Objednatele. </w:t>
      </w:r>
      <w:r>
        <w:rPr>
          <w:lang w:val="cs-CZ"/>
        </w:rPr>
        <w:t xml:space="preserve">Provozní podpora </w:t>
      </w:r>
      <w:r w:rsidR="00254FBC">
        <w:rPr>
          <w:lang w:val="cs-CZ"/>
        </w:rPr>
        <w:t>díla</w:t>
      </w:r>
      <w:r w:rsidR="006253EF" w:rsidRPr="0083364A">
        <w:t xml:space="preserve"> bude poskytována a předávána zejména v souladu s</w:t>
      </w:r>
      <w:r w:rsidR="00A674A4">
        <w:t> </w:t>
      </w:r>
      <w:r w:rsidR="00A674A4">
        <w:rPr>
          <w:lang w:val="cs-CZ"/>
        </w:rPr>
        <w:t xml:space="preserve">přílohou č. </w:t>
      </w:r>
      <w:r w:rsidR="00A674A4" w:rsidRPr="00A674A4">
        <w:rPr>
          <w:lang w:val="cs-CZ"/>
        </w:rPr>
        <w:t xml:space="preserve">2 a </w:t>
      </w:r>
      <w:r w:rsidR="00A674A4" w:rsidRPr="00A674A4">
        <w:t>odst. 7.1</w:t>
      </w:r>
      <w:r w:rsidR="00A674A4" w:rsidRPr="00A674A4">
        <w:rPr>
          <w:lang w:val="cs-CZ"/>
        </w:rPr>
        <w:t>4 a 7.</w:t>
      </w:r>
      <w:r w:rsidR="00A674A4">
        <w:rPr>
          <w:lang w:val="cs-CZ"/>
        </w:rPr>
        <w:t>15</w:t>
      </w:r>
      <w:r w:rsidR="006253EF" w:rsidRPr="0083364A">
        <w:t xml:space="preserve"> této Smlouvy.</w:t>
      </w:r>
      <w:bookmarkEnd w:id="17"/>
      <w:r w:rsidR="00FB29D4">
        <w:t xml:space="preserve"> </w:t>
      </w:r>
      <w:bookmarkEnd w:id="18"/>
      <w:r w:rsidR="00012803">
        <w:t xml:space="preserve">Část </w:t>
      </w:r>
      <w:r w:rsidR="002D395A">
        <w:rPr>
          <w:lang w:val="cs-CZ"/>
        </w:rPr>
        <w:t>Plnění</w:t>
      </w:r>
      <w:r w:rsidR="00012803">
        <w:t xml:space="preserve"> </w:t>
      </w:r>
      <w:r w:rsidR="00F75850">
        <w:rPr>
          <w:lang w:val="cs-CZ"/>
        </w:rPr>
        <w:t xml:space="preserve">Provozní podpora </w:t>
      </w:r>
      <w:r w:rsidR="00254FBC">
        <w:rPr>
          <w:lang w:val="cs-CZ"/>
        </w:rPr>
        <w:t>díla</w:t>
      </w:r>
      <w:r w:rsidR="00012803">
        <w:t xml:space="preserve"> lze v této Smlouvě označovat </w:t>
      </w:r>
      <w:r w:rsidR="004A6AE6">
        <w:t>i</w:t>
      </w:r>
      <w:r w:rsidR="004A6AE6">
        <w:rPr>
          <w:lang w:val="cs-CZ"/>
        </w:rPr>
        <w:t> </w:t>
      </w:r>
      <w:r w:rsidR="00012803">
        <w:t xml:space="preserve">jako </w:t>
      </w:r>
      <w:r w:rsidR="00967663">
        <w:t>s</w:t>
      </w:r>
      <w:r w:rsidR="00012803">
        <w:t xml:space="preserve">lužby </w:t>
      </w:r>
      <w:r w:rsidR="00F75850">
        <w:rPr>
          <w:lang w:val="cs-CZ"/>
        </w:rPr>
        <w:t xml:space="preserve">Provozní podpory </w:t>
      </w:r>
      <w:r w:rsidR="00254FBC">
        <w:rPr>
          <w:lang w:val="cs-CZ"/>
        </w:rPr>
        <w:t>díla</w:t>
      </w:r>
      <w:r w:rsidR="00967663">
        <w:t xml:space="preserve"> či podobně</w:t>
      </w:r>
      <w:r w:rsidR="00012803">
        <w:t>.</w:t>
      </w:r>
    </w:p>
    <w:p w:rsidR="00FB29D4" w:rsidRPr="003254C2" w:rsidRDefault="00FB29D4" w:rsidP="008C5139">
      <w:pPr>
        <w:pStyle w:val="Textlnkuslovan"/>
      </w:pPr>
      <w:r w:rsidRPr="003254C2">
        <w:lastRenderedPageBreak/>
        <w:t xml:space="preserve">Součástí </w:t>
      </w:r>
      <w:r w:rsidR="00EA5AB1" w:rsidRPr="00BE2D50">
        <w:t xml:space="preserve">Vytvoření </w:t>
      </w:r>
      <w:r w:rsidR="00254FBC" w:rsidRPr="00BE2D50">
        <w:rPr>
          <w:lang w:val="cs-CZ"/>
        </w:rPr>
        <w:t>díla</w:t>
      </w:r>
      <w:r w:rsidR="008C5139" w:rsidRPr="00BE2D50">
        <w:t xml:space="preserve"> je udělení oprávnění </w:t>
      </w:r>
      <w:r w:rsidR="00627C80" w:rsidRPr="00BE2D50">
        <w:t>k</w:t>
      </w:r>
      <w:r w:rsidR="00B93402" w:rsidRPr="00BE2D50">
        <w:rPr>
          <w:lang w:val="cs-CZ"/>
        </w:rPr>
        <w:t xml:space="preserve"> </w:t>
      </w:r>
      <w:r w:rsidR="008C5139" w:rsidRPr="00BE2D50">
        <w:t xml:space="preserve">výkonu práva duševního vlastnictví (licence) </w:t>
      </w:r>
      <w:r w:rsidRPr="00BE2D50">
        <w:t>užít</w:t>
      </w:r>
      <w:r w:rsidR="008C5139" w:rsidRPr="00BE2D50">
        <w:t xml:space="preserve"> výsledky plnění</w:t>
      </w:r>
      <w:r w:rsidR="008612CB">
        <w:t xml:space="preserve"> poskytnuté Z</w:t>
      </w:r>
      <w:r w:rsidR="00920884">
        <w:t>hotovitelem dle</w:t>
      </w:r>
      <w:r w:rsidR="00920884">
        <w:rPr>
          <w:lang w:val="cs-CZ"/>
        </w:rPr>
        <w:t> </w:t>
      </w:r>
      <w:r w:rsidR="008612CB">
        <w:t>této Smlouvy</w:t>
      </w:r>
      <w:r w:rsidR="00C007F2">
        <w:t xml:space="preserve">, </w:t>
      </w:r>
      <w:r w:rsidR="00E178B9">
        <w:t>a</w:t>
      </w:r>
      <w:r w:rsidR="00E178B9">
        <w:rPr>
          <w:lang w:val="cs-CZ"/>
        </w:rPr>
        <w:t> </w:t>
      </w:r>
      <w:r w:rsidR="00C007F2">
        <w:t>to</w:t>
      </w:r>
      <w:r w:rsidR="00E178B9">
        <w:rPr>
          <w:lang w:val="cs-CZ"/>
        </w:rPr>
        <w:t> </w:t>
      </w:r>
      <w:r w:rsidRPr="003254C2">
        <w:t>minimálně</w:t>
      </w:r>
      <w:r w:rsidR="008C5139">
        <w:t xml:space="preserve"> způsobem a</w:t>
      </w:r>
      <w:r w:rsidRPr="003254C2">
        <w:t xml:space="preserve"> v rozsahu stanoveném touto Smlouvou.</w:t>
      </w:r>
      <w:r w:rsidR="007D5D54">
        <w:t xml:space="preserve"> </w:t>
      </w:r>
      <w:r w:rsidR="007D5D54" w:rsidRPr="003254C2">
        <w:t xml:space="preserve">Součástí plnění </w:t>
      </w:r>
      <w:r w:rsidR="007D5D54" w:rsidRPr="00E178B9">
        <w:t>Zhotovitele je i</w:t>
      </w:r>
      <w:r w:rsidR="00E81A97" w:rsidRPr="00E178B9">
        <w:t xml:space="preserve"> vytvoření</w:t>
      </w:r>
      <w:r w:rsidR="007D5D54" w:rsidRPr="00E178B9">
        <w:t xml:space="preserve"> </w:t>
      </w:r>
      <w:r w:rsidR="00E81A97" w:rsidRPr="00E178B9">
        <w:t>Detailní specifikac</w:t>
      </w:r>
      <w:r w:rsidR="004D1AD7" w:rsidRPr="00E178B9">
        <w:t>e</w:t>
      </w:r>
      <w:r w:rsidR="00920884" w:rsidRPr="00E178B9">
        <w:t xml:space="preserve"> (jak</w:t>
      </w:r>
      <w:r w:rsidR="00920884" w:rsidRPr="00E178B9">
        <w:rPr>
          <w:lang w:val="cs-CZ"/>
        </w:rPr>
        <w:t> </w:t>
      </w:r>
      <w:r w:rsidR="00920884" w:rsidRPr="00E178B9">
        <w:t>je</w:t>
      </w:r>
      <w:r w:rsidR="00920884" w:rsidRPr="00E178B9">
        <w:rPr>
          <w:lang w:val="cs-CZ"/>
        </w:rPr>
        <w:t> </w:t>
      </w:r>
      <w:r w:rsidR="00E81A97" w:rsidRPr="00E178B9">
        <w:t xml:space="preserve">tento pojem definován v odst. </w:t>
      </w:r>
      <w:r w:rsidR="00142C34" w:rsidRPr="00E178B9">
        <w:fldChar w:fldCharType="begin"/>
      </w:r>
      <w:r w:rsidR="00E81A97" w:rsidRPr="00E178B9">
        <w:instrText xml:space="preserve"> REF _Ref388023886 \r \h </w:instrText>
      </w:r>
      <w:r w:rsidR="00F75850" w:rsidRPr="00E178B9">
        <w:instrText xml:space="preserve"> \* MERGEFORMAT </w:instrText>
      </w:r>
      <w:r w:rsidR="00142C34" w:rsidRPr="00E178B9">
        <w:fldChar w:fldCharType="separate"/>
      </w:r>
      <w:r w:rsidR="00150DE6">
        <w:t>5.1</w:t>
      </w:r>
      <w:r w:rsidR="00142C34" w:rsidRPr="00E178B9">
        <w:fldChar w:fldCharType="end"/>
      </w:r>
      <w:r w:rsidR="00E81A97" w:rsidRPr="00E178B9">
        <w:t xml:space="preserve"> této Smlouvy)</w:t>
      </w:r>
      <w:r w:rsidR="00AC5AEC" w:rsidRPr="00E178B9">
        <w:rPr>
          <w:lang w:val="cs-CZ"/>
        </w:rPr>
        <w:t xml:space="preserve"> </w:t>
      </w:r>
      <w:r w:rsidR="00E81A97" w:rsidRPr="00E178B9">
        <w:t xml:space="preserve">a </w:t>
      </w:r>
      <w:r w:rsidR="007D5D54" w:rsidRPr="00E178B9">
        <w:t>poskytnutí školení v rozsahu stanoveném v přílohách této Smlouvy</w:t>
      </w:r>
      <w:r w:rsidR="007D5D54">
        <w:t>.</w:t>
      </w:r>
    </w:p>
    <w:p w:rsidR="00FB29D4" w:rsidRPr="00B55B27" w:rsidRDefault="00FB29D4" w:rsidP="00FC6FED">
      <w:pPr>
        <w:pStyle w:val="Textlnkuslovan"/>
      </w:pPr>
      <w:r w:rsidRPr="007069BD">
        <w:t xml:space="preserve">Objednatel se touto Smlouvou zavazuje poskytnout Zhotoviteli nezbytně nutnou součinnost při provádění </w:t>
      </w:r>
      <w:r w:rsidR="00F75850" w:rsidRPr="007069BD">
        <w:rPr>
          <w:lang w:val="cs-CZ"/>
        </w:rPr>
        <w:t>Plnění</w:t>
      </w:r>
      <w:r w:rsidR="00ED650F" w:rsidRPr="007069BD">
        <w:t>, kterou si Zhotovitel písemně vyžádá</w:t>
      </w:r>
      <w:r w:rsidRPr="007069BD">
        <w:t>. Za tuto součinnost se nepovažuje zajiš</w:t>
      </w:r>
      <w:r w:rsidR="00B55B27">
        <w:t>tění práv duševního vlastnictví</w:t>
      </w:r>
      <w:r w:rsidR="00B55B27">
        <w:rPr>
          <w:lang w:val="cs-CZ"/>
        </w:rPr>
        <w:t>,</w:t>
      </w:r>
      <w:r w:rsidRPr="007069BD">
        <w:t xml:space="preserve"> ta je povinen zajistit </w:t>
      </w:r>
      <w:r w:rsidRPr="00B55B27">
        <w:t>Zh</w:t>
      </w:r>
      <w:r w:rsidR="00ED650F" w:rsidRPr="00B55B27">
        <w:t>otovitel</w:t>
      </w:r>
      <w:r w:rsidRPr="00B55B27">
        <w:t>.</w:t>
      </w:r>
      <w:r w:rsidR="00FC6FED" w:rsidRPr="00B55B27">
        <w:rPr>
          <w:lang w:val="cs-CZ"/>
        </w:rPr>
        <w:t xml:space="preserve"> Objednatel se zavazuje poskytovat </w:t>
      </w:r>
      <w:r w:rsidR="00B55B27" w:rsidRPr="00B55B27">
        <w:rPr>
          <w:lang w:val="cs-CZ"/>
        </w:rPr>
        <w:t>Zhotoviteli</w:t>
      </w:r>
      <w:r w:rsidR="00FC6FED" w:rsidRPr="00B55B27">
        <w:rPr>
          <w:lang w:val="cs-CZ"/>
        </w:rPr>
        <w:t xml:space="preserve"> po celou dobu realizace Vytvoření díla potřebnou součinnost, která činí souhrnně 0,3</w:t>
      </w:r>
      <w:r w:rsidR="00B55B27" w:rsidRPr="00B55B27">
        <w:rPr>
          <w:lang w:val="cs-CZ"/>
        </w:rPr>
        <w:t> FTE </w:t>
      </w:r>
      <w:r w:rsidR="00FC6FED" w:rsidRPr="00B55B27">
        <w:rPr>
          <w:lang w:val="cs-CZ"/>
        </w:rPr>
        <w:t>týdně odb</w:t>
      </w:r>
      <w:r w:rsidR="00B55B27" w:rsidRPr="00B55B27">
        <w:rPr>
          <w:lang w:val="cs-CZ"/>
        </w:rPr>
        <w:t>orné a </w:t>
      </w:r>
      <w:r w:rsidR="00FC6FED" w:rsidRPr="00B55B27">
        <w:rPr>
          <w:lang w:val="cs-CZ"/>
        </w:rPr>
        <w:t>technické podpory. V případě souhlasu Objednatele bude v odůvodněných případech poskytnuta součinnost nad tento rámec.</w:t>
      </w:r>
    </w:p>
    <w:p w:rsidR="00FB29D4" w:rsidRDefault="00FB29D4" w:rsidP="00FB29D4">
      <w:pPr>
        <w:pStyle w:val="Textlnkuslovan"/>
      </w:pPr>
      <w:r w:rsidRPr="00272098">
        <w:t>Objednatel se zavazuje zaplatit Zhotoviteli dohodnutou cenu</w:t>
      </w:r>
      <w:r>
        <w:t xml:space="preserve"> za</w:t>
      </w:r>
      <w:r w:rsidRPr="00272098">
        <w:t xml:space="preserve"> řádně a včas provedené </w:t>
      </w:r>
      <w:r w:rsidR="00F75850">
        <w:rPr>
          <w:lang w:val="cs-CZ"/>
        </w:rPr>
        <w:t>Plnění</w:t>
      </w:r>
      <w:r w:rsidRPr="00272098">
        <w:t>, a to za podmínek touto Smlouvou dále stanovených.</w:t>
      </w:r>
    </w:p>
    <w:p w:rsidR="00FB29D4" w:rsidRPr="00272098" w:rsidRDefault="00FB29D4" w:rsidP="00FB29D4">
      <w:pPr>
        <w:pStyle w:val="lneksmlouvy"/>
      </w:pPr>
      <w:bookmarkStart w:id="19" w:name="_Toc212632747"/>
      <w:r w:rsidRPr="00272098">
        <w:t>DOBA A MÍSTO PLNĚNÍ</w:t>
      </w:r>
      <w:bookmarkEnd w:id="19"/>
    </w:p>
    <w:p w:rsidR="00FB29D4" w:rsidRPr="00076447" w:rsidRDefault="006B549B" w:rsidP="00FB29D4">
      <w:pPr>
        <w:pStyle w:val="Textlnkuslovan"/>
      </w:pPr>
      <w:r w:rsidRPr="00920884">
        <w:t xml:space="preserve">Zhotovitel provede </w:t>
      </w:r>
      <w:r w:rsidR="004A6AE6" w:rsidRPr="00920884">
        <w:t xml:space="preserve">Vytvoření </w:t>
      </w:r>
      <w:r w:rsidR="00254FBC" w:rsidRPr="00920884">
        <w:rPr>
          <w:lang w:val="cs-CZ"/>
        </w:rPr>
        <w:t>díla</w:t>
      </w:r>
      <w:r w:rsidR="007A79FF" w:rsidRPr="00920884">
        <w:t xml:space="preserve"> v souladu s harmonogramem plnění uvedeným v příloze č. </w:t>
      </w:r>
      <w:r w:rsidR="00BA68CA" w:rsidRPr="00920884">
        <w:t>4</w:t>
      </w:r>
      <w:r w:rsidR="007A79FF" w:rsidRPr="00920884">
        <w:t xml:space="preserve"> této Smlouvy.</w:t>
      </w:r>
      <w:r w:rsidR="00844BC0" w:rsidRPr="00920884">
        <w:t xml:space="preserve"> Podrobnější harmonogram bude stanoven v rámci Detailní specifikace</w:t>
      </w:r>
      <w:r w:rsidR="00844BC0">
        <w:t xml:space="preserve"> (jak je tento </w:t>
      </w:r>
      <w:r w:rsidR="00844BC0" w:rsidRPr="00B55B27">
        <w:t xml:space="preserve">pojem definován v odst. </w:t>
      </w:r>
      <w:r w:rsidR="00142C34" w:rsidRPr="00B55B27">
        <w:fldChar w:fldCharType="begin"/>
      </w:r>
      <w:r w:rsidR="00844BC0" w:rsidRPr="00B55B27">
        <w:instrText xml:space="preserve"> REF _Ref388023886 \r \h </w:instrText>
      </w:r>
      <w:r w:rsidR="00F75850" w:rsidRPr="00B55B27">
        <w:instrText xml:space="preserve"> \* MERGEFORMAT </w:instrText>
      </w:r>
      <w:r w:rsidR="00142C34" w:rsidRPr="00B55B27">
        <w:fldChar w:fldCharType="separate"/>
      </w:r>
      <w:r w:rsidR="00150DE6">
        <w:t>5.1</w:t>
      </w:r>
      <w:r w:rsidR="00142C34" w:rsidRPr="00B55B27">
        <w:fldChar w:fldCharType="end"/>
      </w:r>
      <w:r w:rsidR="00844BC0">
        <w:t xml:space="preserve"> této Smlouvy</w:t>
      </w:r>
      <w:r w:rsidR="00B763BF">
        <w:t>)</w:t>
      </w:r>
      <w:r w:rsidR="00A90793">
        <w:t>.</w:t>
      </w:r>
    </w:p>
    <w:p w:rsidR="00FB29D4" w:rsidRPr="00272098" w:rsidRDefault="00830BA0" w:rsidP="00FB29D4">
      <w:pPr>
        <w:pStyle w:val="Textlnkuslovan"/>
      </w:pPr>
      <w:r w:rsidRPr="00BE2D50">
        <w:t xml:space="preserve">Služby </w:t>
      </w:r>
      <w:r w:rsidR="00F75850" w:rsidRPr="00BE2D50">
        <w:rPr>
          <w:lang w:val="cs-CZ"/>
        </w:rPr>
        <w:t xml:space="preserve">Provozní podpory </w:t>
      </w:r>
      <w:r w:rsidR="00254FBC" w:rsidRPr="00BE2D50">
        <w:rPr>
          <w:lang w:val="cs-CZ"/>
        </w:rPr>
        <w:t>díla</w:t>
      </w:r>
      <w:r w:rsidR="00ED650F" w:rsidRPr="00BE2D50">
        <w:t xml:space="preserve"> budou poskytovány kontinuálně ode dne provedení části </w:t>
      </w:r>
      <w:r w:rsidR="004A6AE6" w:rsidRPr="00BE2D50">
        <w:rPr>
          <w:lang w:val="cs-CZ"/>
        </w:rPr>
        <w:t>Plnění</w:t>
      </w:r>
      <w:r w:rsidR="004A6AE6" w:rsidRPr="00BE2D50">
        <w:t xml:space="preserve"> Vytvoření </w:t>
      </w:r>
      <w:r w:rsidR="00254FBC" w:rsidRPr="00BE2D50">
        <w:rPr>
          <w:lang w:val="cs-CZ"/>
        </w:rPr>
        <w:t>díla</w:t>
      </w:r>
      <w:r w:rsidR="00ED650F">
        <w:t xml:space="preserve"> </w:t>
      </w:r>
      <w:r w:rsidR="00F75850">
        <w:rPr>
          <w:lang w:val="cs-CZ"/>
        </w:rPr>
        <w:t>na dobu neurčitou</w:t>
      </w:r>
      <w:r w:rsidR="00ED650F">
        <w:t>.</w:t>
      </w:r>
    </w:p>
    <w:p w:rsidR="00FB29D4" w:rsidRPr="00272098" w:rsidRDefault="00FB29D4" w:rsidP="00FB29D4">
      <w:pPr>
        <w:pStyle w:val="Textlnkuslovan"/>
      </w:pPr>
      <w:r w:rsidRPr="00272098">
        <w:t xml:space="preserve">Místem </w:t>
      </w:r>
      <w:r w:rsidR="004A6AE6">
        <w:rPr>
          <w:lang w:val="cs-CZ"/>
        </w:rPr>
        <w:t>p</w:t>
      </w:r>
      <w:r w:rsidR="004A6AE6" w:rsidRPr="00272098">
        <w:t xml:space="preserve">lnění </w:t>
      </w:r>
      <w:r w:rsidRPr="00272098">
        <w:t>je sídlo Objednatele</w:t>
      </w:r>
      <w:r w:rsidR="005C0808">
        <w:t xml:space="preserve">, </w:t>
      </w:r>
      <w:r w:rsidR="005C0808" w:rsidRPr="00151BA1">
        <w:rPr>
          <w:rFonts w:cs="Arial"/>
          <w:szCs w:val="22"/>
        </w:rPr>
        <w:t xml:space="preserve">jakékoli místo výslovně určené </w:t>
      </w:r>
      <w:r w:rsidR="00C56E99">
        <w:rPr>
          <w:rFonts w:cs="Arial"/>
          <w:szCs w:val="22"/>
        </w:rPr>
        <w:t>Objednate</w:t>
      </w:r>
      <w:r w:rsidR="005C0808" w:rsidRPr="00151BA1">
        <w:rPr>
          <w:rFonts w:cs="Arial"/>
          <w:szCs w:val="22"/>
        </w:rPr>
        <w:t xml:space="preserve">lem, </w:t>
      </w:r>
      <w:r w:rsidR="00833C3B">
        <w:t>nebo jakékoliv místo plnění uvedené</w:t>
      </w:r>
      <w:r w:rsidR="008B6EDA">
        <w:t xml:space="preserve"> </w:t>
      </w:r>
      <w:r w:rsidR="008B6EDA" w:rsidRPr="00B55B27">
        <w:t>v přílohách této Smlouvy nebo</w:t>
      </w:r>
      <w:r w:rsidR="00833C3B" w:rsidRPr="00B55B27">
        <w:t xml:space="preserve"> v</w:t>
      </w:r>
      <w:r w:rsidR="00844BC0" w:rsidRPr="00B55B27">
        <w:t> Detailní specifikaci</w:t>
      </w:r>
      <w:r w:rsidR="00855C1C" w:rsidRPr="00B55B27">
        <w:t xml:space="preserve"> </w:t>
      </w:r>
      <w:r w:rsidR="00844BC0" w:rsidRPr="00B55B27">
        <w:t>(</w:t>
      </w:r>
      <w:r w:rsidR="00855C1C" w:rsidRPr="00B55B27">
        <w:t xml:space="preserve">jak je tento pojem definován v odst. </w:t>
      </w:r>
      <w:r w:rsidR="00142C34" w:rsidRPr="00B55B27">
        <w:fldChar w:fldCharType="begin"/>
      </w:r>
      <w:r w:rsidR="00855C1C" w:rsidRPr="00B55B27">
        <w:instrText xml:space="preserve"> REF _Ref388023886 \r \h </w:instrText>
      </w:r>
      <w:r w:rsidR="00F75850" w:rsidRPr="00B55B27">
        <w:instrText xml:space="preserve"> \* MERGEFORMAT </w:instrText>
      </w:r>
      <w:r w:rsidR="00142C34" w:rsidRPr="00B55B27">
        <w:fldChar w:fldCharType="separate"/>
      </w:r>
      <w:r w:rsidR="00150DE6">
        <w:t>5.1</w:t>
      </w:r>
      <w:r w:rsidR="00142C34" w:rsidRPr="00B55B27">
        <w:fldChar w:fldCharType="end"/>
      </w:r>
      <w:r w:rsidR="00855C1C" w:rsidRPr="00B55B27">
        <w:t xml:space="preserve"> této</w:t>
      </w:r>
      <w:r w:rsidR="00855C1C">
        <w:t xml:space="preserve"> Smlouvy</w:t>
      </w:r>
      <w:r w:rsidR="00844BC0">
        <w:t>)</w:t>
      </w:r>
      <w:r w:rsidR="002C4F8E">
        <w:t>, a to vždy</w:t>
      </w:r>
      <w:r w:rsidR="00DD3AA6">
        <w:t xml:space="preserve"> v rámci </w:t>
      </w:r>
      <w:r w:rsidR="00DD3AA6" w:rsidRPr="00151BA1">
        <w:rPr>
          <w:rFonts w:cs="Arial"/>
          <w:szCs w:val="22"/>
        </w:rPr>
        <w:t>České republiky</w:t>
      </w:r>
      <w:r w:rsidRPr="00272098">
        <w:t>. Pokud to povaha plnění této Smlouvy umožňuje a Objedn</w:t>
      </w:r>
      <w:r w:rsidR="00920884">
        <w:t>atel vůči tomu nemá výhrady, je</w:t>
      </w:r>
      <w:r w:rsidR="00920884">
        <w:rPr>
          <w:lang w:val="cs-CZ"/>
        </w:rPr>
        <w:t> </w:t>
      </w:r>
      <w:r w:rsidRPr="00272098">
        <w:t xml:space="preserve">Zhotovitel oprávněn provádět části </w:t>
      </w:r>
      <w:r w:rsidR="00F75850">
        <w:rPr>
          <w:lang w:val="cs-CZ"/>
        </w:rPr>
        <w:t>Plnění</w:t>
      </w:r>
      <w:r w:rsidR="00F75850" w:rsidRPr="00272098">
        <w:t xml:space="preserve"> </w:t>
      </w:r>
      <w:r w:rsidRPr="00272098">
        <w:t>také vzdáleným přístupem.</w:t>
      </w:r>
      <w:r w:rsidR="005C0808">
        <w:t xml:space="preserve"> </w:t>
      </w:r>
      <w:r w:rsidR="005C0808" w:rsidRPr="00151BA1">
        <w:rPr>
          <w:rFonts w:cs="Arial"/>
          <w:szCs w:val="22"/>
        </w:rPr>
        <w:t xml:space="preserve">Přípravné a programovací práce je </w:t>
      </w:r>
      <w:r w:rsidR="00AF3A88">
        <w:rPr>
          <w:rFonts w:cs="Arial"/>
          <w:szCs w:val="22"/>
        </w:rPr>
        <w:t>Zhotovitel</w:t>
      </w:r>
      <w:r w:rsidR="005C0808" w:rsidRPr="00151BA1">
        <w:rPr>
          <w:rFonts w:cs="Arial"/>
          <w:szCs w:val="22"/>
        </w:rPr>
        <w:t xml:space="preserve"> oprávněn realizovat na svém vlastním technickém vybavení.</w:t>
      </w:r>
    </w:p>
    <w:p w:rsidR="007A79FF" w:rsidRDefault="007A79FF" w:rsidP="00FB29D4">
      <w:pPr>
        <w:pStyle w:val="lneksmlouvy"/>
      </w:pPr>
      <w:bookmarkStart w:id="20" w:name="_Ref195953308"/>
      <w:bookmarkStart w:id="21" w:name="_Ref196136175"/>
      <w:bookmarkStart w:id="22" w:name="_Ref196188216"/>
      <w:bookmarkStart w:id="23" w:name="_Hlt313947781"/>
      <w:bookmarkStart w:id="24" w:name="_Hlt313951187"/>
      <w:bookmarkStart w:id="25" w:name="_Hlt313951238"/>
      <w:bookmarkStart w:id="26" w:name="_Ref195958966"/>
      <w:bookmarkStart w:id="27" w:name="_Toc212632748"/>
      <w:bookmarkStart w:id="28" w:name="_Ref224688969"/>
      <w:bookmarkStart w:id="29" w:name="_Ref313890705"/>
      <w:bookmarkStart w:id="30" w:name="_Ref313950543"/>
      <w:bookmarkStart w:id="31" w:name="_Ref313950610"/>
      <w:bookmarkStart w:id="32" w:name="_Ref313951225"/>
      <w:bookmarkStart w:id="33" w:name="_Ref314142814"/>
      <w:bookmarkStart w:id="34" w:name="_Ref377548733"/>
      <w:bookmarkStart w:id="35" w:name="_Ref273382468"/>
      <w:bookmarkStart w:id="36" w:name="_Toc295034736"/>
      <w:bookmarkStart w:id="37" w:name="_Ref212260271"/>
      <w:bookmarkStart w:id="38" w:name="_Toc212632749"/>
      <w:bookmarkEnd w:id="23"/>
      <w:bookmarkEnd w:id="24"/>
      <w:bookmarkEnd w:id="25"/>
      <w:r>
        <w:t xml:space="preserve">ZPŮSOB PROVEDENÍ </w:t>
      </w:r>
      <w:r w:rsidR="00F75850">
        <w:rPr>
          <w:lang w:val="cs-CZ"/>
        </w:rPr>
        <w:t>PLNĚNÍ</w:t>
      </w:r>
    </w:p>
    <w:p w:rsidR="00AF524C" w:rsidRPr="00AF524C" w:rsidRDefault="00AF524C" w:rsidP="007A79FF">
      <w:pPr>
        <w:pStyle w:val="Textlnkuslovan"/>
        <w:rPr>
          <w:lang w:eastAsia="en-US"/>
        </w:rPr>
      </w:pPr>
      <w:bookmarkStart w:id="39" w:name="_Ref388023886"/>
      <w:r w:rsidRPr="001C6840">
        <w:rPr>
          <w:szCs w:val="22"/>
          <w:lang w:eastAsia="en-US"/>
        </w:rPr>
        <w:t xml:space="preserve">Způsob </w:t>
      </w:r>
      <w:r w:rsidR="004A6AE6" w:rsidRPr="00BE2D50">
        <w:t xml:space="preserve">Vytvoření </w:t>
      </w:r>
      <w:r w:rsidR="00254FBC" w:rsidRPr="00BE2D50">
        <w:rPr>
          <w:lang w:val="cs-CZ"/>
        </w:rPr>
        <w:t>díla</w:t>
      </w:r>
      <w:r w:rsidRPr="00BE2D50">
        <w:rPr>
          <w:szCs w:val="22"/>
          <w:lang w:eastAsia="en-US"/>
        </w:rPr>
        <w:t xml:space="preserve"> bude blíže specifikován</w:t>
      </w:r>
      <w:r w:rsidR="00844BC0" w:rsidRPr="00BE2D50">
        <w:rPr>
          <w:szCs w:val="22"/>
          <w:lang w:eastAsia="en-US"/>
        </w:rPr>
        <w:t xml:space="preserve"> v dokumentu obsahujícím </w:t>
      </w:r>
      <w:r w:rsidR="00184FCD" w:rsidRPr="00BE2D50">
        <w:rPr>
          <w:szCs w:val="22"/>
          <w:lang w:eastAsia="en-US"/>
        </w:rPr>
        <w:t>podrobn</w:t>
      </w:r>
      <w:r w:rsidR="00D50814" w:rsidRPr="00BE2D50">
        <w:rPr>
          <w:szCs w:val="22"/>
          <w:lang w:eastAsia="en-US"/>
        </w:rPr>
        <w:t>ou</w:t>
      </w:r>
      <w:r w:rsidR="00184FCD" w:rsidRPr="00BE2D50">
        <w:rPr>
          <w:szCs w:val="22"/>
          <w:lang w:eastAsia="en-US"/>
        </w:rPr>
        <w:t xml:space="preserve"> </w:t>
      </w:r>
      <w:r w:rsidR="00184FCD" w:rsidRPr="00BE2D50">
        <w:t>analýzu</w:t>
      </w:r>
      <w:r w:rsidR="00542AF2" w:rsidRPr="00BE2D50">
        <w:t xml:space="preserve"> východisek, optimalizac</w:t>
      </w:r>
      <w:r w:rsidR="00920884">
        <w:t>i procesů, model architektury a</w:t>
      </w:r>
      <w:r w:rsidR="00920884">
        <w:rPr>
          <w:lang w:val="cs-CZ"/>
        </w:rPr>
        <w:t> </w:t>
      </w:r>
      <w:r w:rsidR="00542AF2" w:rsidRPr="00BE2D50">
        <w:t>způsob vývoje a</w:t>
      </w:r>
      <w:r w:rsidR="00E50970" w:rsidRPr="00BE2D50">
        <w:t> </w:t>
      </w:r>
      <w:r w:rsidR="00542AF2" w:rsidRPr="00BE2D50">
        <w:t>implementace</w:t>
      </w:r>
      <w:r w:rsidR="00830BA0" w:rsidRPr="007069BD">
        <w:t xml:space="preserve"> </w:t>
      </w:r>
      <w:r w:rsidR="00E50970" w:rsidRPr="007069BD">
        <w:t xml:space="preserve">IS SEKM 3 </w:t>
      </w:r>
      <w:r w:rsidR="00696C96" w:rsidRPr="00B55B27">
        <w:t xml:space="preserve">včetně </w:t>
      </w:r>
      <w:r w:rsidR="00542AF2" w:rsidRPr="00B55B27">
        <w:t xml:space="preserve">zahrnutí </w:t>
      </w:r>
      <w:r w:rsidR="00696C96" w:rsidRPr="00B55B27">
        <w:t xml:space="preserve">potřebných licencí k Neunikátním dílům (jak je tento pojem definován v odst. </w:t>
      </w:r>
      <w:r w:rsidR="00142C34" w:rsidRPr="00B55B27">
        <w:fldChar w:fldCharType="begin"/>
      </w:r>
      <w:r w:rsidR="00E974E5" w:rsidRPr="00B55B27">
        <w:instrText xml:space="preserve"> REF _Ref396408076 \r \h </w:instrText>
      </w:r>
      <w:r w:rsidR="00F75850" w:rsidRPr="00B55B27">
        <w:instrText xml:space="preserve"> \* MERGEFORMAT </w:instrText>
      </w:r>
      <w:r w:rsidR="00142C34" w:rsidRPr="00B55B27">
        <w:fldChar w:fldCharType="separate"/>
      </w:r>
      <w:r w:rsidR="00150DE6">
        <w:t>10.7</w:t>
      </w:r>
      <w:r w:rsidR="00142C34" w:rsidRPr="00B55B27">
        <w:fldChar w:fldCharType="end"/>
      </w:r>
      <w:r w:rsidR="00696C96" w:rsidRPr="00B55B27">
        <w:t>)</w:t>
      </w:r>
      <w:r w:rsidR="00830BA0" w:rsidRPr="00B55B27">
        <w:t xml:space="preserve"> </w:t>
      </w:r>
      <w:r w:rsidR="00F75850" w:rsidRPr="00B55B27">
        <w:t>a</w:t>
      </w:r>
      <w:r w:rsidR="00F75850">
        <w:rPr>
          <w:lang w:val="cs-CZ"/>
        </w:rPr>
        <w:t> </w:t>
      </w:r>
      <w:r w:rsidR="00830BA0">
        <w:t>migrační</w:t>
      </w:r>
      <w:r w:rsidR="00542AF2">
        <w:rPr>
          <w:lang w:val="cs-CZ"/>
        </w:rPr>
        <w:t>ho</w:t>
      </w:r>
      <w:r w:rsidR="00830BA0">
        <w:t xml:space="preserve"> plán</w:t>
      </w:r>
      <w:r w:rsidR="003F0F1C">
        <w:rPr>
          <w:lang w:val="cs-CZ"/>
        </w:rPr>
        <w:t>u</w:t>
      </w:r>
      <w:r w:rsidR="00830BA0">
        <w:t xml:space="preserve"> </w:t>
      </w:r>
      <w:r w:rsidR="00542AF2">
        <w:rPr>
          <w:szCs w:val="22"/>
          <w:lang w:val="cs-CZ" w:eastAsia="en-US"/>
        </w:rPr>
        <w:t>dat z</w:t>
      </w:r>
      <w:r w:rsidR="00E50970">
        <w:rPr>
          <w:szCs w:val="22"/>
          <w:lang w:val="cs-CZ" w:eastAsia="en-US"/>
        </w:rPr>
        <w:t xml:space="preserve"> IS</w:t>
      </w:r>
      <w:r w:rsidR="00542AF2">
        <w:rPr>
          <w:szCs w:val="22"/>
          <w:lang w:val="cs-CZ" w:eastAsia="en-US"/>
        </w:rPr>
        <w:t xml:space="preserve"> </w:t>
      </w:r>
      <w:r w:rsidR="00F75850">
        <w:rPr>
          <w:lang w:val="cs-CZ"/>
        </w:rPr>
        <w:t>SEKM 2</w:t>
      </w:r>
      <w:r w:rsidR="00F75850">
        <w:rPr>
          <w:szCs w:val="22"/>
          <w:lang w:eastAsia="en-US"/>
        </w:rPr>
        <w:t xml:space="preserve"> </w:t>
      </w:r>
      <w:r w:rsidR="00542AF2">
        <w:rPr>
          <w:szCs w:val="22"/>
          <w:lang w:val="cs-CZ" w:eastAsia="en-US"/>
        </w:rPr>
        <w:t>a</w:t>
      </w:r>
      <w:r w:rsidR="009B6DD8">
        <w:rPr>
          <w:szCs w:val="22"/>
          <w:lang w:val="cs-CZ" w:eastAsia="en-US"/>
        </w:rPr>
        <w:t> </w:t>
      </w:r>
      <w:r w:rsidR="00542AF2">
        <w:rPr>
          <w:szCs w:val="22"/>
          <w:lang w:val="cs-CZ" w:eastAsia="en-US"/>
        </w:rPr>
        <w:t xml:space="preserve">z evidencí disponibilních indicií </w:t>
      </w:r>
      <w:r>
        <w:rPr>
          <w:szCs w:val="22"/>
          <w:lang w:eastAsia="en-US"/>
        </w:rPr>
        <w:t>(dále jen „</w:t>
      </w:r>
      <w:r w:rsidR="00855C1C">
        <w:rPr>
          <w:b/>
          <w:szCs w:val="22"/>
          <w:lang w:eastAsia="en-US"/>
        </w:rPr>
        <w:t>Detailní specifikace</w:t>
      </w:r>
      <w:r>
        <w:rPr>
          <w:szCs w:val="22"/>
          <w:lang w:eastAsia="en-US"/>
        </w:rPr>
        <w:t xml:space="preserve">“) zpracovaném Zhotovitelem </w:t>
      </w:r>
      <w:r w:rsidR="00967663">
        <w:rPr>
          <w:szCs w:val="22"/>
          <w:lang w:eastAsia="en-US"/>
        </w:rPr>
        <w:t>a </w:t>
      </w:r>
      <w:r>
        <w:rPr>
          <w:szCs w:val="22"/>
          <w:lang w:eastAsia="en-US"/>
        </w:rPr>
        <w:t>akceptovaném Objednatelem.</w:t>
      </w:r>
      <w:bookmarkEnd w:id="39"/>
    </w:p>
    <w:p w:rsidR="00AF524C" w:rsidRPr="00AF524C" w:rsidRDefault="00AF524C" w:rsidP="007A79FF">
      <w:pPr>
        <w:pStyle w:val="Textlnkuslovan"/>
        <w:rPr>
          <w:lang w:eastAsia="en-US"/>
        </w:rPr>
      </w:pPr>
      <w:r>
        <w:rPr>
          <w:lang w:eastAsia="en-US"/>
        </w:rPr>
        <w:t xml:space="preserve">Zhotovitel se zavazuje </w:t>
      </w:r>
      <w:r w:rsidRPr="00BE2D50">
        <w:rPr>
          <w:lang w:eastAsia="en-US"/>
        </w:rPr>
        <w:t xml:space="preserve">provést </w:t>
      </w:r>
      <w:r w:rsidR="004A6AE6" w:rsidRPr="00BE2D50">
        <w:t xml:space="preserve">Vytvoření </w:t>
      </w:r>
      <w:r w:rsidR="00254FBC" w:rsidRPr="00BE2D50">
        <w:rPr>
          <w:lang w:val="cs-CZ"/>
        </w:rPr>
        <w:t>díla</w:t>
      </w:r>
      <w:r w:rsidR="004A6AE6" w:rsidRPr="00BE2D50" w:rsidDel="004A6AE6">
        <w:rPr>
          <w:lang w:eastAsia="en-US"/>
        </w:rPr>
        <w:t xml:space="preserve"> </w:t>
      </w:r>
      <w:r w:rsidRPr="00BE2D50">
        <w:rPr>
          <w:lang w:eastAsia="en-US"/>
        </w:rPr>
        <w:t xml:space="preserve">tak, aby </w:t>
      </w:r>
      <w:r w:rsidR="00E50970" w:rsidRPr="00BE2D50">
        <w:rPr>
          <w:lang w:val="cs-CZ" w:eastAsia="en-US"/>
        </w:rPr>
        <w:t>IS</w:t>
      </w:r>
      <w:r w:rsidR="001F214E" w:rsidRPr="00BE2D50">
        <w:rPr>
          <w:lang w:val="cs-CZ"/>
        </w:rPr>
        <w:t xml:space="preserve"> </w:t>
      </w:r>
      <w:r w:rsidR="00F75850" w:rsidRPr="00BE2D50">
        <w:rPr>
          <w:lang w:val="cs-CZ"/>
        </w:rPr>
        <w:t>SEKM 3</w:t>
      </w:r>
      <w:r>
        <w:rPr>
          <w:lang w:eastAsia="en-US"/>
        </w:rPr>
        <w:t xml:space="preserve"> </w:t>
      </w:r>
      <w:r w:rsidRPr="00E51896">
        <w:rPr>
          <w:lang w:eastAsia="en-US"/>
        </w:rPr>
        <w:t xml:space="preserve">splňoval veškeré požadavky </w:t>
      </w:r>
      <w:r w:rsidRPr="00920884">
        <w:rPr>
          <w:lang w:eastAsia="en-US"/>
        </w:rPr>
        <w:t>stanovené v</w:t>
      </w:r>
      <w:r w:rsidR="00BA68CA" w:rsidRPr="00920884">
        <w:rPr>
          <w:lang w:eastAsia="en-US"/>
        </w:rPr>
        <w:t xml:space="preserve"> příloze č. 1 </w:t>
      </w:r>
      <w:r w:rsidR="000E587E" w:rsidRPr="00920884">
        <w:rPr>
          <w:lang w:eastAsia="en-US"/>
        </w:rPr>
        <w:t xml:space="preserve">a příloze č. 7 </w:t>
      </w:r>
      <w:r w:rsidR="00BA68CA" w:rsidRPr="00920884">
        <w:rPr>
          <w:lang w:eastAsia="en-US"/>
        </w:rPr>
        <w:t>této Smlouvy.</w:t>
      </w:r>
      <w:r w:rsidR="000E587E" w:rsidRPr="00920884">
        <w:rPr>
          <w:lang w:eastAsia="en-US"/>
        </w:rPr>
        <w:t xml:space="preserve"> V případě rozporu mají přednost požadavky stanovené v příloze č.</w:t>
      </w:r>
      <w:r w:rsidR="00BF54D7" w:rsidRPr="00920884">
        <w:rPr>
          <w:lang w:val="cs-CZ" w:eastAsia="en-US"/>
        </w:rPr>
        <w:t> </w:t>
      </w:r>
      <w:r w:rsidR="000E587E" w:rsidRPr="00920884">
        <w:rPr>
          <w:lang w:eastAsia="en-US"/>
        </w:rPr>
        <w:t>7 této Smlouvy.</w:t>
      </w:r>
      <w:r w:rsidR="001565F3" w:rsidRPr="00920884">
        <w:rPr>
          <w:lang w:eastAsia="en-US"/>
        </w:rPr>
        <w:t xml:space="preserve"> </w:t>
      </w:r>
      <w:r w:rsidR="00E50970" w:rsidRPr="00920884">
        <w:rPr>
          <w:lang w:val="cs-CZ" w:eastAsia="en-US"/>
        </w:rPr>
        <w:t>IS</w:t>
      </w:r>
      <w:r w:rsidR="001F214E" w:rsidRPr="00920884">
        <w:rPr>
          <w:lang w:val="cs-CZ" w:eastAsia="en-US"/>
        </w:rPr>
        <w:t xml:space="preserve"> </w:t>
      </w:r>
      <w:r w:rsidR="00F75850" w:rsidRPr="00920884">
        <w:rPr>
          <w:lang w:val="cs-CZ"/>
        </w:rPr>
        <w:t>SEKM 3</w:t>
      </w:r>
      <w:r w:rsidR="001565F3" w:rsidRPr="00920884">
        <w:rPr>
          <w:rFonts w:cs="Arial"/>
          <w:szCs w:val="22"/>
        </w:rPr>
        <w:t xml:space="preserve"> dále musí splňovat závazné požadavky uvedené v příloze č.</w:t>
      </w:r>
      <w:r w:rsidR="00BF54D7" w:rsidRPr="00920884">
        <w:rPr>
          <w:rFonts w:cs="Arial"/>
          <w:szCs w:val="22"/>
          <w:lang w:val="cs-CZ"/>
        </w:rPr>
        <w:t> </w:t>
      </w:r>
      <w:r w:rsidR="001565F3" w:rsidRPr="00920884">
        <w:rPr>
          <w:rFonts w:cs="Arial"/>
          <w:szCs w:val="22"/>
        </w:rPr>
        <w:t xml:space="preserve">8 </w:t>
      </w:r>
      <w:r w:rsidR="001565F3" w:rsidRPr="00920884">
        <w:rPr>
          <w:lang w:eastAsia="en-US"/>
        </w:rPr>
        <w:t>této</w:t>
      </w:r>
      <w:r w:rsidR="001565F3">
        <w:rPr>
          <w:lang w:eastAsia="en-US"/>
        </w:rPr>
        <w:t xml:space="preserve"> Smlouvy.</w:t>
      </w:r>
    </w:p>
    <w:p w:rsidR="004C6D81" w:rsidRPr="00920884" w:rsidRDefault="007D1FB8" w:rsidP="00830BA0">
      <w:pPr>
        <w:pStyle w:val="Textlnkuslovan"/>
        <w:rPr>
          <w:lang w:eastAsia="en-US"/>
        </w:rPr>
      </w:pPr>
      <w:r w:rsidRPr="00BE2D50">
        <w:rPr>
          <w:szCs w:val="22"/>
          <w:lang w:eastAsia="en-US"/>
        </w:rPr>
        <w:t xml:space="preserve">Služby </w:t>
      </w:r>
      <w:r w:rsidR="00B61C73" w:rsidRPr="00BE2D50">
        <w:t xml:space="preserve">Provozní podpory </w:t>
      </w:r>
      <w:r w:rsidR="00254FBC" w:rsidRPr="00BE2D50">
        <w:t>díla</w:t>
      </w:r>
      <w:r w:rsidR="00B61C73" w:rsidRPr="00BE2D50" w:rsidDel="00B61C73">
        <w:rPr>
          <w:szCs w:val="22"/>
          <w:lang w:eastAsia="en-US"/>
        </w:rPr>
        <w:t xml:space="preserve"> </w:t>
      </w:r>
      <w:r w:rsidR="00AF524C" w:rsidRPr="00BE2D50">
        <w:rPr>
          <w:szCs w:val="22"/>
          <w:lang w:eastAsia="en-US"/>
        </w:rPr>
        <w:t>budou poskytovány</w:t>
      </w:r>
      <w:r w:rsidR="00AF524C" w:rsidRPr="006D0AAD">
        <w:rPr>
          <w:szCs w:val="22"/>
          <w:lang w:eastAsia="en-US"/>
        </w:rPr>
        <w:t xml:space="preserve"> průběžné</w:t>
      </w:r>
      <w:r w:rsidR="00AF524C">
        <w:rPr>
          <w:szCs w:val="22"/>
          <w:lang w:eastAsia="en-US"/>
        </w:rPr>
        <w:t xml:space="preserve"> po dobu stanovenou touto Smlouvou v souladu s kvalitativními požadavky stanovenými touto Smlouvou, </w:t>
      </w:r>
      <w:r w:rsidR="00AF524C" w:rsidRPr="00920884">
        <w:rPr>
          <w:szCs w:val="22"/>
          <w:lang w:eastAsia="en-US"/>
        </w:rPr>
        <w:t xml:space="preserve">zejména přílohou </w:t>
      </w:r>
      <w:r w:rsidR="00A863B2" w:rsidRPr="00920884">
        <w:rPr>
          <w:szCs w:val="22"/>
          <w:lang w:eastAsia="en-US"/>
        </w:rPr>
        <w:t xml:space="preserve">č. </w:t>
      </w:r>
      <w:r w:rsidR="00BA68CA" w:rsidRPr="00920884">
        <w:rPr>
          <w:lang w:eastAsia="en-US"/>
        </w:rPr>
        <w:t>2</w:t>
      </w:r>
      <w:r w:rsidR="00AF524C" w:rsidRPr="00920884">
        <w:rPr>
          <w:lang w:eastAsia="en-US"/>
        </w:rPr>
        <w:t xml:space="preserve"> této Smlouvy</w:t>
      </w:r>
      <w:r w:rsidR="00920884">
        <w:rPr>
          <w:lang w:val="cs-CZ" w:eastAsia="en-US"/>
        </w:rPr>
        <w:t>.</w:t>
      </w:r>
    </w:p>
    <w:p w:rsidR="009438E4" w:rsidRPr="00920884" w:rsidRDefault="00C62949" w:rsidP="00165323">
      <w:pPr>
        <w:pStyle w:val="Textlnkuslovan"/>
        <w:rPr>
          <w:b/>
          <w:lang w:eastAsia="en-US"/>
        </w:rPr>
      </w:pPr>
      <w:r w:rsidRPr="00E51896">
        <w:lastRenderedPageBreak/>
        <w:t xml:space="preserve">Zhotovitel je povinen </w:t>
      </w:r>
      <w:r w:rsidRPr="00920884">
        <w:t xml:space="preserve">provádět </w:t>
      </w:r>
      <w:r w:rsidR="00B61C73" w:rsidRPr="00920884">
        <w:t>Plnění</w:t>
      </w:r>
      <w:r w:rsidR="00F51FE7" w:rsidRPr="00920884">
        <w:t xml:space="preserve"> zejména</w:t>
      </w:r>
      <w:r w:rsidRPr="00920884">
        <w:t xml:space="preserve"> prostřednictvím osob, které uvedl </w:t>
      </w:r>
      <w:r w:rsidR="00B61C73" w:rsidRPr="00920884">
        <w:t>v</w:t>
      </w:r>
      <w:r w:rsidR="00B61C73" w:rsidRPr="00920884">
        <w:rPr>
          <w:lang w:val="cs-CZ"/>
        </w:rPr>
        <w:t> </w:t>
      </w:r>
      <w:r w:rsidRPr="00920884">
        <w:t>seznamu členů odborného týmu za účelem pr</w:t>
      </w:r>
      <w:r w:rsidR="00920884">
        <w:t>okázání kvalifikace v rámci své</w:t>
      </w:r>
      <w:r w:rsidR="00920884">
        <w:rPr>
          <w:lang w:val="cs-CZ"/>
        </w:rPr>
        <w:t> </w:t>
      </w:r>
      <w:r w:rsidR="00B61C73" w:rsidRPr="00920884">
        <w:rPr>
          <w:lang w:val="cs-CZ"/>
        </w:rPr>
        <w:t>N</w:t>
      </w:r>
      <w:r w:rsidR="00C4095B" w:rsidRPr="00920884">
        <w:rPr>
          <w:lang w:val="cs-CZ"/>
        </w:rPr>
        <w:t>abídky</w:t>
      </w:r>
      <w:r w:rsidR="00B61C73" w:rsidRPr="00920884">
        <w:t xml:space="preserve"> </w:t>
      </w:r>
      <w:r w:rsidR="004B4823" w:rsidRPr="00920884">
        <w:t xml:space="preserve">na plnění Veřejné zakázky. </w:t>
      </w:r>
      <w:r w:rsidR="00BF54D7" w:rsidRPr="00920884">
        <w:rPr>
          <w:lang w:val="cs-CZ"/>
        </w:rPr>
        <w:t xml:space="preserve">Seznam těchto osob uvádí </w:t>
      </w:r>
      <w:r w:rsidR="00920884">
        <w:rPr>
          <w:lang w:val="cs-CZ"/>
        </w:rPr>
        <w:t>příloha č. </w:t>
      </w:r>
      <w:r w:rsidR="00BF54D7" w:rsidRPr="00920884">
        <w:rPr>
          <w:lang w:val="cs-CZ"/>
        </w:rPr>
        <w:t>5</w:t>
      </w:r>
      <w:r w:rsidR="00920884">
        <w:rPr>
          <w:lang w:val="cs-CZ"/>
        </w:rPr>
        <w:t> </w:t>
      </w:r>
      <w:r w:rsidR="00BF54D7" w:rsidRPr="00920884">
        <w:rPr>
          <w:lang w:val="cs-CZ"/>
        </w:rPr>
        <w:t xml:space="preserve">Smlouvy. </w:t>
      </w:r>
      <w:r w:rsidR="004B4823" w:rsidRPr="00920884">
        <w:t xml:space="preserve">Změna těchto osob je přípustná pouze s předchozím písemným souhlasem Objednatele. </w:t>
      </w:r>
    </w:p>
    <w:p w:rsidR="009438E4" w:rsidRPr="004C6D81" w:rsidRDefault="00E80C5F" w:rsidP="009438E4">
      <w:pPr>
        <w:pStyle w:val="Textlnkuslovan"/>
        <w:rPr>
          <w:b/>
          <w:lang w:eastAsia="en-US"/>
        </w:rPr>
      </w:pPr>
      <w:r w:rsidRPr="00920884">
        <w:t>V</w:t>
      </w:r>
      <w:r w:rsidR="009438E4" w:rsidRPr="00920884">
        <w:t> </w:t>
      </w:r>
      <w:r w:rsidR="001F214E" w:rsidRPr="00920884">
        <w:t>Katalogov</w:t>
      </w:r>
      <w:r w:rsidR="001F214E" w:rsidRPr="00920884">
        <w:rPr>
          <w:lang w:val="cs-CZ"/>
        </w:rPr>
        <w:t>ých</w:t>
      </w:r>
      <w:r w:rsidR="001F214E" w:rsidRPr="00920884">
        <w:t xml:space="preserve"> list</w:t>
      </w:r>
      <w:r w:rsidR="001F214E" w:rsidRPr="00920884">
        <w:rPr>
          <w:lang w:val="cs-CZ"/>
        </w:rPr>
        <w:t>ech</w:t>
      </w:r>
      <w:r w:rsidR="001F214E" w:rsidRPr="00920884">
        <w:t xml:space="preserve"> </w:t>
      </w:r>
      <w:r w:rsidR="009438E4" w:rsidRPr="00920884">
        <w:t>obsahující</w:t>
      </w:r>
      <w:r w:rsidR="001F214E" w:rsidRPr="00920884">
        <w:rPr>
          <w:lang w:val="cs-CZ"/>
        </w:rPr>
        <w:t>ch</w:t>
      </w:r>
      <w:r w:rsidR="009438E4" w:rsidRPr="00920884">
        <w:t xml:space="preserve"> specifikaci služeb </w:t>
      </w:r>
      <w:r w:rsidR="00B61C73" w:rsidRPr="00920884">
        <w:t xml:space="preserve">Provozní podpory </w:t>
      </w:r>
      <w:r w:rsidR="00254FBC" w:rsidRPr="00920884">
        <w:t>díla</w:t>
      </w:r>
      <w:r w:rsidR="00920884">
        <w:t>, dle</w:t>
      </w:r>
      <w:r w:rsidR="00920884">
        <w:rPr>
          <w:lang w:val="cs-CZ"/>
        </w:rPr>
        <w:t> </w:t>
      </w:r>
      <w:r w:rsidRPr="00920884">
        <w:t>kterého má být</w:t>
      </w:r>
      <w:r w:rsidR="0083364A" w:rsidRPr="00920884">
        <w:t xml:space="preserve"> </w:t>
      </w:r>
      <w:r w:rsidR="002208ED" w:rsidRPr="00920884">
        <w:t>plnění hrazeno dle reálně čerpaných</w:t>
      </w:r>
      <w:r w:rsidR="0083364A">
        <w:t xml:space="preserve"> člověkodn</w:t>
      </w:r>
      <w:r w:rsidR="002208ED">
        <w:t>ů</w:t>
      </w:r>
      <w:r w:rsidR="009438E4">
        <w:t xml:space="preserve"> </w:t>
      </w:r>
      <w:r w:rsidR="00866000">
        <w:rPr>
          <w:lang w:val="cs-CZ"/>
        </w:rPr>
        <w:t>(</w:t>
      </w:r>
      <w:r w:rsidR="009438E4">
        <w:t>„</w:t>
      </w:r>
      <w:r w:rsidR="009438E4">
        <w:rPr>
          <w:b/>
        </w:rPr>
        <w:t>KL</w:t>
      </w:r>
      <w:r w:rsidR="00920884">
        <w:rPr>
          <w:b/>
          <w:lang w:val="cs-CZ"/>
        </w:rPr>
        <w:t> </w:t>
      </w:r>
      <w:r w:rsidR="00B61C73" w:rsidRPr="00DC3FBD">
        <w:rPr>
          <w:b/>
          <w:lang w:val="cs-CZ"/>
        </w:rPr>
        <w:t>O</w:t>
      </w:r>
      <w:r w:rsidR="002208ED" w:rsidRPr="007069BD">
        <w:rPr>
          <w:b/>
          <w:lang w:val="cs-CZ"/>
        </w:rPr>
        <w:t>ptimalizace</w:t>
      </w:r>
      <w:r w:rsidR="009438E4">
        <w:t>“</w:t>
      </w:r>
      <w:r w:rsidR="001F214E">
        <w:rPr>
          <w:lang w:val="cs-CZ"/>
        </w:rPr>
        <w:t xml:space="preserve"> a </w:t>
      </w:r>
      <w:r w:rsidR="001F214E">
        <w:t>„</w:t>
      </w:r>
      <w:r w:rsidR="001F214E">
        <w:rPr>
          <w:b/>
        </w:rPr>
        <w:t xml:space="preserve">KL </w:t>
      </w:r>
      <w:r w:rsidR="001F214E">
        <w:rPr>
          <w:b/>
          <w:lang w:val="cs-CZ"/>
        </w:rPr>
        <w:t>Školení</w:t>
      </w:r>
      <w:r w:rsidR="001F214E">
        <w:t>“</w:t>
      </w:r>
      <w:r w:rsidR="009438E4">
        <w:t xml:space="preserve">), bude </w:t>
      </w:r>
      <w:r w:rsidR="00920884">
        <w:t>předmětné plnění poskytováno na</w:t>
      </w:r>
      <w:r w:rsidR="00920884">
        <w:rPr>
          <w:lang w:val="cs-CZ"/>
        </w:rPr>
        <w:t> </w:t>
      </w:r>
      <w:r w:rsidR="009438E4">
        <w:t>základě požadavků Objednatele, které budou obsahovat:</w:t>
      </w:r>
    </w:p>
    <w:p w:rsidR="009438E4" w:rsidRPr="009548BF" w:rsidRDefault="009438E4" w:rsidP="009438E4">
      <w:pPr>
        <w:pStyle w:val="Textlnkuslovan"/>
        <w:numPr>
          <w:ilvl w:val="2"/>
          <w:numId w:val="1"/>
        </w:numPr>
        <w:rPr>
          <w:szCs w:val="22"/>
        </w:rPr>
      </w:pPr>
      <w:r w:rsidRPr="009548BF">
        <w:rPr>
          <w:szCs w:val="22"/>
        </w:rPr>
        <w:t xml:space="preserve">konkrétní označení </w:t>
      </w:r>
      <w:r w:rsidRPr="00F134BC">
        <w:rPr>
          <w:szCs w:val="22"/>
        </w:rPr>
        <w:t xml:space="preserve">a bližší specifikace </w:t>
      </w:r>
      <w:r w:rsidRPr="009548BF">
        <w:rPr>
          <w:szCs w:val="22"/>
        </w:rPr>
        <w:t xml:space="preserve">plnění, </w:t>
      </w:r>
      <w:r>
        <w:rPr>
          <w:szCs w:val="22"/>
        </w:rPr>
        <w:t>včetně věcného</w:t>
      </w:r>
      <w:r w:rsidRPr="00543315">
        <w:rPr>
          <w:szCs w:val="22"/>
        </w:rPr>
        <w:t xml:space="preserve"> rozsah</w:t>
      </w:r>
      <w:r w:rsidR="00920884">
        <w:rPr>
          <w:szCs w:val="22"/>
        </w:rPr>
        <w:t>u či</w:t>
      </w:r>
      <w:r w:rsidR="00920884">
        <w:rPr>
          <w:szCs w:val="22"/>
          <w:lang w:val="cs-CZ"/>
        </w:rPr>
        <w:t> </w:t>
      </w:r>
      <w:r>
        <w:rPr>
          <w:szCs w:val="22"/>
        </w:rPr>
        <w:t>požadovaných výsledků</w:t>
      </w:r>
      <w:r w:rsidRPr="00543315">
        <w:rPr>
          <w:szCs w:val="22"/>
        </w:rPr>
        <w:t xml:space="preserve"> plnění</w:t>
      </w:r>
      <w:r>
        <w:rPr>
          <w:szCs w:val="22"/>
        </w:rPr>
        <w:t>;</w:t>
      </w:r>
    </w:p>
    <w:p w:rsidR="00620639" w:rsidRDefault="009438E4" w:rsidP="00A40EB1">
      <w:pPr>
        <w:pStyle w:val="Textlnkuslovan"/>
        <w:numPr>
          <w:ilvl w:val="2"/>
          <w:numId w:val="1"/>
        </w:numPr>
      </w:pPr>
      <w:r w:rsidRPr="00E80C5F">
        <w:rPr>
          <w:szCs w:val="22"/>
        </w:rPr>
        <w:t>požadovaný termín zahájení a dokončení plnění</w:t>
      </w:r>
      <w:r>
        <w:t>.</w:t>
      </w:r>
    </w:p>
    <w:p w:rsidR="00620639" w:rsidRDefault="00620639" w:rsidP="007069BD">
      <w:pPr>
        <w:pStyle w:val="Textlnkuslovan"/>
      </w:pPr>
      <w:r w:rsidRPr="00D57304">
        <w:t>Člověkodnem se pro účely této Smlouvy a pro účely KL Optimalizace a KL Školení rozumí čas odpovídající efektivně strávené činnosti jedné osoby na plnění dle této Smlouvy po dobu osmi (8) pracovních hodin.</w:t>
      </w:r>
    </w:p>
    <w:p w:rsidR="00707E3F" w:rsidRDefault="00707E3F" w:rsidP="007069BD">
      <w:pPr>
        <w:pStyle w:val="Textlnkuslovan"/>
      </w:pPr>
      <w:r w:rsidRPr="000A5618">
        <w:t xml:space="preserve">Zhotoviteli nevzniká </w:t>
      </w:r>
      <w:r>
        <w:t xml:space="preserve">bez toho, že by Objednatel učinil svůj požadavek, </w:t>
      </w:r>
      <w:r w:rsidRPr="000A5618">
        <w:t xml:space="preserve">právní nárok na plnění dle KL </w:t>
      </w:r>
      <w:r w:rsidR="00BF54D7" w:rsidRPr="007069BD">
        <w:rPr>
          <w:lang w:val="cs-CZ"/>
        </w:rPr>
        <w:t>Optimalizace a KL Školení</w:t>
      </w:r>
      <w:r w:rsidRPr="000A5618">
        <w:t>.</w:t>
      </w:r>
    </w:p>
    <w:p w:rsidR="005717C5" w:rsidRPr="00920884" w:rsidRDefault="005717C5" w:rsidP="005250A4">
      <w:pPr>
        <w:pStyle w:val="Textlnkuslovan"/>
      </w:pPr>
      <w:r>
        <w:t>Bude-li v rámci Detailní specifikace identifikována potřeba dodání jakéhokoliv plnění</w:t>
      </w:r>
      <w:r w:rsidR="00967663">
        <w:t xml:space="preserve"> v rámci této Smlouvy</w:t>
      </w:r>
      <w:r>
        <w:t>, včetně software a posk</w:t>
      </w:r>
      <w:r w:rsidR="00920884">
        <w:t>ytnutí licencí k jeho užití, je</w:t>
      </w:r>
      <w:r w:rsidR="00920884">
        <w:rPr>
          <w:lang w:val="cs-CZ"/>
        </w:rPr>
        <w:t> </w:t>
      </w:r>
      <w:r>
        <w:t xml:space="preserve">cena za poskytnutí takového plnění zahrnuta v ceně </w:t>
      </w:r>
      <w:r w:rsidRPr="00920884">
        <w:t xml:space="preserve">části </w:t>
      </w:r>
      <w:r w:rsidR="00B61C73" w:rsidRPr="00920884">
        <w:rPr>
          <w:lang w:val="cs-CZ"/>
        </w:rPr>
        <w:t>Plnění</w:t>
      </w:r>
      <w:r w:rsidR="00B61C73" w:rsidRPr="00920884">
        <w:t xml:space="preserve"> </w:t>
      </w:r>
      <w:r w:rsidR="004A6AE6" w:rsidRPr="00920884">
        <w:t xml:space="preserve">Vytvoření </w:t>
      </w:r>
      <w:r w:rsidR="00254FBC" w:rsidRPr="00920884">
        <w:rPr>
          <w:lang w:val="cs-CZ"/>
        </w:rPr>
        <w:t>díla</w:t>
      </w:r>
      <w:r w:rsidRPr="00920884">
        <w:t>.</w:t>
      </w:r>
    </w:p>
    <w:p w:rsidR="00FB29D4" w:rsidRPr="00272098" w:rsidRDefault="00FB29D4" w:rsidP="00FB29D4">
      <w:pPr>
        <w:pStyle w:val="lneksmlouvy"/>
      </w:pPr>
      <w:bookmarkStart w:id="40" w:name="_Ref389642784"/>
      <w:r w:rsidRPr="00272098">
        <w:t>ZMĚN</w:t>
      </w:r>
      <w:bookmarkEnd w:id="26"/>
      <w:r w:rsidRPr="00272098">
        <w:t>OVÉ ŘÍZENÍ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40"/>
    </w:p>
    <w:p w:rsidR="00FB29D4" w:rsidRPr="00272098" w:rsidRDefault="00FB29D4" w:rsidP="00FB29D4">
      <w:pPr>
        <w:pStyle w:val="Textlnkuslovan"/>
      </w:pPr>
      <w:r w:rsidRPr="00272098">
        <w:t xml:space="preserve">Kterákoliv ze smluvních stran je oprávněna písemně navrhnout změny </w:t>
      </w:r>
      <w:r w:rsidR="00B61C73">
        <w:rPr>
          <w:lang w:val="cs-CZ"/>
        </w:rPr>
        <w:t>P</w:t>
      </w:r>
      <w:r w:rsidR="00B61C73" w:rsidRPr="00AC3E93">
        <w:t xml:space="preserve">lnění </w:t>
      </w:r>
      <w:r w:rsidRPr="00272098">
        <w:t xml:space="preserve">před </w:t>
      </w:r>
      <w:r>
        <w:t>jeho</w:t>
      </w:r>
      <w:r w:rsidRPr="00272098">
        <w:t xml:space="preserve"> dokončením. Objednatel není povinen navrhovanou změnu akceptovat. Zhotovitel se zavazuje vynaložit veškeré úsilí, které po něm lze spravedlivě požadovat, aby změnu požadovanou Objednatelem akceptoval.</w:t>
      </w:r>
    </w:p>
    <w:p w:rsidR="00FB29D4" w:rsidRPr="00272098" w:rsidRDefault="00FB29D4" w:rsidP="00FB29D4">
      <w:pPr>
        <w:pStyle w:val="Textlnkuslovan"/>
      </w:pPr>
      <w:bookmarkStart w:id="41" w:name="_Ref195957841"/>
      <w:r w:rsidRPr="00272098">
        <w:t xml:space="preserve">Zhotovitel se zavazuje provést hodnocení dopadů kteroukoliv smluvní stranou navrhovaných změn na termíny plnění, cenu a součinnost Objednatele. </w:t>
      </w:r>
      <w:bookmarkEnd w:id="41"/>
      <w:r w:rsidRPr="00272098">
        <w:t xml:space="preserve">Zhotovitel je povinen toto hodnocení provést bez zbytečného odkladu, nejpozději </w:t>
      </w:r>
      <w:r>
        <w:t xml:space="preserve">však </w:t>
      </w:r>
      <w:r w:rsidR="00791008">
        <w:t>do</w:t>
      </w:r>
      <w:r w:rsidR="00791008">
        <w:rPr>
          <w:lang w:val="cs-CZ"/>
        </w:rPr>
        <w:t> </w:t>
      </w:r>
      <w:r w:rsidRPr="00272098">
        <w:t>pěti (5) pracovních dnů ode dne doručení návrhu kterékoliv smluvní strany druhé smluvní straně.</w:t>
      </w:r>
      <w:r w:rsidR="00DD3AA6">
        <w:t xml:space="preserve"> </w:t>
      </w:r>
      <w:r w:rsidR="00DD3AA6" w:rsidRPr="00B95373">
        <w:t>N</w:t>
      </w:r>
      <w:r w:rsidR="00DD3AA6" w:rsidRPr="00DD3AA6">
        <w:t xml:space="preserve">áklady Zhotovitele </w:t>
      </w:r>
      <w:r w:rsidR="00DD3AA6">
        <w:t>n</w:t>
      </w:r>
      <w:r w:rsidR="00DD3AA6" w:rsidRPr="00B95373">
        <w:t xml:space="preserve">a zhodnocení dopadů jsou obsaženy v ceně </w:t>
      </w:r>
      <w:r w:rsidR="00B61C73">
        <w:rPr>
          <w:lang w:val="cs-CZ"/>
        </w:rPr>
        <w:t>Plnění</w:t>
      </w:r>
      <w:r w:rsidR="00DD3AA6" w:rsidRPr="00DD3AA6">
        <w:t>.</w:t>
      </w:r>
      <w:r w:rsidR="00DD3AA6">
        <w:t xml:space="preserve"> </w:t>
      </w:r>
      <w:r w:rsidR="00DD3AA6" w:rsidRPr="00B95373">
        <w:t>Zhotovitel není oprávněn si za ně účtovat jakékoliv vícenáklady.</w:t>
      </w:r>
    </w:p>
    <w:p w:rsidR="00FB29D4" w:rsidRPr="00B93402" w:rsidRDefault="00FB29D4" w:rsidP="00FB29D4">
      <w:pPr>
        <w:pStyle w:val="Textlnkuslovan"/>
      </w:pPr>
      <w:r w:rsidRPr="00F025EB">
        <w:t xml:space="preserve">Jakékoliv změny </w:t>
      </w:r>
      <w:r w:rsidR="00B61C73">
        <w:rPr>
          <w:lang w:val="cs-CZ"/>
        </w:rPr>
        <w:t>P</w:t>
      </w:r>
      <w:r w:rsidR="00B61C73" w:rsidRPr="00F025EB">
        <w:t xml:space="preserve">lnění </w:t>
      </w:r>
      <w:r w:rsidRPr="00F025EB">
        <w:t xml:space="preserve">musí být sjednány v písemné formě a musejí být v souladu </w:t>
      </w:r>
      <w:r w:rsidR="00B61C73" w:rsidRPr="00F025EB">
        <w:t>s</w:t>
      </w:r>
      <w:r w:rsidR="00B61C73">
        <w:rPr>
          <w:lang w:val="cs-CZ"/>
        </w:rPr>
        <w:t> </w:t>
      </w:r>
      <w:r w:rsidRPr="00B93402">
        <w:t xml:space="preserve">ustanoveními </w:t>
      </w:r>
      <w:r w:rsidR="00155535" w:rsidRPr="00B93402">
        <w:t>ZZVZ</w:t>
      </w:r>
      <w:r w:rsidRPr="00B93402">
        <w:t>.</w:t>
      </w:r>
    </w:p>
    <w:p w:rsidR="00FB29D4" w:rsidRPr="00272098" w:rsidRDefault="007A79FF" w:rsidP="00FB29D4">
      <w:pPr>
        <w:pStyle w:val="lneksmlouvy"/>
      </w:pPr>
      <w:bookmarkStart w:id="42" w:name="_Hlt313951251"/>
      <w:bookmarkStart w:id="43" w:name="_Hlt313951267"/>
      <w:bookmarkStart w:id="44" w:name="_Ref331137645"/>
      <w:bookmarkStart w:id="45" w:name="_Ref313890711"/>
      <w:bookmarkStart w:id="46" w:name="_Ref377542667"/>
      <w:bookmarkStart w:id="47" w:name="_Ref377543608"/>
      <w:bookmarkStart w:id="48" w:name="_Ref377549544"/>
      <w:bookmarkEnd w:id="42"/>
      <w:bookmarkEnd w:id="43"/>
      <w:r>
        <w:t>PŘEDÁNÍ A PŘEVZETÍ</w:t>
      </w:r>
      <w:r w:rsidR="00FB29D4" w:rsidRPr="00272098">
        <w:t xml:space="preserve"> </w:t>
      </w:r>
      <w:bookmarkEnd w:id="35"/>
      <w:bookmarkEnd w:id="36"/>
      <w:bookmarkEnd w:id="44"/>
      <w:bookmarkEnd w:id="45"/>
      <w:bookmarkEnd w:id="46"/>
      <w:bookmarkEnd w:id="47"/>
      <w:bookmarkEnd w:id="48"/>
      <w:r w:rsidR="00B61C73">
        <w:rPr>
          <w:lang w:val="cs-CZ"/>
        </w:rPr>
        <w:t>PLNĚNÍ</w:t>
      </w:r>
      <w:r w:rsidR="00B61C73">
        <w:t xml:space="preserve"> </w:t>
      </w:r>
    </w:p>
    <w:p w:rsidR="00E412BB" w:rsidRPr="00866000" w:rsidRDefault="00B61C73" w:rsidP="00A4423D">
      <w:pPr>
        <w:pStyle w:val="Textlnkuslovan"/>
      </w:pPr>
      <w:bookmarkStart w:id="49" w:name="_Ref391474348"/>
      <w:bookmarkStart w:id="50" w:name="_Ref377542989"/>
      <w:r>
        <w:rPr>
          <w:lang w:val="cs-CZ"/>
        </w:rPr>
        <w:t>Plnění</w:t>
      </w:r>
      <w:r>
        <w:t xml:space="preserve"> </w:t>
      </w:r>
      <w:r w:rsidR="000F6718">
        <w:t>provedené Zhotovitelem dle této Smlouv</w:t>
      </w:r>
      <w:r w:rsidR="00550218">
        <w:t>y bude Objednateli předáváno po</w:t>
      </w:r>
      <w:r w:rsidR="00550218">
        <w:rPr>
          <w:lang w:val="cs-CZ"/>
        </w:rPr>
        <w:t> </w:t>
      </w:r>
      <w:r w:rsidR="000F6718">
        <w:t>částech</w:t>
      </w:r>
      <w:r w:rsidR="00F0642F">
        <w:t xml:space="preserve">. </w:t>
      </w:r>
      <w:r w:rsidR="00F0642F" w:rsidRPr="00A658B3">
        <w:t xml:space="preserve">Část </w:t>
      </w:r>
      <w:r w:rsidR="004A6AE6" w:rsidRPr="00550218">
        <w:rPr>
          <w:lang w:val="cs-CZ"/>
        </w:rPr>
        <w:t>Plnění</w:t>
      </w:r>
      <w:r w:rsidR="004A6AE6" w:rsidRPr="00550218">
        <w:t xml:space="preserve"> Vytvoření </w:t>
      </w:r>
      <w:r w:rsidR="00254FBC" w:rsidRPr="00550218">
        <w:rPr>
          <w:lang w:val="cs-CZ"/>
        </w:rPr>
        <w:t>díla</w:t>
      </w:r>
      <w:r w:rsidR="004A6AE6" w:rsidRPr="00550218" w:rsidDel="004A6AE6">
        <w:t xml:space="preserve"> </w:t>
      </w:r>
      <w:r w:rsidR="00F0642F" w:rsidRPr="00550218">
        <w:t>bude Objednateli předávána po</w:t>
      </w:r>
      <w:r w:rsidR="00550218">
        <w:t>stupně po</w:t>
      </w:r>
      <w:r w:rsidR="00550218">
        <w:rPr>
          <w:lang w:val="cs-CZ"/>
        </w:rPr>
        <w:t> </w:t>
      </w:r>
      <w:r w:rsidR="00F0642F" w:rsidRPr="00550218">
        <w:t>splnění jednotlivých dílčích částí uvedených v </w:t>
      </w:r>
      <w:r w:rsidR="00550218" w:rsidRPr="00550218">
        <w:t xml:space="preserve">příloze č. </w:t>
      </w:r>
      <w:r w:rsidR="00550218" w:rsidRPr="00550218">
        <w:rPr>
          <w:lang w:val="cs-CZ"/>
        </w:rPr>
        <w:t>4</w:t>
      </w:r>
      <w:r w:rsidR="00F0642F" w:rsidRPr="00A658B3">
        <w:t xml:space="preserve"> Smlouvy, kter</w:t>
      </w:r>
      <w:r w:rsidR="00550218">
        <w:t>é se</w:t>
      </w:r>
      <w:r w:rsidR="00550218">
        <w:rPr>
          <w:lang w:val="cs-CZ"/>
        </w:rPr>
        <w:t> </w:t>
      </w:r>
      <w:r w:rsidR="00F0642F">
        <w:t>považují za řádně provedené</w:t>
      </w:r>
      <w:r w:rsidR="00F0642F" w:rsidRPr="00A658B3">
        <w:t xml:space="preserve"> po jejich řádném dokončení a podpisu předávacího protokolu oprávněnou osobou </w:t>
      </w:r>
      <w:r w:rsidR="00F0642F" w:rsidRPr="00550218">
        <w:t xml:space="preserve">Objednatele. </w:t>
      </w:r>
      <w:r w:rsidRPr="00550218">
        <w:t>Provozní podpor</w:t>
      </w:r>
      <w:r w:rsidRPr="00550218">
        <w:rPr>
          <w:lang w:val="cs-CZ"/>
        </w:rPr>
        <w:t>a</w:t>
      </w:r>
      <w:r w:rsidRPr="00550218">
        <w:t xml:space="preserve"> </w:t>
      </w:r>
      <w:r w:rsidR="00254FBC" w:rsidRPr="00550218">
        <w:t>díla</w:t>
      </w:r>
      <w:r w:rsidR="00F0642F" w:rsidRPr="00A658B3">
        <w:t xml:space="preserve"> bude poskytována </w:t>
      </w:r>
      <w:r w:rsidRPr="00A658B3">
        <w:t>a</w:t>
      </w:r>
      <w:r>
        <w:rPr>
          <w:lang w:val="cs-CZ"/>
        </w:rPr>
        <w:t> </w:t>
      </w:r>
      <w:r w:rsidR="00F0642F" w:rsidRPr="00A658B3">
        <w:t>předávána zejména v souladu s</w:t>
      </w:r>
      <w:r w:rsidR="00866000">
        <w:t> </w:t>
      </w:r>
      <w:r w:rsidR="00866000" w:rsidRPr="00866000">
        <w:rPr>
          <w:lang w:val="cs-CZ"/>
        </w:rPr>
        <w:t xml:space="preserve">přílohou č. 2 a </w:t>
      </w:r>
      <w:proofErr w:type="gramStart"/>
      <w:r w:rsidR="00F0642F" w:rsidRPr="00866000">
        <w:t xml:space="preserve">odst. </w:t>
      </w:r>
      <w:r w:rsidR="00C4095B" w:rsidRPr="00866000">
        <w:fldChar w:fldCharType="begin"/>
      </w:r>
      <w:r w:rsidR="00C4095B" w:rsidRPr="00866000">
        <w:instrText xml:space="preserve"> REF _Ref465621235 \r \h </w:instrText>
      </w:r>
      <w:r w:rsidR="00767F34" w:rsidRPr="00866000">
        <w:instrText xml:space="preserve"> \* MERGEFORMAT </w:instrText>
      </w:r>
      <w:r w:rsidR="00C4095B" w:rsidRPr="00866000">
        <w:fldChar w:fldCharType="separate"/>
      </w:r>
      <w:r w:rsidR="00150DE6">
        <w:t>7.13</w:t>
      </w:r>
      <w:r w:rsidR="00C4095B" w:rsidRPr="00866000">
        <w:fldChar w:fldCharType="end"/>
      </w:r>
      <w:r w:rsidR="00866000" w:rsidRPr="00866000">
        <w:rPr>
          <w:lang w:val="cs-CZ"/>
        </w:rPr>
        <w:t>4</w:t>
      </w:r>
      <w:proofErr w:type="gramEnd"/>
      <w:r w:rsidR="00866000">
        <w:rPr>
          <w:lang w:val="cs-CZ"/>
        </w:rPr>
        <w:t> </w:t>
      </w:r>
      <w:r w:rsidR="00866000">
        <w:t>a</w:t>
      </w:r>
      <w:r w:rsidR="00866000">
        <w:rPr>
          <w:lang w:val="cs-CZ"/>
        </w:rPr>
        <w:t> 7.1</w:t>
      </w:r>
      <w:r w:rsidR="00866000" w:rsidRPr="00866000">
        <w:rPr>
          <w:lang w:val="cs-CZ"/>
        </w:rPr>
        <w:t>5</w:t>
      </w:r>
      <w:r w:rsidR="00F0642F" w:rsidRPr="00866000">
        <w:t xml:space="preserve"> této Smlouvy.</w:t>
      </w:r>
      <w:bookmarkStart w:id="51" w:name="_Ref445671997"/>
      <w:bookmarkEnd w:id="49"/>
    </w:p>
    <w:p w:rsidR="00A4423D" w:rsidRDefault="0027478E" w:rsidP="00066747">
      <w:pPr>
        <w:pStyle w:val="Textlnkuslovan"/>
      </w:pPr>
      <w:bookmarkStart w:id="52" w:name="_Ref465668438"/>
      <w:r w:rsidRPr="007069BD">
        <w:lastRenderedPageBreak/>
        <w:t xml:space="preserve">Objednatel si vyhrazuje právo na posun termínu </w:t>
      </w:r>
      <w:r w:rsidR="002A5FB8" w:rsidRPr="00550218">
        <w:rPr>
          <w:lang w:val="cs-CZ"/>
        </w:rPr>
        <w:t xml:space="preserve">dle přílohy č. 4 </w:t>
      </w:r>
      <w:proofErr w:type="gramStart"/>
      <w:r w:rsidR="00066747">
        <w:rPr>
          <w:lang w:val="cs-CZ"/>
        </w:rPr>
        <w:t>této</w:t>
      </w:r>
      <w:proofErr w:type="gramEnd"/>
      <w:r w:rsidR="00066747">
        <w:rPr>
          <w:lang w:val="cs-CZ"/>
        </w:rPr>
        <w:t xml:space="preserve"> Smlouvy ve vztahu k </w:t>
      </w:r>
      <w:r w:rsidRPr="00550218">
        <w:t>dokončení</w:t>
      </w:r>
      <w:r w:rsidRPr="007069BD">
        <w:t xml:space="preserve"> </w:t>
      </w:r>
      <w:r>
        <w:rPr>
          <w:lang w:val="cs-CZ"/>
        </w:rPr>
        <w:t>dílčích částí Plnění</w:t>
      </w:r>
      <w:r w:rsidRPr="007069BD">
        <w:t xml:space="preserve"> na základě změny související legislativy</w:t>
      </w:r>
      <w:r w:rsidR="00066747">
        <w:rPr>
          <w:lang w:val="cs-CZ"/>
        </w:rPr>
        <w:t>,</w:t>
      </w:r>
      <w:r w:rsidRPr="007069BD">
        <w:t xml:space="preserve"> popř. jiných závažných důvodů</w:t>
      </w:r>
      <w:r w:rsidR="00066747">
        <w:rPr>
          <w:lang w:val="cs-CZ"/>
        </w:rPr>
        <w:t>, ve smyslu § 100 odst. 1 ZZVZ</w:t>
      </w:r>
      <w:r w:rsidRPr="007069BD">
        <w:t xml:space="preserve">. Posunutí termínu dle tohoto </w:t>
      </w:r>
      <w:r w:rsidRPr="00066747">
        <w:t>odstavce nemá vliv na ceny dle této Smlouvy.</w:t>
      </w:r>
      <w:bookmarkEnd w:id="51"/>
      <w:r w:rsidRPr="00066747">
        <w:rPr>
          <w:lang w:val="cs-CZ"/>
        </w:rPr>
        <w:t xml:space="preserve"> </w:t>
      </w:r>
      <w:bookmarkStart w:id="53" w:name="_Ref445674575"/>
      <w:r w:rsidRPr="00066747">
        <w:t xml:space="preserve">V případě posunu termínu dokončení </w:t>
      </w:r>
      <w:r w:rsidR="00066747" w:rsidRPr="00066747">
        <w:t>dílčích částí Plnění</w:t>
      </w:r>
      <w:r w:rsidR="00066747" w:rsidRPr="00066747">
        <w:rPr>
          <w:lang w:val="cs-CZ"/>
        </w:rPr>
        <w:t xml:space="preserve"> dle tohoto odstavce</w:t>
      </w:r>
      <w:r w:rsidR="00550218" w:rsidRPr="00066747">
        <w:rPr>
          <w:lang w:val="cs-CZ"/>
        </w:rPr>
        <w:t> </w:t>
      </w:r>
      <w:r w:rsidR="00550218">
        <w:t>se</w:t>
      </w:r>
      <w:r w:rsidR="00550218">
        <w:rPr>
          <w:lang w:val="cs-CZ"/>
        </w:rPr>
        <w:t> </w:t>
      </w:r>
      <w:r w:rsidRPr="007069BD">
        <w:t>rovnoměrně posouvají rovněž termíny plnění neuzavřených projektových aktivit</w:t>
      </w:r>
      <w:bookmarkEnd w:id="52"/>
      <w:bookmarkEnd w:id="53"/>
      <w:r w:rsidR="00066747">
        <w:rPr>
          <w:lang w:val="cs-CZ"/>
        </w:rPr>
        <w:t>.</w:t>
      </w:r>
    </w:p>
    <w:p w:rsidR="000F6718" w:rsidRDefault="00A4423D" w:rsidP="00FB29D4">
      <w:pPr>
        <w:pStyle w:val="Textlnkuslovan"/>
      </w:pPr>
      <w:r>
        <w:t xml:space="preserve">Předání a převzetí jednotlivých </w:t>
      </w:r>
      <w:r w:rsidRPr="00550218">
        <w:t xml:space="preserve">částí </w:t>
      </w:r>
      <w:r w:rsidR="004A6AE6" w:rsidRPr="00550218">
        <w:rPr>
          <w:lang w:val="cs-CZ"/>
        </w:rPr>
        <w:t>Plnění</w:t>
      </w:r>
      <w:r w:rsidR="004A6AE6" w:rsidRPr="00550218">
        <w:t xml:space="preserve"> </w:t>
      </w:r>
      <w:r w:rsidRPr="00550218">
        <w:t>proběhne po splnění akceptační procedury uvedené v této Smlouvě, je-li tak</w:t>
      </w:r>
      <w:r>
        <w:t xml:space="preserve"> touto Smlouvou stanoveno. </w:t>
      </w:r>
      <w:r w:rsidRPr="00272098">
        <w:t xml:space="preserve">Akceptační procedura zahrnuje ověření, zda Zhotovitelem poskytnuté plnění vedlo k výsledku, ke kterému se Zhotovitel zavázal, a to porovnáním skutečných vlastností </w:t>
      </w:r>
      <w:r>
        <w:t xml:space="preserve">příslušné části </w:t>
      </w:r>
      <w:r w:rsidR="004A6AE6">
        <w:rPr>
          <w:lang w:val="cs-CZ"/>
        </w:rPr>
        <w:t>Plnění</w:t>
      </w:r>
      <w:r w:rsidR="004A6AE6">
        <w:t xml:space="preserve"> </w:t>
      </w:r>
      <w:r w:rsidR="003E7B1A">
        <w:t>a</w:t>
      </w:r>
      <w:r w:rsidR="003E7B1A">
        <w:rPr>
          <w:lang w:val="cs-CZ"/>
        </w:rPr>
        <w:t> </w:t>
      </w:r>
      <w:r>
        <w:t>vlastností vymezených touto Smlouvou.</w:t>
      </w:r>
    </w:p>
    <w:p w:rsidR="00AC54BC" w:rsidRPr="00526FDA" w:rsidRDefault="00FC1F44" w:rsidP="00F90CC5">
      <w:pPr>
        <w:pStyle w:val="Textlnkuslovan"/>
      </w:pPr>
      <w:bookmarkStart w:id="54" w:name="_Ref466218920"/>
      <w:r w:rsidRPr="007069BD">
        <w:t xml:space="preserve">Dodání </w:t>
      </w:r>
      <w:r w:rsidR="00E412BB" w:rsidRPr="007069BD">
        <w:rPr>
          <w:lang w:val="cs-CZ"/>
        </w:rPr>
        <w:t xml:space="preserve">a instalace </w:t>
      </w:r>
      <w:r w:rsidRPr="007069BD">
        <w:t>standardních softwarových produktů</w:t>
      </w:r>
      <w:r w:rsidR="004A6AE6" w:rsidRPr="007069BD">
        <w:rPr>
          <w:lang w:val="cs-CZ"/>
        </w:rPr>
        <w:t xml:space="preserve"> (</w:t>
      </w:r>
      <w:r w:rsidR="001F214E" w:rsidRPr="007069BD">
        <w:rPr>
          <w:lang w:val="cs-CZ"/>
        </w:rPr>
        <w:t>„</w:t>
      </w:r>
      <w:r w:rsidR="001F214E" w:rsidRPr="007069BD">
        <w:rPr>
          <w:b/>
          <w:lang w:val="cs-CZ"/>
        </w:rPr>
        <w:t>S</w:t>
      </w:r>
      <w:r w:rsidR="00F0679C" w:rsidRPr="007069BD">
        <w:rPr>
          <w:b/>
          <w:lang w:val="cs-CZ"/>
        </w:rPr>
        <w:t>W platforma</w:t>
      </w:r>
      <w:r w:rsidR="001F214E" w:rsidRPr="007069BD">
        <w:rPr>
          <w:lang w:val="cs-CZ"/>
        </w:rPr>
        <w:t>“</w:t>
      </w:r>
      <w:r w:rsidR="004A6AE6" w:rsidRPr="007069BD">
        <w:rPr>
          <w:lang w:val="cs-CZ"/>
        </w:rPr>
        <w:t>)</w:t>
      </w:r>
      <w:r w:rsidR="008145E5" w:rsidRPr="007069BD">
        <w:t xml:space="preserve">, kterými se rozumí Neunikátní díla </w:t>
      </w:r>
      <w:r w:rsidR="00A47137" w:rsidRPr="007069BD">
        <w:t xml:space="preserve">ve </w:t>
      </w:r>
      <w:r w:rsidR="00A47137" w:rsidRPr="00526FDA">
        <w:t>smyslu</w:t>
      </w:r>
      <w:r w:rsidR="008145E5" w:rsidRPr="00526FDA">
        <w:t xml:space="preserve"> odst. </w:t>
      </w:r>
      <w:r w:rsidR="00142C34" w:rsidRPr="00526FDA">
        <w:fldChar w:fldCharType="begin"/>
      </w:r>
      <w:r w:rsidR="008145E5" w:rsidRPr="00526FDA">
        <w:instrText xml:space="preserve"> REF _Ref387961225 \r \h </w:instrText>
      </w:r>
      <w:r w:rsidR="004A6AE6" w:rsidRPr="00526FDA">
        <w:instrText xml:space="preserve"> \* MERGEFORMAT </w:instrText>
      </w:r>
      <w:r w:rsidR="00142C34" w:rsidRPr="00526FDA">
        <w:fldChar w:fldCharType="separate"/>
      </w:r>
      <w:r w:rsidR="00150DE6">
        <w:t>10.7</w:t>
      </w:r>
      <w:r w:rsidR="00142C34" w:rsidRPr="00526FDA">
        <w:fldChar w:fldCharType="end"/>
      </w:r>
      <w:r w:rsidR="008145E5" w:rsidRPr="00526FDA">
        <w:t xml:space="preserve"> </w:t>
      </w:r>
      <w:r w:rsidR="00550218" w:rsidRPr="00526FDA">
        <w:rPr>
          <w:lang w:val="cs-CZ"/>
        </w:rPr>
        <w:t>této</w:t>
      </w:r>
      <w:r w:rsidR="00550218">
        <w:rPr>
          <w:lang w:val="cs-CZ"/>
        </w:rPr>
        <w:t xml:space="preserve"> </w:t>
      </w:r>
      <w:r w:rsidR="008145E5" w:rsidRPr="007069BD">
        <w:t>Smlouvy,</w:t>
      </w:r>
      <w:r w:rsidRPr="007069BD">
        <w:t xml:space="preserve"> smluvní strany potvrdí podpisem předávacího protokolu po jejich dodání, instalaci </w:t>
      </w:r>
      <w:r w:rsidR="0027478E" w:rsidRPr="007069BD">
        <w:t>a</w:t>
      </w:r>
      <w:r w:rsidR="0027478E" w:rsidRPr="007069BD">
        <w:rPr>
          <w:lang w:val="cs-CZ"/>
        </w:rPr>
        <w:t> </w:t>
      </w:r>
      <w:r w:rsidRPr="007069BD">
        <w:t xml:space="preserve">řádném poskytnutí licence k jejich užití Objednateli. Licence musí být Objednateli poskytnuty v souladu </w:t>
      </w:r>
      <w:r w:rsidR="004A6AE6" w:rsidRPr="007069BD">
        <w:t>s</w:t>
      </w:r>
      <w:r w:rsidR="004A6AE6" w:rsidRPr="007069BD">
        <w:rPr>
          <w:lang w:val="cs-CZ"/>
        </w:rPr>
        <w:t> </w:t>
      </w:r>
      <w:r w:rsidRPr="00526FDA">
        <w:t xml:space="preserve">ustanovením čl. </w:t>
      </w:r>
      <w:r w:rsidR="00142C34" w:rsidRPr="00526FDA">
        <w:fldChar w:fldCharType="begin"/>
      </w:r>
      <w:r w:rsidRPr="00526FDA">
        <w:instrText xml:space="preserve"> REF _Ref378861263 \r \h </w:instrText>
      </w:r>
      <w:r w:rsidR="004A6AE6" w:rsidRPr="00526FDA">
        <w:instrText xml:space="preserve"> \* MERGEFORMAT </w:instrText>
      </w:r>
      <w:r w:rsidR="00142C34" w:rsidRPr="00526FDA">
        <w:fldChar w:fldCharType="separate"/>
      </w:r>
      <w:r w:rsidR="00150DE6">
        <w:t>10</w:t>
      </w:r>
      <w:r w:rsidR="00142C34" w:rsidRPr="00526FDA">
        <w:fldChar w:fldCharType="end"/>
      </w:r>
      <w:r w:rsidRPr="00526FDA">
        <w:t xml:space="preserve"> této Smlouvy.</w:t>
      </w:r>
      <w:r w:rsidR="00F90CC5" w:rsidRPr="00526FDA">
        <w:rPr>
          <w:lang w:val="cs-CZ"/>
        </w:rPr>
        <w:t xml:space="preserve"> </w:t>
      </w:r>
      <w:r w:rsidR="00550218" w:rsidRPr="00526FDA">
        <w:rPr>
          <w:lang w:val="cs-CZ"/>
        </w:rPr>
        <w:t>Součástí dodání a </w:t>
      </w:r>
      <w:r w:rsidR="00F90CC5" w:rsidRPr="00526FDA">
        <w:rPr>
          <w:lang w:val="cs-CZ"/>
        </w:rPr>
        <w:t xml:space="preserve">instalace SW platformy je </w:t>
      </w:r>
      <w:r w:rsidR="00F90CC5" w:rsidRPr="00526FDA">
        <w:t>aktiv</w:t>
      </w:r>
      <w:r w:rsidR="00F90CC5" w:rsidRPr="00526FDA">
        <w:rPr>
          <w:lang w:val="cs-CZ"/>
        </w:rPr>
        <w:t>ace</w:t>
      </w:r>
      <w:r w:rsidR="00F90CC5" w:rsidRPr="00526FDA">
        <w:t xml:space="preserve"> </w:t>
      </w:r>
      <w:r w:rsidR="00F90CC5" w:rsidRPr="00526FDA">
        <w:rPr>
          <w:lang w:val="cs-CZ"/>
        </w:rPr>
        <w:t xml:space="preserve">příslušných </w:t>
      </w:r>
      <w:r w:rsidR="00550218" w:rsidRPr="00526FDA">
        <w:t>licencí včetně licencí pro</w:t>
      </w:r>
      <w:r w:rsidR="00550218" w:rsidRPr="00526FDA">
        <w:rPr>
          <w:lang w:val="cs-CZ"/>
        </w:rPr>
        <w:t> </w:t>
      </w:r>
      <w:r w:rsidR="00F90CC5" w:rsidRPr="00526FDA">
        <w:t xml:space="preserve">uživatelský přístup do </w:t>
      </w:r>
      <w:r w:rsidR="00F90CC5" w:rsidRPr="00526FDA">
        <w:rPr>
          <w:lang w:val="cs-CZ"/>
        </w:rPr>
        <w:t xml:space="preserve">těchto </w:t>
      </w:r>
      <w:r w:rsidR="00F90CC5" w:rsidRPr="00526FDA">
        <w:t>systémů, pokud jsou tyto licence výrobcem nebo dodavatelem požadovány</w:t>
      </w:r>
      <w:r w:rsidR="00F90CC5" w:rsidRPr="00526FDA">
        <w:rPr>
          <w:lang w:val="cs-CZ"/>
        </w:rPr>
        <w:t>,</w:t>
      </w:r>
      <w:r w:rsidR="00F90CC5" w:rsidRPr="00526FDA">
        <w:t xml:space="preserve"> a to pro všechny běhová prostředí</w:t>
      </w:r>
      <w:r w:rsidR="00F90CC5" w:rsidRPr="00526FDA">
        <w:rPr>
          <w:lang w:val="cs-CZ"/>
        </w:rPr>
        <w:t xml:space="preserve"> IS SEKM 3, kterými je testovací prostředí IS SEKM 3 a produkční prostředí IS SEKM 3</w:t>
      </w:r>
      <w:r w:rsidR="00F90CC5" w:rsidRPr="00526FDA">
        <w:t>.</w:t>
      </w:r>
      <w:r w:rsidR="00F90CC5" w:rsidRPr="00526FDA">
        <w:rPr>
          <w:lang w:val="cs-CZ"/>
        </w:rPr>
        <w:t xml:space="preserve"> Zhotovitel dodá takové množství a typy licencí umožňující rozvoj IS SEKM 3</w:t>
      </w:r>
      <w:r w:rsidR="00550218" w:rsidRPr="00526FDA">
        <w:rPr>
          <w:lang w:val="cs-CZ"/>
        </w:rPr>
        <w:t xml:space="preserve"> v období třech (3) let </w:t>
      </w:r>
      <w:r w:rsidR="00F90CC5" w:rsidRPr="00526FDA">
        <w:rPr>
          <w:lang w:val="cs-CZ"/>
        </w:rPr>
        <w:t>od milníku „Předání a převzetí IS SEKM 3“ bez potřeby dokupování dodatečných licencí.</w:t>
      </w:r>
      <w:bookmarkEnd w:id="54"/>
    </w:p>
    <w:p w:rsidR="00FB29D4" w:rsidRPr="00272098" w:rsidRDefault="00464FF4" w:rsidP="00526FDA">
      <w:pPr>
        <w:pStyle w:val="Textlnkuslovan"/>
        <w:ind w:left="1729"/>
      </w:pPr>
      <w:bookmarkStart w:id="55" w:name="_Ref387996634"/>
      <w:bookmarkStart w:id="56" w:name="_Ref388114213"/>
      <w:bookmarkEnd w:id="50"/>
      <w:r>
        <w:t xml:space="preserve">Akceptace </w:t>
      </w:r>
      <w:bookmarkEnd w:id="55"/>
      <w:r w:rsidR="00855C1C">
        <w:t>Detailní specifikace</w:t>
      </w:r>
      <w:bookmarkEnd w:id="56"/>
    </w:p>
    <w:p w:rsidR="00FB29D4" w:rsidRPr="00EB42BB" w:rsidRDefault="00FB29D4" w:rsidP="00FB29D4">
      <w:pPr>
        <w:pStyle w:val="Textlnkuslovan"/>
        <w:numPr>
          <w:ilvl w:val="2"/>
          <w:numId w:val="1"/>
        </w:numPr>
      </w:pPr>
      <w:r w:rsidRPr="00BB1ECD">
        <w:t xml:space="preserve">Zhotovitel se zavazuje průběžně konzultovat práce na zhotovení </w:t>
      </w:r>
      <w:r w:rsidR="00855C1C">
        <w:t>Detailní specifikace</w:t>
      </w:r>
      <w:r w:rsidRPr="00BB1ECD">
        <w:t xml:space="preserve"> s Objednatelem. Zhotovitel </w:t>
      </w:r>
      <w:r w:rsidR="00F243C5">
        <w:rPr>
          <w:lang w:val="cs-CZ"/>
        </w:rPr>
        <w:t xml:space="preserve">písemně </w:t>
      </w:r>
      <w:r w:rsidR="00B7490E">
        <w:t>předá dokončený návrh</w:t>
      </w:r>
      <w:r w:rsidRPr="00BB1ECD">
        <w:t xml:space="preserve"> </w:t>
      </w:r>
      <w:r w:rsidR="00855C1C">
        <w:t>Detailní specifikace</w:t>
      </w:r>
      <w:r w:rsidR="00B7490E" w:rsidRPr="00BB1ECD">
        <w:t xml:space="preserve"> </w:t>
      </w:r>
      <w:r w:rsidR="00B7490E" w:rsidRPr="00EB42BB">
        <w:t xml:space="preserve">Objednateli </w:t>
      </w:r>
      <w:r w:rsidRPr="00EB42BB">
        <w:t xml:space="preserve">k akceptaci včas tak, aby </w:t>
      </w:r>
      <w:r w:rsidR="00B7490E" w:rsidRPr="00EB42BB">
        <w:t>mohl</w:t>
      </w:r>
      <w:r w:rsidRPr="00EB42BB">
        <w:t xml:space="preserve"> být dodržen </w:t>
      </w:r>
      <w:r w:rsidR="00A4423D" w:rsidRPr="00EB42BB">
        <w:t>termín provedení této</w:t>
      </w:r>
      <w:r w:rsidR="00B9206A" w:rsidRPr="00EB42BB">
        <w:t xml:space="preserve"> dílčí</w:t>
      </w:r>
      <w:r w:rsidR="00A4423D" w:rsidRPr="00EB42BB">
        <w:t xml:space="preserve"> části </w:t>
      </w:r>
      <w:r w:rsidR="002A5FB8" w:rsidRPr="00EB42BB">
        <w:rPr>
          <w:lang w:val="cs-CZ"/>
        </w:rPr>
        <w:t>p</w:t>
      </w:r>
      <w:r w:rsidR="003E7B1A" w:rsidRPr="00EB42BB">
        <w:rPr>
          <w:lang w:val="cs-CZ"/>
        </w:rPr>
        <w:t xml:space="preserve">lnění </w:t>
      </w:r>
      <w:r w:rsidR="005F17EC" w:rsidRPr="00EB42BB">
        <w:t xml:space="preserve">Vytvoření </w:t>
      </w:r>
      <w:r w:rsidR="00254FBC" w:rsidRPr="00EB42BB">
        <w:rPr>
          <w:lang w:val="cs-CZ"/>
        </w:rPr>
        <w:t>díla</w:t>
      </w:r>
      <w:r w:rsidR="00A4423D" w:rsidRPr="00EB42BB">
        <w:t xml:space="preserve"> stanovený </w:t>
      </w:r>
      <w:r w:rsidR="00550218" w:rsidRPr="00EB42BB">
        <w:t>v příloze č.</w:t>
      </w:r>
      <w:r w:rsidR="00550218" w:rsidRPr="00EB42BB">
        <w:rPr>
          <w:lang w:val="cs-CZ"/>
        </w:rPr>
        <w:t> </w:t>
      </w:r>
      <w:r w:rsidR="00A4423D" w:rsidRPr="00EB42BB">
        <w:t>4 této Smlouvy</w:t>
      </w:r>
      <w:r w:rsidRPr="00EB42BB">
        <w:t>.</w:t>
      </w:r>
      <w:r w:rsidR="0027478E" w:rsidRPr="00EB42BB">
        <w:rPr>
          <w:lang w:val="cs-CZ"/>
        </w:rPr>
        <w:t xml:space="preserve"> </w:t>
      </w:r>
      <w:r w:rsidR="00C9089F">
        <w:rPr>
          <w:lang w:val="cs-CZ"/>
        </w:rPr>
        <w:t>Zhotovitel</w:t>
      </w:r>
      <w:r w:rsidR="0027478E" w:rsidRPr="00EB42BB">
        <w:t xml:space="preserve"> není oprávněn provést </w:t>
      </w:r>
      <w:r w:rsidR="00F243C5" w:rsidRPr="00EB42BB">
        <w:rPr>
          <w:lang w:val="cs-CZ"/>
        </w:rPr>
        <w:t xml:space="preserve">Detailní specifikaci </w:t>
      </w:r>
      <w:r w:rsidR="0027478E" w:rsidRPr="00EB42BB">
        <w:t xml:space="preserve">prostřednictvím </w:t>
      </w:r>
      <w:r w:rsidR="00D74546" w:rsidRPr="00EB42BB">
        <w:rPr>
          <w:lang w:val="cs-CZ"/>
        </w:rPr>
        <w:t>pod</w:t>
      </w:r>
      <w:r w:rsidR="0027478E" w:rsidRPr="00EB42BB">
        <w:t>dodavatelů.</w:t>
      </w:r>
    </w:p>
    <w:p w:rsidR="00FB29D4" w:rsidRPr="00EB42BB" w:rsidRDefault="00FB29D4" w:rsidP="00FB29D4">
      <w:pPr>
        <w:pStyle w:val="Textlnkuslovan"/>
        <w:numPr>
          <w:ilvl w:val="2"/>
          <w:numId w:val="1"/>
        </w:numPr>
      </w:pPr>
      <w:bookmarkStart w:id="57" w:name="_Ref196125820"/>
      <w:bookmarkStart w:id="58" w:name="_Ref312227745"/>
      <w:r w:rsidRPr="00BB1ECD">
        <w:t>Obj</w:t>
      </w:r>
      <w:r w:rsidRPr="00272098">
        <w:t>ednatel je povinen vznést své výhrady nebo p</w:t>
      </w:r>
      <w:r w:rsidRPr="00BB1ECD">
        <w:t>řip</w:t>
      </w:r>
      <w:r w:rsidRPr="00272098">
        <w:t>o</w:t>
      </w:r>
      <w:r w:rsidRPr="00BB1ECD">
        <w:t>mínky k </w:t>
      </w:r>
      <w:r w:rsidR="00855C1C">
        <w:t>Detailní specifikaci</w:t>
      </w:r>
      <w:r w:rsidRPr="00BB1ECD">
        <w:t xml:space="preserve"> </w:t>
      </w:r>
      <w:r w:rsidRPr="00550218">
        <w:t xml:space="preserve">do </w:t>
      </w:r>
      <w:r w:rsidR="004E0F9C" w:rsidRPr="00550218">
        <w:rPr>
          <w:lang w:val="cs-CZ"/>
        </w:rPr>
        <w:t>patnácti</w:t>
      </w:r>
      <w:r w:rsidR="004E0F9C" w:rsidRPr="00550218">
        <w:t xml:space="preserve"> </w:t>
      </w:r>
      <w:r w:rsidRPr="00550218">
        <w:t>(</w:t>
      </w:r>
      <w:r w:rsidR="004E0F9C" w:rsidRPr="00550218">
        <w:t>1</w:t>
      </w:r>
      <w:r w:rsidR="004E0F9C" w:rsidRPr="00550218">
        <w:rPr>
          <w:lang w:val="cs-CZ"/>
        </w:rPr>
        <w:t>5</w:t>
      </w:r>
      <w:r w:rsidRPr="00550218">
        <w:t>) pracovních</w:t>
      </w:r>
      <w:r w:rsidRPr="00BB1ECD">
        <w:t xml:space="preserve"> dnů ode dne jeho doručení. Vznese-li Obj</w:t>
      </w:r>
      <w:r w:rsidR="00A4423D">
        <w:t>ednatel výhrady nebo připomínky</w:t>
      </w:r>
      <w:r w:rsidRPr="00BB1ECD">
        <w:t>, zavazuje se Zhotovitel bez zbytečného odkladu provést veškeré potřebné úpr</w:t>
      </w:r>
      <w:r w:rsidRPr="00272098">
        <w:t xml:space="preserve">avy </w:t>
      </w:r>
      <w:r w:rsidR="00855C1C">
        <w:t>Detailní specifikace</w:t>
      </w:r>
      <w:r w:rsidRPr="00272098">
        <w:t xml:space="preserve"> dle výhrad </w:t>
      </w:r>
      <w:r w:rsidR="005F17EC" w:rsidRPr="00272098">
        <w:t>a</w:t>
      </w:r>
      <w:r w:rsidR="005F17EC">
        <w:rPr>
          <w:lang w:val="cs-CZ"/>
        </w:rPr>
        <w:t> </w:t>
      </w:r>
      <w:r w:rsidRPr="00272098">
        <w:t>připomí</w:t>
      </w:r>
      <w:r w:rsidR="00855C1C">
        <w:t>nek Objednatele a takto upravenou</w:t>
      </w:r>
      <w:r w:rsidRPr="00272098">
        <w:t xml:space="preserve"> </w:t>
      </w:r>
      <w:r w:rsidR="00855C1C">
        <w:t xml:space="preserve">Detailní specifikaci </w:t>
      </w:r>
      <w:r w:rsidRPr="00272098">
        <w:t>předat Objednateli k</w:t>
      </w:r>
      <w:r w:rsidR="00B7490E">
        <w:t xml:space="preserve"> opakované</w:t>
      </w:r>
      <w:r w:rsidR="00EB42BB">
        <w:rPr>
          <w:lang w:val="cs-CZ"/>
        </w:rPr>
        <w:t xml:space="preserve"> </w:t>
      </w:r>
      <w:r w:rsidRPr="00272098">
        <w:t>akceptaci.</w:t>
      </w:r>
      <w:bookmarkEnd w:id="57"/>
      <w:r w:rsidRPr="00272098">
        <w:t xml:space="preserve"> Pokud výhrady a připomínky Objednatele</w:t>
      </w:r>
      <w:r w:rsidR="00EB42BB">
        <w:t xml:space="preserve"> k</w:t>
      </w:r>
      <w:r w:rsidR="00EB42BB">
        <w:rPr>
          <w:lang w:val="cs-CZ"/>
        </w:rPr>
        <w:t xml:space="preserve"> </w:t>
      </w:r>
      <w:r w:rsidR="00B7490E">
        <w:t xml:space="preserve">upravené verzi </w:t>
      </w:r>
      <w:r w:rsidR="00855C1C">
        <w:t>Detailní specifikace</w:t>
      </w:r>
      <w:r w:rsidRPr="00272098">
        <w:t xml:space="preserve"> přetrvávají nebo Objednatel identifikuje výhrady a připomínky nové, je Objednatel oprávněn postupovat podle tohoto </w:t>
      </w:r>
      <w:r w:rsidR="00EB42BB">
        <w:rPr>
          <w:lang w:val="cs-CZ"/>
        </w:rPr>
        <w:t>odstavce</w:t>
      </w:r>
      <w:r w:rsidRPr="00272098">
        <w:t xml:space="preserve"> i opakovaně.</w:t>
      </w:r>
      <w:bookmarkEnd w:id="58"/>
      <w:r w:rsidR="00DD2BA2">
        <w:t xml:space="preserve"> Pro vyloučení pochybností smluvní strany výslovně uvádí, že Objednatel není povinen Detailní specifikaci akceptovat a je oprávněn vznášet výhrady a připomínky, pokud Detailní specifikace bude po Objednateli vyžadovat rozsah součinnosti, který nebude pro Objednatele akceptovatelný, </w:t>
      </w:r>
      <w:r w:rsidR="00DD2BA2" w:rsidRPr="00EB42BB">
        <w:t xml:space="preserve">zejména pokud bude vyžadovat rozšíření </w:t>
      </w:r>
      <w:r w:rsidR="003E7B1A" w:rsidRPr="00EB42BB">
        <w:rPr>
          <w:lang w:val="cs-CZ"/>
        </w:rPr>
        <w:t xml:space="preserve">hardwarové nebo komunikační </w:t>
      </w:r>
      <w:r w:rsidR="00DD2BA2" w:rsidRPr="00EB42BB">
        <w:t xml:space="preserve">infrastruktury </w:t>
      </w:r>
      <w:r w:rsidR="00620639" w:rsidRPr="00EB42BB">
        <w:rPr>
          <w:lang w:val="cs-CZ"/>
        </w:rPr>
        <w:t>(dále „</w:t>
      </w:r>
      <w:r w:rsidR="00620639" w:rsidRPr="00EB42BB">
        <w:rPr>
          <w:b/>
          <w:lang w:val="cs-CZ"/>
        </w:rPr>
        <w:t>hardwarová platforma</w:t>
      </w:r>
      <w:r w:rsidR="00620639" w:rsidRPr="00EB42BB">
        <w:rPr>
          <w:lang w:val="cs-CZ"/>
        </w:rPr>
        <w:t xml:space="preserve">“) </w:t>
      </w:r>
      <w:r w:rsidR="00DD2BA2" w:rsidRPr="00EB42BB">
        <w:t xml:space="preserve">Objednatele v rozsahu, který by vyvolal </w:t>
      </w:r>
      <w:r w:rsidR="00AB78B0" w:rsidRPr="00EB42BB">
        <w:t xml:space="preserve">na straně Objednatele </w:t>
      </w:r>
      <w:r w:rsidR="00DD2BA2" w:rsidRPr="00EB42BB">
        <w:t>náklady</w:t>
      </w:r>
      <w:r w:rsidR="00AB78B0" w:rsidRPr="00EB42BB">
        <w:t>, které z jeho pohledu nebudou akceptovatelné.</w:t>
      </w:r>
      <w:r w:rsidR="00DD2BA2" w:rsidRPr="00EB42BB">
        <w:t xml:space="preserve"> </w:t>
      </w:r>
    </w:p>
    <w:p w:rsidR="00FB29D4" w:rsidRPr="00550218" w:rsidRDefault="00FB29D4" w:rsidP="00FB29D4">
      <w:pPr>
        <w:pStyle w:val="Textlnkuslovan"/>
        <w:numPr>
          <w:ilvl w:val="2"/>
          <w:numId w:val="1"/>
        </w:numPr>
      </w:pPr>
      <w:r w:rsidRPr="00272098">
        <w:lastRenderedPageBreak/>
        <w:t>V případě, že Objednatel nemá k</w:t>
      </w:r>
      <w:r w:rsidR="00B7490E">
        <w:t> </w:t>
      </w:r>
      <w:r w:rsidR="00855C1C">
        <w:t>Detailní specifikaci</w:t>
      </w:r>
      <w:r w:rsidRPr="00272098">
        <w:t xml:space="preserve"> připomínky ani výhrady, zavazuje se ve </w:t>
      </w:r>
      <w:r w:rsidRPr="00550218">
        <w:t xml:space="preserve">lhůtě deseti (10) pracovních dnů od předložení </w:t>
      </w:r>
      <w:r w:rsidR="00855C1C" w:rsidRPr="00550218">
        <w:t>Detailní specifikace</w:t>
      </w:r>
      <w:r w:rsidRPr="00550218">
        <w:t xml:space="preserve"> k akceptaci tento dokument akceptovat a vystavit o tom písemný předávací protokol.</w:t>
      </w:r>
    </w:p>
    <w:p w:rsidR="00FB29D4" w:rsidRPr="00550218" w:rsidRDefault="00FB29D4" w:rsidP="00FB29D4">
      <w:pPr>
        <w:pStyle w:val="Textlnkuslovan"/>
        <w:numPr>
          <w:ilvl w:val="2"/>
          <w:numId w:val="1"/>
        </w:numPr>
      </w:pPr>
      <w:r w:rsidRPr="00550218">
        <w:t>Bude-li trvání akceptační procedury ovlivněné vznesením případných výhrad nebo připomínek k </w:t>
      </w:r>
      <w:r w:rsidR="00855C1C" w:rsidRPr="00550218">
        <w:t>Detailní specifikaci</w:t>
      </w:r>
      <w:r w:rsidRPr="00550218">
        <w:t xml:space="preserve"> a potř</w:t>
      </w:r>
      <w:r w:rsidR="00550218">
        <w:t>ebou jejich vyřešení, nebude to</w:t>
      </w:r>
      <w:r w:rsidR="00550218">
        <w:rPr>
          <w:lang w:val="cs-CZ"/>
        </w:rPr>
        <w:t> </w:t>
      </w:r>
      <w:r w:rsidRPr="00550218">
        <w:t xml:space="preserve">mít vliv na dohodnuté termíny pro </w:t>
      </w:r>
      <w:r w:rsidR="00A4423D" w:rsidRPr="00550218">
        <w:t xml:space="preserve">dokončení a předání </w:t>
      </w:r>
      <w:r w:rsidR="00855C1C" w:rsidRPr="00550218">
        <w:t>Detailní specifikace</w:t>
      </w:r>
      <w:r w:rsidR="00A4423D" w:rsidRPr="00550218">
        <w:t>, přičemž za nedodržení těchto termínů odpovídá v plném rozsahu Zhotovitel</w:t>
      </w:r>
      <w:r w:rsidRPr="00550218">
        <w:t xml:space="preserve">. </w:t>
      </w:r>
    </w:p>
    <w:p w:rsidR="00E412BB" w:rsidRPr="00550218" w:rsidRDefault="00E412BB" w:rsidP="00E412BB">
      <w:pPr>
        <w:pStyle w:val="Textlnkuslovan"/>
        <w:rPr>
          <w:b/>
        </w:rPr>
      </w:pPr>
      <w:bookmarkStart w:id="59" w:name="_Ref445672027"/>
      <w:bookmarkStart w:id="60" w:name="_Ref388265127"/>
      <w:r w:rsidRPr="00550218">
        <w:t xml:space="preserve">Dodání a testování </w:t>
      </w:r>
      <w:bookmarkEnd w:id="59"/>
      <w:r w:rsidRPr="00550218">
        <w:rPr>
          <w:lang w:val="cs-CZ"/>
        </w:rPr>
        <w:t>IS SEKM 3</w:t>
      </w:r>
    </w:p>
    <w:p w:rsidR="002B71FC" w:rsidRPr="002B71FC" w:rsidRDefault="002B71FC" w:rsidP="00AB10DE">
      <w:pPr>
        <w:pStyle w:val="Textlnkuslovan"/>
        <w:numPr>
          <w:ilvl w:val="2"/>
          <w:numId w:val="1"/>
        </w:numPr>
        <w:rPr>
          <w:lang w:val="cs-CZ"/>
        </w:rPr>
      </w:pPr>
      <w:r w:rsidRPr="00550218">
        <w:rPr>
          <w:lang w:val="cs-CZ"/>
        </w:rPr>
        <w:t>Zhotovitel je povinen zhotovit, dodat, nainstalovat a zprovoznit IS SEKM 3</w:t>
      </w:r>
      <w:r w:rsidR="00550218">
        <w:rPr>
          <w:lang w:val="cs-CZ"/>
        </w:rPr>
        <w:t> ve </w:t>
      </w:r>
      <w:r w:rsidRPr="00550218">
        <w:rPr>
          <w:lang w:val="cs-CZ"/>
        </w:rPr>
        <w:t>verzi prototypu (dále jen „</w:t>
      </w:r>
      <w:r w:rsidRPr="00E506F0">
        <w:rPr>
          <w:b/>
          <w:lang w:val="cs-CZ"/>
        </w:rPr>
        <w:t>Prototyp</w:t>
      </w:r>
      <w:r w:rsidRPr="00550218">
        <w:rPr>
          <w:lang w:val="cs-CZ"/>
        </w:rPr>
        <w:t xml:space="preserve">“) v místě sídla Objednatele nejpozději do </w:t>
      </w:r>
      <w:r w:rsidR="002A5FB8" w:rsidRPr="00550218">
        <w:rPr>
          <w:lang w:val="cs-CZ"/>
        </w:rPr>
        <w:t>tří (3)</w:t>
      </w:r>
      <w:r w:rsidRPr="00550218">
        <w:rPr>
          <w:lang w:val="cs-CZ"/>
        </w:rPr>
        <w:t xml:space="preserve"> pracovních dnů </w:t>
      </w:r>
      <w:r w:rsidR="002A5FB8" w:rsidRPr="00550218">
        <w:rPr>
          <w:lang w:val="cs-CZ"/>
        </w:rPr>
        <w:t>ode dne</w:t>
      </w:r>
      <w:r w:rsidRPr="00550218">
        <w:rPr>
          <w:lang w:val="cs-CZ"/>
        </w:rPr>
        <w:t xml:space="preserve"> </w:t>
      </w:r>
      <w:r w:rsidR="00C548B6" w:rsidRPr="00550218">
        <w:rPr>
          <w:lang w:val="cs-CZ"/>
        </w:rPr>
        <w:t xml:space="preserve">termínu </w:t>
      </w:r>
      <w:r w:rsidR="00830E49" w:rsidRPr="00550218">
        <w:rPr>
          <w:lang w:val="cs-CZ"/>
        </w:rPr>
        <w:t>pře</w:t>
      </w:r>
      <w:r w:rsidR="007430AC" w:rsidRPr="00550218">
        <w:rPr>
          <w:lang w:val="cs-CZ"/>
        </w:rPr>
        <w:t xml:space="preserve">dání a instalace </w:t>
      </w:r>
      <w:r w:rsidR="00550218">
        <w:rPr>
          <w:lang w:val="cs-CZ"/>
        </w:rPr>
        <w:t>SW </w:t>
      </w:r>
      <w:r w:rsidRPr="00550218">
        <w:rPr>
          <w:lang w:val="cs-CZ"/>
        </w:rPr>
        <w:t xml:space="preserve">platformy Objednateli, </w:t>
      </w:r>
      <w:r w:rsidR="00AC4B16" w:rsidRPr="00550218">
        <w:rPr>
          <w:lang w:val="cs-CZ"/>
        </w:rPr>
        <w:t xml:space="preserve">tj. </w:t>
      </w:r>
      <w:r w:rsidR="00D32447" w:rsidRPr="00550218">
        <w:rPr>
          <w:lang w:val="cs-CZ"/>
        </w:rPr>
        <w:t xml:space="preserve">do </w:t>
      </w:r>
      <w:r w:rsidR="00E506F0">
        <w:rPr>
          <w:lang w:val="cs-CZ"/>
        </w:rPr>
        <w:t>tří (3)</w:t>
      </w:r>
      <w:r w:rsidR="00D32447" w:rsidRPr="00550218">
        <w:rPr>
          <w:lang w:val="cs-CZ"/>
        </w:rPr>
        <w:t xml:space="preserve"> pracovních </w:t>
      </w:r>
      <w:r w:rsidR="00550218">
        <w:rPr>
          <w:lang w:val="cs-CZ"/>
        </w:rPr>
        <w:t>dnů po termínu ukončení </w:t>
      </w:r>
      <w:r w:rsidR="00D32447" w:rsidRPr="00550218">
        <w:rPr>
          <w:lang w:val="cs-CZ"/>
        </w:rPr>
        <w:t xml:space="preserve">2. milníku harmonogramu plnění Vytvoření díla </w:t>
      </w:r>
      <w:r w:rsidR="00550218">
        <w:rPr>
          <w:lang w:val="cs-CZ"/>
        </w:rPr>
        <w:t>dle přílohy č. </w:t>
      </w:r>
      <w:r w:rsidR="00D32447" w:rsidRPr="00550218">
        <w:rPr>
          <w:lang w:val="cs-CZ"/>
        </w:rPr>
        <w:t>4</w:t>
      </w:r>
      <w:r w:rsidR="00E506F0">
        <w:rPr>
          <w:lang w:val="cs-CZ"/>
        </w:rPr>
        <w:t> </w:t>
      </w:r>
      <w:proofErr w:type="gramStart"/>
      <w:r w:rsidR="00E506F0">
        <w:rPr>
          <w:lang w:val="cs-CZ"/>
        </w:rPr>
        <w:t>této</w:t>
      </w:r>
      <w:proofErr w:type="gramEnd"/>
      <w:r w:rsidR="00E506F0">
        <w:rPr>
          <w:lang w:val="cs-CZ"/>
        </w:rPr>
        <w:t xml:space="preserve"> Smlouvy</w:t>
      </w:r>
      <w:r w:rsidR="00D32447" w:rsidRPr="00550218">
        <w:rPr>
          <w:lang w:val="cs-CZ"/>
        </w:rPr>
        <w:t>,</w:t>
      </w:r>
      <w:r w:rsidR="00550218">
        <w:rPr>
          <w:lang w:val="cs-CZ"/>
        </w:rPr>
        <w:t> a to pro </w:t>
      </w:r>
      <w:r w:rsidRPr="00550218">
        <w:rPr>
          <w:lang w:val="cs-CZ"/>
        </w:rPr>
        <w:t>účely jeho testování z</w:t>
      </w:r>
      <w:r w:rsidR="00E506F0">
        <w:rPr>
          <w:lang w:val="cs-CZ"/>
        </w:rPr>
        <w:t>e strany Objednatele. K </w:t>
      </w:r>
      <w:r w:rsidR="00550218">
        <w:rPr>
          <w:lang w:val="cs-CZ"/>
        </w:rPr>
        <w:t>tomu je </w:t>
      </w:r>
      <w:r w:rsidRPr="00550218">
        <w:rPr>
          <w:lang w:val="cs-CZ"/>
        </w:rPr>
        <w:t>Objednatel povinen</w:t>
      </w:r>
      <w:r w:rsidRPr="002B71FC">
        <w:rPr>
          <w:lang w:val="cs-CZ"/>
        </w:rPr>
        <w:t xml:space="preserve"> poskytnout </w:t>
      </w:r>
      <w:r w:rsidR="00FC4599">
        <w:rPr>
          <w:lang w:val="cs-CZ"/>
        </w:rPr>
        <w:t>Zhotovi</w:t>
      </w:r>
      <w:r w:rsidR="00FC4599" w:rsidRPr="002B71FC">
        <w:rPr>
          <w:lang w:val="cs-CZ"/>
        </w:rPr>
        <w:t xml:space="preserve">teli </w:t>
      </w:r>
      <w:r w:rsidRPr="002B71FC">
        <w:rPr>
          <w:lang w:val="cs-CZ"/>
        </w:rPr>
        <w:t>veškerou potřebnou součinnost.</w:t>
      </w:r>
      <w:r>
        <w:rPr>
          <w:lang w:val="cs-CZ"/>
        </w:rPr>
        <w:t xml:space="preserve"> Instalace bude provedena na testovací prostředí</w:t>
      </w:r>
      <w:r w:rsidR="00FC4599">
        <w:rPr>
          <w:lang w:val="cs-CZ"/>
        </w:rPr>
        <w:t>.</w:t>
      </w:r>
      <w:r>
        <w:rPr>
          <w:lang w:val="cs-CZ"/>
        </w:rPr>
        <w:t xml:space="preserve"> </w:t>
      </w:r>
      <w:r w:rsidR="00FC4599">
        <w:rPr>
          <w:lang w:val="cs-CZ"/>
        </w:rPr>
        <w:t>S</w:t>
      </w:r>
      <w:r>
        <w:rPr>
          <w:lang w:val="cs-CZ"/>
        </w:rPr>
        <w:t xml:space="preserve">oučástí zprovoznění Prototypu je </w:t>
      </w:r>
      <w:r w:rsidR="00FC4599">
        <w:rPr>
          <w:lang w:val="cs-CZ"/>
        </w:rPr>
        <w:t xml:space="preserve">příprava a </w:t>
      </w:r>
      <w:r>
        <w:rPr>
          <w:lang w:val="cs-CZ"/>
        </w:rPr>
        <w:t xml:space="preserve">nahrání modelových dat </w:t>
      </w:r>
      <w:r w:rsidR="002A5FB8">
        <w:rPr>
          <w:lang w:val="cs-CZ"/>
        </w:rPr>
        <w:t xml:space="preserve">do Prototypu </w:t>
      </w:r>
      <w:r w:rsidR="00FC4599">
        <w:rPr>
          <w:lang w:val="cs-CZ"/>
        </w:rPr>
        <w:t>Zhotovitelem</w:t>
      </w:r>
      <w:r w:rsidR="002A5FB8">
        <w:rPr>
          <w:lang w:val="cs-CZ"/>
        </w:rPr>
        <w:t>.</w:t>
      </w:r>
    </w:p>
    <w:p w:rsidR="002B71FC" w:rsidRPr="00E6376E" w:rsidRDefault="002B71FC" w:rsidP="00AB10DE">
      <w:pPr>
        <w:pStyle w:val="Textlnkuslovan"/>
        <w:numPr>
          <w:ilvl w:val="2"/>
          <w:numId w:val="1"/>
        </w:numPr>
      </w:pPr>
      <w:r w:rsidRPr="002B71FC">
        <w:rPr>
          <w:lang w:val="cs-CZ"/>
        </w:rPr>
        <w:t>O p</w:t>
      </w:r>
      <w:r>
        <w:rPr>
          <w:lang w:val="cs-CZ"/>
        </w:rPr>
        <w:t>ředání a převzetí Prototypu</w:t>
      </w:r>
      <w:r w:rsidRPr="002B71FC">
        <w:rPr>
          <w:lang w:val="cs-CZ"/>
        </w:rPr>
        <w:t xml:space="preserve"> </w:t>
      </w:r>
      <w:r w:rsidR="002A5FB8">
        <w:rPr>
          <w:lang w:val="cs-CZ"/>
        </w:rPr>
        <w:t>a</w:t>
      </w:r>
      <w:r w:rsidRPr="002B71FC">
        <w:rPr>
          <w:lang w:val="cs-CZ"/>
        </w:rPr>
        <w:t xml:space="preserve"> zahájení testovacího provozu bude mezi Smluvními stranami sepsán předávací protokol, který bude obsahovat alespoň: označení Prototypu </w:t>
      </w:r>
      <w:r>
        <w:rPr>
          <w:lang w:val="cs-CZ"/>
        </w:rPr>
        <w:t>IS SEKM 3</w:t>
      </w:r>
      <w:r w:rsidRPr="002B71FC">
        <w:rPr>
          <w:lang w:val="cs-CZ"/>
        </w:rPr>
        <w:t xml:space="preserve">, označení a identifikační údaje </w:t>
      </w:r>
      <w:r w:rsidR="00E506F0">
        <w:rPr>
          <w:lang w:val="cs-CZ"/>
        </w:rPr>
        <w:t>s</w:t>
      </w:r>
      <w:r w:rsidRPr="002B71FC">
        <w:rPr>
          <w:lang w:val="cs-CZ"/>
        </w:rPr>
        <w:t>mluvních stran, číslo Smlouvy přidělené z Centrální evidence smluv a datum jejího uzavření, prohláše</w:t>
      </w:r>
      <w:r>
        <w:rPr>
          <w:lang w:val="cs-CZ"/>
        </w:rPr>
        <w:t>ní Objednatele, že Prototyp</w:t>
      </w:r>
      <w:r w:rsidRPr="002B71FC">
        <w:rPr>
          <w:lang w:val="cs-CZ"/>
        </w:rPr>
        <w:t xml:space="preserve"> přebírá, potvrzení instalace na testovací prostředí apod., datum a místo sepsání předávacího </w:t>
      </w:r>
      <w:r w:rsidRPr="00E6376E">
        <w:rPr>
          <w:lang w:val="cs-CZ"/>
        </w:rPr>
        <w:t xml:space="preserve">protokolu, jména a podpisy </w:t>
      </w:r>
      <w:r w:rsidR="00E506F0" w:rsidRPr="00E6376E">
        <w:rPr>
          <w:lang w:val="cs-CZ"/>
        </w:rPr>
        <w:t>s</w:t>
      </w:r>
      <w:r w:rsidRPr="00E6376E">
        <w:rPr>
          <w:lang w:val="cs-CZ"/>
        </w:rPr>
        <w:t>mluvních stran.</w:t>
      </w:r>
    </w:p>
    <w:p w:rsidR="00FC4599" w:rsidRPr="00E6376E" w:rsidRDefault="00FC4599" w:rsidP="00AB10DE">
      <w:pPr>
        <w:pStyle w:val="Textlnkuslovan"/>
        <w:numPr>
          <w:ilvl w:val="2"/>
          <w:numId w:val="1"/>
        </w:numPr>
        <w:rPr>
          <w:lang w:val="cs-CZ"/>
        </w:rPr>
      </w:pPr>
      <w:r w:rsidRPr="00E6376E">
        <w:rPr>
          <w:lang w:val="cs-CZ"/>
        </w:rPr>
        <w:t xml:space="preserve">Zhotovitel provede testování IS SEKM 3 a jeho dílčích služeb před nasazením do produkčního provozu. Testování bude realizováno v předem určených časových intervalech dle metodiky navržené Zhotovitelem v Detailní specifikaci a reflektující požadavky uvedené v příloze č. 10 Smlouvy. Podpůrné nástroje a komponenty pro testování </w:t>
      </w:r>
      <w:r w:rsidR="00EF5334" w:rsidRPr="00E6376E">
        <w:rPr>
          <w:lang w:val="cs-CZ"/>
        </w:rPr>
        <w:t xml:space="preserve">včetně práva k jejich užívání Objednatelem </w:t>
      </w:r>
      <w:r w:rsidR="00E6376E" w:rsidRPr="00E6376E">
        <w:rPr>
          <w:lang w:val="cs-CZ"/>
        </w:rPr>
        <w:t>zajistí Zhotovitel a</w:t>
      </w:r>
      <w:r w:rsidRPr="00E6376E">
        <w:rPr>
          <w:lang w:val="cs-CZ"/>
        </w:rPr>
        <w:t xml:space="preserve"> jsou předmětem dodávky</w:t>
      </w:r>
      <w:r w:rsidR="00550218" w:rsidRPr="00E6376E">
        <w:rPr>
          <w:lang w:val="cs-CZ"/>
        </w:rPr>
        <w:t xml:space="preserve"> SW platformy dle </w:t>
      </w:r>
      <w:proofErr w:type="gramStart"/>
      <w:r w:rsidRPr="00E6376E">
        <w:rPr>
          <w:lang w:val="cs-CZ"/>
        </w:rPr>
        <w:t xml:space="preserve">odst. </w:t>
      </w:r>
      <w:r w:rsidRPr="00E6376E">
        <w:rPr>
          <w:lang w:val="cs-CZ"/>
        </w:rPr>
        <w:fldChar w:fldCharType="begin"/>
      </w:r>
      <w:r w:rsidRPr="00E6376E">
        <w:rPr>
          <w:lang w:val="cs-CZ"/>
        </w:rPr>
        <w:instrText xml:space="preserve"> REF _Ref466218920 \r \h  \* MERGEFORMAT </w:instrText>
      </w:r>
      <w:r w:rsidRPr="00E6376E">
        <w:rPr>
          <w:lang w:val="cs-CZ"/>
        </w:rPr>
      </w:r>
      <w:r w:rsidRPr="00E6376E">
        <w:rPr>
          <w:lang w:val="cs-CZ"/>
        </w:rPr>
        <w:fldChar w:fldCharType="separate"/>
      </w:r>
      <w:r w:rsidR="00150DE6">
        <w:rPr>
          <w:lang w:val="cs-CZ"/>
        </w:rPr>
        <w:t>7.4</w:t>
      </w:r>
      <w:r w:rsidRPr="00E6376E">
        <w:rPr>
          <w:lang w:val="cs-CZ"/>
        </w:rPr>
        <w:fldChar w:fldCharType="end"/>
      </w:r>
      <w:r w:rsidR="00550218" w:rsidRPr="00E6376E">
        <w:rPr>
          <w:lang w:val="cs-CZ"/>
        </w:rPr>
        <w:t xml:space="preserve"> této</w:t>
      </w:r>
      <w:proofErr w:type="gramEnd"/>
      <w:r w:rsidR="00550218" w:rsidRPr="00E6376E">
        <w:rPr>
          <w:lang w:val="cs-CZ"/>
        </w:rPr>
        <w:t xml:space="preserve"> Smlouvy</w:t>
      </w:r>
      <w:r w:rsidRPr="00E6376E">
        <w:rPr>
          <w:lang w:val="cs-CZ"/>
        </w:rPr>
        <w:t>.</w:t>
      </w:r>
    </w:p>
    <w:p w:rsidR="00AB668E" w:rsidRPr="007069BD" w:rsidRDefault="00AB668E" w:rsidP="00AB10DE">
      <w:pPr>
        <w:pStyle w:val="Textlnkuslovan"/>
        <w:numPr>
          <w:ilvl w:val="2"/>
          <w:numId w:val="1"/>
        </w:numPr>
      </w:pPr>
      <w:r w:rsidRPr="007069BD">
        <w:rPr>
          <w:lang w:val="cs-CZ"/>
        </w:rPr>
        <w:t>Pro potřeby testování s reálnými daty Zhotovitel provede jednorázovou migraci dat z IS SEKM 2 a z evidencí disponibil</w:t>
      </w:r>
      <w:r w:rsidR="00550218">
        <w:rPr>
          <w:lang w:val="cs-CZ"/>
        </w:rPr>
        <w:t>ních indicií do Prototypu, a to </w:t>
      </w:r>
      <w:r w:rsidRPr="007069BD">
        <w:rPr>
          <w:lang w:val="cs-CZ"/>
        </w:rPr>
        <w:t>nejpozději do deseti (10) pracovních dní od předání Prototypu IS SEKM 3.</w:t>
      </w:r>
    </w:p>
    <w:p w:rsidR="00E412BB" w:rsidRDefault="00E412BB" w:rsidP="00AB10DE">
      <w:pPr>
        <w:pStyle w:val="Textlnkuslovan"/>
        <w:numPr>
          <w:ilvl w:val="2"/>
          <w:numId w:val="1"/>
        </w:numPr>
      </w:pPr>
      <w:r>
        <w:t>Sjednává se, že Objednatel je oprávněn</w:t>
      </w:r>
      <w:r w:rsidR="00CD29C9">
        <w:t xml:space="preserve"> Prototyp</w:t>
      </w:r>
      <w:r w:rsidR="00550218">
        <w:t xml:space="preserve"> testovat, přičemž je</w:t>
      </w:r>
      <w:r w:rsidR="00550218">
        <w:rPr>
          <w:lang w:val="cs-CZ"/>
        </w:rPr>
        <w:t> </w:t>
      </w:r>
      <w:r>
        <w:t xml:space="preserve">Prototyp předáván Objednateli k testování ve stavu, kdy byl </w:t>
      </w:r>
      <w:r w:rsidR="00550218">
        <w:rPr>
          <w:lang w:val="cs-CZ"/>
        </w:rPr>
        <w:t>Zhotovitelem</w:t>
      </w:r>
      <w:r>
        <w:t xml:space="preserve"> úspěšně ověřen v testech funkcionalit, spolehlivosti a výkonnosti.</w:t>
      </w:r>
    </w:p>
    <w:p w:rsidR="00E412BB" w:rsidRDefault="00E412BB" w:rsidP="00AB10DE">
      <w:pPr>
        <w:pStyle w:val="Textlnkuslovan"/>
        <w:numPr>
          <w:ilvl w:val="2"/>
          <w:numId w:val="1"/>
        </w:numPr>
      </w:pPr>
      <w:r>
        <w:t>Objednatel je povinen provést pouze akceptační testování</w:t>
      </w:r>
      <w:r w:rsidR="00CD29C9">
        <w:rPr>
          <w:lang w:val="cs-CZ"/>
        </w:rPr>
        <w:t>,</w:t>
      </w:r>
      <w:r>
        <w:t xml:space="preserve"> popř. dohodnuté testy </w:t>
      </w:r>
      <w:r w:rsidR="00AB668E">
        <w:rPr>
          <w:lang w:val="cs-CZ"/>
        </w:rPr>
        <w:t>Prototypu</w:t>
      </w:r>
      <w:r>
        <w:t xml:space="preserve"> za účelem posouzení funkcionalit nebo např. grafického rozhraní uživatelů</w:t>
      </w:r>
      <w:r w:rsidR="00AB668E">
        <w:rPr>
          <w:lang w:val="cs-CZ"/>
        </w:rPr>
        <w:t>.</w:t>
      </w:r>
      <w:r>
        <w:t xml:space="preserve"> Objednatel není zavázán k provádění funkčních, výkonnostních nebo bezpečnostních testů ani k provádění dalších testů za</w:t>
      </w:r>
      <w:r w:rsidR="0060197D">
        <w:rPr>
          <w:lang w:val="cs-CZ"/>
        </w:rPr>
        <w:t> </w:t>
      </w:r>
      <w:r>
        <w:t xml:space="preserve">účelem vývoje </w:t>
      </w:r>
      <w:r w:rsidR="004D6D89">
        <w:rPr>
          <w:lang w:val="cs-CZ"/>
        </w:rPr>
        <w:t xml:space="preserve">dalších </w:t>
      </w:r>
      <w:r w:rsidR="004D6D89" w:rsidRPr="00DC3FBD">
        <w:rPr>
          <w:lang w:val="cs-CZ"/>
        </w:rPr>
        <w:t>p</w:t>
      </w:r>
      <w:r w:rsidRPr="007069BD">
        <w:rPr>
          <w:lang w:val="cs-CZ"/>
        </w:rPr>
        <w:t>rototypů</w:t>
      </w:r>
      <w:r>
        <w:t xml:space="preserve"> </w:t>
      </w:r>
      <w:r w:rsidR="004D6D89">
        <w:rPr>
          <w:lang w:val="cs-CZ"/>
        </w:rPr>
        <w:t>IS SEKM 3</w:t>
      </w:r>
      <w:r>
        <w:t xml:space="preserve"> nebo komplexní kontroly </w:t>
      </w:r>
      <w:r>
        <w:lastRenderedPageBreak/>
        <w:t xml:space="preserve">kvality </w:t>
      </w:r>
      <w:r w:rsidR="004D6D89">
        <w:rPr>
          <w:lang w:val="cs-CZ"/>
        </w:rPr>
        <w:t>IS SEKM 3</w:t>
      </w:r>
      <w:r>
        <w:t>. Tyto te</w:t>
      </w:r>
      <w:r w:rsidR="00C9089F">
        <w:t xml:space="preserve">sty je povinen provést </w:t>
      </w:r>
      <w:r w:rsidR="00C9089F">
        <w:rPr>
          <w:lang w:val="cs-CZ"/>
        </w:rPr>
        <w:t>Zhotovitel</w:t>
      </w:r>
      <w:r>
        <w:t xml:space="preserve"> a prezentovat Objednateli jejich výsledky.</w:t>
      </w:r>
    </w:p>
    <w:p w:rsidR="00E412BB" w:rsidRDefault="00E412BB" w:rsidP="00AB10DE">
      <w:pPr>
        <w:pStyle w:val="Textlnkuslovan"/>
        <w:numPr>
          <w:ilvl w:val="2"/>
          <w:numId w:val="1"/>
        </w:numPr>
      </w:pPr>
      <w:r>
        <w:t xml:space="preserve">Objednatel je, na základě provedeného testování, oprávněn po dodání </w:t>
      </w:r>
      <w:r w:rsidR="00AB668E">
        <w:rPr>
          <w:lang w:val="cs-CZ"/>
        </w:rPr>
        <w:t>Prototypu</w:t>
      </w:r>
      <w:r>
        <w:t xml:space="preserve"> podat </w:t>
      </w:r>
      <w:r w:rsidR="00346939" w:rsidRPr="00DC3FBD">
        <w:rPr>
          <w:lang w:val="cs-CZ"/>
        </w:rPr>
        <w:t>Zhotovi</w:t>
      </w:r>
      <w:r w:rsidRPr="007069BD">
        <w:rPr>
          <w:lang w:val="cs-CZ"/>
        </w:rPr>
        <w:t>teli</w:t>
      </w:r>
      <w:r>
        <w:t xml:space="preserve"> v písemné formě </w:t>
      </w:r>
      <w:r w:rsidR="00346939" w:rsidRPr="00DC3FBD">
        <w:rPr>
          <w:lang w:val="cs-CZ"/>
        </w:rPr>
        <w:t>p</w:t>
      </w:r>
      <w:r w:rsidRPr="007069BD">
        <w:rPr>
          <w:lang w:val="cs-CZ"/>
        </w:rPr>
        <w:t>řipomínky</w:t>
      </w:r>
      <w:r>
        <w:t>.</w:t>
      </w:r>
    </w:p>
    <w:p w:rsidR="00FB29D4" w:rsidRPr="00272098" w:rsidRDefault="00FB29D4" w:rsidP="00AB10DE">
      <w:pPr>
        <w:pStyle w:val="Textlnkuslovan"/>
        <w:numPr>
          <w:ilvl w:val="2"/>
          <w:numId w:val="1"/>
        </w:numPr>
      </w:pPr>
      <w:bookmarkStart w:id="61" w:name="_Ref196135071"/>
      <w:bookmarkStart w:id="62" w:name="_Ref198358270"/>
      <w:bookmarkEnd w:id="60"/>
      <w:r>
        <w:t>N</w:t>
      </w:r>
      <w:r w:rsidRPr="00272098">
        <w:t>estanoví</w:t>
      </w:r>
      <w:r w:rsidR="002144A2">
        <w:rPr>
          <w:lang w:val="cs-CZ"/>
        </w:rPr>
        <w:t>-li</w:t>
      </w:r>
      <w:r w:rsidRPr="00272098">
        <w:t xml:space="preserve"> tato Smlouva </w:t>
      </w:r>
      <w:r>
        <w:t xml:space="preserve">nebo dohoda Objednatele a Zhotovitele </w:t>
      </w:r>
      <w:r w:rsidRPr="00272098">
        <w:t>jinak, bude akceptace</w:t>
      </w:r>
      <w:r>
        <w:t xml:space="preserve"> </w:t>
      </w:r>
      <w:r w:rsidR="00E50970">
        <w:rPr>
          <w:lang w:val="cs-CZ"/>
        </w:rPr>
        <w:t>IS SEKM 3</w:t>
      </w:r>
      <w:r w:rsidR="005F17EC">
        <w:rPr>
          <w:lang w:val="cs-CZ"/>
        </w:rPr>
        <w:t xml:space="preserve"> </w:t>
      </w:r>
      <w:r w:rsidRPr="00272098">
        <w:t>provedena v souladu s akceptační procedurou.</w:t>
      </w:r>
    </w:p>
    <w:p w:rsidR="00FB29D4" w:rsidRPr="00272098" w:rsidRDefault="001C4687" w:rsidP="00AB10DE">
      <w:pPr>
        <w:pStyle w:val="Textlnkuslovan"/>
        <w:numPr>
          <w:ilvl w:val="2"/>
          <w:numId w:val="1"/>
        </w:numPr>
      </w:pPr>
      <w:r>
        <w:t xml:space="preserve">Akceptační procedura </w:t>
      </w:r>
      <w:r w:rsidRPr="002144A2">
        <w:t>proběhne v</w:t>
      </w:r>
      <w:r w:rsidR="002144A2" w:rsidRPr="002144A2">
        <w:rPr>
          <w:lang w:val="cs-CZ"/>
        </w:rPr>
        <w:t xml:space="preserve"> </w:t>
      </w:r>
      <w:r w:rsidRPr="002144A2">
        <w:t xml:space="preserve">termínu, který umožní, aby </w:t>
      </w:r>
      <w:r w:rsidR="00E50970" w:rsidRPr="002144A2">
        <w:rPr>
          <w:lang w:val="cs-CZ"/>
        </w:rPr>
        <w:t>IS</w:t>
      </w:r>
      <w:r w:rsidR="001F214E" w:rsidRPr="002144A2">
        <w:rPr>
          <w:lang w:val="cs-CZ"/>
        </w:rPr>
        <w:t xml:space="preserve"> </w:t>
      </w:r>
      <w:r w:rsidR="002144A2" w:rsidRPr="002144A2">
        <w:rPr>
          <w:lang w:val="cs-CZ"/>
        </w:rPr>
        <w:t xml:space="preserve">SEKM </w:t>
      </w:r>
      <w:r w:rsidR="005F17EC" w:rsidRPr="002144A2">
        <w:rPr>
          <w:lang w:val="cs-CZ"/>
        </w:rPr>
        <w:t>3</w:t>
      </w:r>
      <w:r w:rsidR="002144A2" w:rsidRPr="002144A2">
        <w:rPr>
          <w:lang w:val="cs-CZ"/>
        </w:rPr>
        <w:t> </w:t>
      </w:r>
      <w:r w:rsidR="002144A2" w:rsidRPr="002144A2">
        <w:t>byl</w:t>
      </w:r>
      <w:r w:rsidR="002144A2" w:rsidRPr="002144A2">
        <w:rPr>
          <w:lang w:val="cs-CZ"/>
        </w:rPr>
        <w:t> </w:t>
      </w:r>
      <w:r w:rsidR="00A4423D" w:rsidRPr="002144A2">
        <w:t xml:space="preserve">akceptován, </w:t>
      </w:r>
      <w:r w:rsidRPr="002144A2">
        <w:t>předán a Objednatelem převzat</w:t>
      </w:r>
      <w:r w:rsidR="00FB29D4" w:rsidRPr="002144A2">
        <w:t xml:space="preserve"> v termínu uvedeném</w:t>
      </w:r>
      <w:r w:rsidRPr="002144A2">
        <w:t xml:space="preserve"> v této Smlouvě</w:t>
      </w:r>
      <w:r w:rsidR="00A32C28" w:rsidRPr="002144A2">
        <w:rPr>
          <w:lang w:val="cs-CZ"/>
        </w:rPr>
        <w:t>, tj. k termínu ukončení 3. milníku harmonogramu plnění Vytvoření díla dle přílohy č. 4</w:t>
      </w:r>
      <w:r w:rsidR="002144A2" w:rsidRPr="002144A2">
        <w:rPr>
          <w:lang w:val="cs-CZ"/>
        </w:rPr>
        <w:t xml:space="preserve"> Smlouvy</w:t>
      </w:r>
      <w:r w:rsidR="00A32C28">
        <w:rPr>
          <w:lang w:val="cs-CZ"/>
        </w:rPr>
        <w:t>.</w:t>
      </w:r>
      <w:bookmarkEnd w:id="61"/>
      <w:bookmarkEnd w:id="62"/>
    </w:p>
    <w:p w:rsidR="00FB29D4" w:rsidRPr="00272098" w:rsidRDefault="00FB29D4" w:rsidP="00AB10DE">
      <w:pPr>
        <w:pStyle w:val="Textlnkuslovan"/>
        <w:numPr>
          <w:ilvl w:val="2"/>
          <w:numId w:val="1"/>
        </w:numPr>
      </w:pPr>
      <w:bookmarkStart w:id="63" w:name="_Ref212887975"/>
      <w:r w:rsidRPr="00272098">
        <w:t xml:space="preserve">Akceptační procedura zahrnuje ověření řádného provedení </w:t>
      </w:r>
      <w:r w:rsidR="00E50970">
        <w:rPr>
          <w:lang w:val="cs-CZ"/>
        </w:rPr>
        <w:t xml:space="preserve">IS </w:t>
      </w:r>
      <w:r w:rsidR="002A5FB8">
        <w:rPr>
          <w:lang w:val="cs-CZ"/>
        </w:rPr>
        <w:t>SEKM</w:t>
      </w:r>
      <w:r w:rsidR="002144A2">
        <w:rPr>
          <w:lang w:val="cs-CZ"/>
        </w:rPr>
        <w:t xml:space="preserve"> </w:t>
      </w:r>
      <w:r w:rsidR="00E50970">
        <w:rPr>
          <w:lang w:val="cs-CZ"/>
        </w:rPr>
        <w:t>3</w:t>
      </w:r>
      <w:r w:rsidR="002144A2">
        <w:rPr>
          <w:lang w:val="cs-CZ"/>
        </w:rPr>
        <w:t> </w:t>
      </w:r>
      <w:r w:rsidRPr="00272098">
        <w:t>porovnáním je</w:t>
      </w:r>
      <w:r>
        <w:t>ho</w:t>
      </w:r>
      <w:r w:rsidRPr="00272098">
        <w:t xml:space="preserve"> skutečných vlastností s je</w:t>
      </w:r>
      <w:r>
        <w:t>ho</w:t>
      </w:r>
      <w:r w:rsidRPr="00272098">
        <w:t xml:space="preserve"> specifikací stanoven</w:t>
      </w:r>
      <w:r w:rsidR="006F65B9">
        <w:t>ou v</w:t>
      </w:r>
      <w:r w:rsidR="002144A2">
        <w:rPr>
          <w:lang w:val="cs-CZ"/>
        </w:rPr>
        <w:t> </w:t>
      </w:r>
      <w:r w:rsidRPr="00272098">
        <w:t>t</w:t>
      </w:r>
      <w:r>
        <w:t>é</w:t>
      </w:r>
      <w:r w:rsidRPr="00272098">
        <w:t>to Smlouv</w:t>
      </w:r>
      <w:r w:rsidR="006F65B9">
        <w:t>ě</w:t>
      </w:r>
      <w:r w:rsidR="003B707E">
        <w:t xml:space="preserve"> a </w:t>
      </w:r>
      <w:r w:rsidR="00855C1C">
        <w:t>Detailní specifikac</w:t>
      </w:r>
      <w:r w:rsidR="00AB668E">
        <w:rPr>
          <w:lang w:val="cs-CZ"/>
        </w:rPr>
        <w:t>í</w:t>
      </w:r>
      <w:r w:rsidRPr="00272098">
        <w:t>.</w:t>
      </w:r>
      <w:bookmarkEnd w:id="63"/>
      <w:r>
        <w:rPr>
          <w:lang w:eastAsia="en-US"/>
        </w:rPr>
        <w:t xml:space="preserve"> </w:t>
      </w:r>
      <w:r w:rsidR="00CB7FA0">
        <w:rPr>
          <w:lang w:eastAsia="en-US"/>
        </w:rPr>
        <w:t>P</w:t>
      </w:r>
      <w:r>
        <w:rPr>
          <w:lang w:eastAsia="en-US"/>
        </w:rPr>
        <w:t>odmínkou pro provedení akceptační procedury předání příslušného počít</w:t>
      </w:r>
      <w:r w:rsidR="002144A2">
        <w:rPr>
          <w:lang w:eastAsia="en-US"/>
        </w:rPr>
        <w:t>ačového programu Objednateli ve</w:t>
      </w:r>
      <w:r w:rsidR="002144A2">
        <w:rPr>
          <w:lang w:val="cs-CZ" w:eastAsia="en-US"/>
        </w:rPr>
        <w:t> </w:t>
      </w:r>
      <w:r>
        <w:rPr>
          <w:lang w:eastAsia="en-US"/>
        </w:rPr>
        <w:t>zdrojovém i strojovém kódu</w:t>
      </w:r>
      <w:r w:rsidR="00AB668E">
        <w:rPr>
          <w:lang w:val="cs-CZ" w:eastAsia="en-US"/>
        </w:rPr>
        <w:t xml:space="preserve"> po vypořádání připomínek z testování</w:t>
      </w:r>
      <w:r>
        <w:rPr>
          <w:lang w:eastAsia="en-US"/>
        </w:rPr>
        <w:t>.</w:t>
      </w:r>
    </w:p>
    <w:p w:rsidR="00FB29D4" w:rsidRPr="00272098" w:rsidRDefault="00FB29D4" w:rsidP="00AB10DE">
      <w:pPr>
        <w:pStyle w:val="Textlnkuslovan"/>
        <w:numPr>
          <w:ilvl w:val="2"/>
          <w:numId w:val="1"/>
        </w:numPr>
      </w:pPr>
      <w:r w:rsidRPr="00272098">
        <w:t>Akceptační procedura bude zahrnovat akceptační testy, které budou probíhat na základě specifikace akceptačních testů</w:t>
      </w:r>
      <w:r>
        <w:t xml:space="preserve">, která </w:t>
      </w:r>
      <w:r w:rsidR="006F65B9">
        <w:t>bude</w:t>
      </w:r>
      <w:r>
        <w:t xml:space="preserve"> stanovena </w:t>
      </w:r>
      <w:r w:rsidR="006F65B9">
        <w:t>v </w:t>
      </w:r>
      <w:r w:rsidR="00855C1C">
        <w:t>Detailní specifikaci</w:t>
      </w:r>
      <w:r w:rsidR="006F65B9">
        <w:t>, nedohodnou-li se smluvní strany jinak</w:t>
      </w:r>
      <w:r w:rsidRPr="00272098">
        <w:t>. Nedohodnou-li se smluvní strany jinak, přípravu scénářů, příkladů a dat na akceptační test</w:t>
      </w:r>
      <w:r w:rsidR="003B707E">
        <w:t>y</w:t>
      </w:r>
      <w:r w:rsidRPr="00272098">
        <w:t xml:space="preserve"> zajistí Zhotovitel za nezbytné součinnosti</w:t>
      </w:r>
      <w:r w:rsidR="002144A2">
        <w:t xml:space="preserve"> Objednatele, a to s ohledem na</w:t>
      </w:r>
      <w:r w:rsidR="002144A2">
        <w:rPr>
          <w:lang w:val="cs-CZ"/>
        </w:rPr>
        <w:t> </w:t>
      </w:r>
      <w:r w:rsidRPr="00272098">
        <w:t xml:space="preserve">účel akceptační procedury </w:t>
      </w:r>
      <w:r w:rsidRPr="00AC7939">
        <w:t xml:space="preserve">dle odst. </w:t>
      </w:r>
      <w:r w:rsidR="00142C34" w:rsidRPr="00AC7939">
        <w:fldChar w:fldCharType="begin"/>
      </w:r>
      <w:r w:rsidR="00254A1D" w:rsidRPr="00AC7939">
        <w:instrText xml:space="preserve"> REF _Ref212887975 \r \h  \* MERGEFORMAT </w:instrText>
      </w:r>
      <w:r w:rsidR="00142C34" w:rsidRPr="00AC7939">
        <w:fldChar w:fldCharType="separate"/>
      </w:r>
      <w:r w:rsidR="00150DE6">
        <w:t>7.6.10</w:t>
      </w:r>
      <w:r w:rsidR="00142C34" w:rsidRPr="00AC7939">
        <w:fldChar w:fldCharType="end"/>
      </w:r>
      <w:r w:rsidR="00166ED3" w:rsidRPr="00AC7939">
        <w:rPr>
          <w:lang w:val="cs-CZ"/>
        </w:rPr>
        <w:t xml:space="preserve"> Smlouvy</w:t>
      </w:r>
      <w:r w:rsidRPr="00272098">
        <w:t>.</w:t>
      </w:r>
      <w:r w:rsidR="00E763D1">
        <w:rPr>
          <w:lang w:val="cs-CZ"/>
        </w:rPr>
        <w:t xml:space="preserve"> </w:t>
      </w:r>
      <w:r w:rsidR="00D2529F">
        <w:rPr>
          <w:lang w:val="cs-CZ"/>
        </w:rPr>
        <w:t xml:space="preserve">Akceptační scénáře budou vycházet zejména z </w:t>
      </w:r>
      <w:r w:rsidR="00166ED3">
        <w:t>rozšířené</w:t>
      </w:r>
      <w:r w:rsidR="00166ED3">
        <w:rPr>
          <w:lang w:val="cs-CZ"/>
        </w:rPr>
        <w:t>ho</w:t>
      </w:r>
      <w:r w:rsidR="00E763D1" w:rsidRPr="00E763D1">
        <w:t xml:space="preserve"> katalogu požadavků</w:t>
      </w:r>
      <w:r w:rsidR="00D2529F">
        <w:rPr>
          <w:lang w:val="cs-CZ"/>
        </w:rPr>
        <w:t xml:space="preserve"> a případů užití</w:t>
      </w:r>
      <w:r w:rsidR="00E763D1" w:rsidRPr="00E763D1">
        <w:t>, kter</w:t>
      </w:r>
      <w:r w:rsidR="00D2529F">
        <w:rPr>
          <w:lang w:val="cs-CZ"/>
        </w:rPr>
        <w:t>é</w:t>
      </w:r>
      <w:r w:rsidR="00E763D1" w:rsidRPr="00E763D1">
        <w:t xml:space="preserve"> </w:t>
      </w:r>
      <w:r w:rsidR="00D2529F">
        <w:rPr>
          <w:lang w:val="cs-CZ"/>
        </w:rPr>
        <w:t>byly dodány v rámci předávání Detailní specifikace a dále</w:t>
      </w:r>
      <w:r w:rsidR="00AB668E">
        <w:rPr>
          <w:lang w:val="cs-CZ"/>
        </w:rPr>
        <w:t xml:space="preserve"> </w:t>
      </w:r>
      <w:r w:rsidR="002A5FB8">
        <w:rPr>
          <w:lang w:val="cs-CZ"/>
        </w:rPr>
        <w:t xml:space="preserve">z </w:t>
      </w:r>
      <w:r w:rsidR="00AB668E">
        <w:rPr>
          <w:lang w:val="cs-CZ"/>
        </w:rPr>
        <w:t xml:space="preserve">ověření nároků kladených na IS SEKM 3, které </w:t>
      </w:r>
      <w:r w:rsidR="00AB668E" w:rsidRPr="00166ED3">
        <w:rPr>
          <w:lang w:val="cs-CZ"/>
        </w:rPr>
        <w:t>vychází z</w:t>
      </w:r>
      <w:r w:rsidR="00D2529F" w:rsidRPr="00166ED3">
        <w:rPr>
          <w:lang w:val="cs-CZ"/>
        </w:rPr>
        <w:t xml:space="preserve"> příloh č. 1, </w:t>
      </w:r>
      <w:r w:rsidR="00166ED3" w:rsidRPr="00166ED3">
        <w:rPr>
          <w:lang w:val="cs-CZ"/>
        </w:rPr>
        <w:t>7 a</w:t>
      </w:r>
      <w:r w:rsidR="00D2529F" w:rsidRPr="00166ED3">
        <w:rPr>
          <w:lang w:val="cs-CZ"/>
        </w:rPr>
        <w:t xml:space="preserve"> 8 Smlouvy</w:t>
      </w:r>
      <w:r w:rsidR="00D2529F">
        <w:rPr>
          <w:lang w:val="cs-CZ"/>
        </w:rPr>
        <w:t>.</w:t>
      </w:r>
    </w:p>
    <w:p w:rsidR="00E763D1" w:rsidRDefault="00FB29D4" w:rsidP="00AB10DE">
      <w:pPr>
        <w:pStyle w:val="Textlnkuslovan"/>
        <w:numPr>
          <w:ilvl w:val="2"/>
          <w:numId w:val="1"/>
        </w:numPr>
      </w:pPr>
      <w:bookmarkStart w:id="64" w:name="_Ref195929845"/>
      <w:r w:rsidRPr="00272098">
        <w:t>Zhotovitel bez zbytečného odkladu pí</w:t>
      </w:r>
      <w:r w:rsidR="00166ED3">
        <w:t>semně informuje Objednatele, že</w:t>
      </w:r>
      <w:r w:rsidR="00166ED3">
        <w:rPr>
          <w:lang w:val="cs-CZ"/>
        </w:rPr>
        <w:t> </w:t>
      </w:r>
      <w:r w:rsidR="00E50970" w:rsidRPr="00166ED3">
        <w:rPr>
          <w:lang w:val="cs-CZ"/>
        </w:rPr>
        <w:t>IS</w:t>
      </w:r>
      <w:r w:rsidR="00166ED3" w:rsidRPr="00166ED3">
        <w:rPr>
          <w:lang w:val="cs-CZ"/>
        </w:rPr>
        <w:t> </w:t>
      </w:r>
      <w:r w:rsidR="005F17EC" w:rsidRPr="00166ED3">
        <w:rPr>
          <w:lang w:val="cs-CZ"/>
        </w:rPr>
        <w:t>SEKM 3</w:t>
      </w:r>
      <w:r w:rsidRPr="00166ED3">
        <w:t xml:space="preserve"> </w:t>
      </w:r>
      <w:r w:rsidR="00CB7FA0" w:rsidRPr="00166ED3">
        <w:t xml:space="preserve">byl nasazen </w:t>
      </w:r>
      <w:r w:rsidR="00E763D1" w:rsidRPr="00166ED3">
        <w:rPr>
          <w:lang w:val="cs-CZ"/>
        </w:rPr>
        <w:t>do</w:t>
      </w:r>
      <w:r w:rsidR="00E763D1" w:rsidRPr="00166ED3">
        <w:t xml:space="preserve"> </w:t>
      </w:r>
      <w:r w:rsidRPr="00166ED3">
        <w:t>testovací</w:t>
      </w:r>
      <w:r w:rsidR="00CB7FA0" w:rsidRPr="00166ED3">
        <w:t>ho</w:t>
      </w:r>
      <w:r w:rsidRPr="00166ED3">
        <w:t xml:space="preserve"> prostředí </w:t>
      </w:r>
      <w:r w:rsidR="00E763D1" w:rsidRPr="00166ED3">
        <w:rPr>
          <w:lang w:val="cs-CZ"/>
        </w:rPr>
        <w:t xml:space="preserve">ve verzi zohledňující vypořádání všech připomínek Objednatele </w:t>
      </w:r>
      <w:r w:rsidRPr="00166ED3">
        <w:t xml:space="preserve">a </w:t>
      </w:r>
      <w:r w:rsidR="003B707E" w:rsidRPr="00166ED3">
        <w:t>k</w:t>
      </w:r>
      <w:r w:rsidRPr="00166ED3">
        <w:t>dy</w:t>
      </w:r>
      <w:r w:rsidR="003B707E" w:rsidRPr="00166ED3">
        <w:t xml:space="preserve"> bude</w:t>
      </w:r>
      <w:r w:rsidRPr="00166ED3">
        <w:t xml:space="preserve"> možno provést akceptační test</w:t>
      </w:r>
      <w:r w:rsidR="00CB7FA0" w:rsidRPr="00166ED3">
        <w:t>y</w:t>
      </w:r>
      <w:r w:rsidRPr="00166ED3">
        <w:t>. Objednatel</w:t>
      </w:r>
      <w:r w:rsidRPr="00272098">
        <w:t xml:space="preserve"> následně sdělí Zhoto</w:t>
      </w:r>
      <w:r w:rsidR="00CB7FA0">
        <w:t>viteli termín, kdy je možné dané</w:t>
      </w:r>
      <w:r w:rsidRPr="00272098">
        <w:t xml:space="preserve"> test</w:t>
      </w:r>
      <w:r w:rsidR="00CB7FA0">
        <w:t>y</w:t>
      </w:r>
      <w:r w:rsidRPr="00272098">
        <w:t xml:space="preserve"> vykonat, ne však dříve než </w:t>
      </w:r>
      <w:r>
        <w:t>tři (</w:t>
      </w:r>
      <w:r w:rsidRPr="00272098">
        <w:t>3</w:t>
      </w:r>
      <w:r>
        <w:t>)</w:t>
      </w:r>
      <w:r w:rsidRPr="00272098">
        <w:t xml:space="preserve"> pracovní dny od sdělení Zhotovitele. Zhotovitel je povin</w:t>
      </w:r>
      <w:r>
        <w:t>e</w:t>
      </w:r>
      <w:r w:rsidRPr="00272098">
        <w:t>n Objednatelem navrhnutý termín akceptovat</w:t>
      </w:r>
      <w:r>
        <w:t xml:space="preserve"> a provést</w:t>
      </w:r>
      <w:r w:rsidRPr="00272098">
        <w:t xml:space="preserve"> </w:t>
      </w:r>
      <w:r>
        <w:t>a</w:t>
      </w:r>
      <w:r w:rsidRPr="00272098">
        <w:t>kceptační testy vžd</w:t>
      </w:r>
      <w:r w:rsidR="00166ED3">
        <w:t>y v sídle Objednatele. Pokud se</w:t>
      </w:r>
      <w:r w:rsidR="00166ED3">
        <w:rPr>
          <w:lang w:val="cs-CZ"/>
        </w:rPr>
        <w:t> </w:t>
      </w:r>
      <w:r w:rsidRPr="00272098">
        <w:t>Objednatel nedostaví, nelze akceptačn</w:t>
      </w:r>
      <w:r w:rsidR="00166ED3">
        <w:t>í testy provést a Objednatel je</w:t>
      </w:r>
      <w:r w:rsidR="00166ED3">
        <w:rPr>
          <w:lang w:val="cs-CZ"/>
        </w:rPr>
        <w:t> </w:t>
      </w:r>
      <w:r w:rsidRPr="00272098">
        <w:t>v takovém případě v prodlení s poskytnutím součinnosti dle této Smlouvy.</w:t>
      </w:r>
    </w:p>
    <w:p w:rsidR="00FB29D4" w:rsidRPr="00272098" w:rsidRDefault="00BC58BC" w:rsidP="00B33CDB">
      <w:pPr>
        <w:pStyle w:val="Textlnkuslovan"/>
        <w:numPr>
          <w:ilvl w:val="2"/>
          <w:numId w:val="1"/>
        </w:numPr>
      </w:pPr>
      <w:r w:rsidRPr="00272098">
        <w:t>O</w:t>
      </w:r>
      <w:r>
        <w:rPr>
          <w:lang w:val="cs-CZ"/>
        </w:rPr>
        <w:t> </w:t>
      </w:r>
      <w:r w:rsidR="00FB29D4" w:rsidRPr="00272098">
        <w:t>průběhu akceptačních testů vyhotoví Zhotovitel písemný záznam, v němž zejména uvede, zda testy prokázaly chyby. Objednateli budou poskytnuty originály veškerých dokumentů vypracovaných v souvislosti s provedením akceptačních testů.</w:t>
      </w:r>
      <w:bookmarkEnd w:id="64"/>
      <w:r w:rsidR="00FB29D4" w:rsidRPr="00272098">
        <w:t xml:space="preserve"> Objednatel má právo se k průběhu a výsledku akceptačních testů písemně vyjádřit, a to ve l</w:t>
      </w:r>
      <w:r w:rsidR="00166ED3">
        <w:t>hůtě pěti (5) pracovních dnů</w:t>
      </w:r>
      <w:r w:rsidR="00166ED3">
        <w:rPr>
          <w:lang w:val="cs-CZ"/>
        </w:rPr>
        <w:t> </w:t>
      </w:r>
      <w:r w:rsidR="00166ED3">
        <w:t>od</w:t>
      </w:r>
      <w:r w:rsidR="00166ED3">
        <w:rPr>
          <w:lang w:val="cs-CZ"/>
        </w:rPr>
        <w:t> </w:t>
      </w:r>
      <w:r w:rsidR="00FB29D4" w:rsidRPr="00272098">
        <w:t>jejich vykonání.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bookmarkStart w:id="65" w:name="_Ref195949411"/>
      <w:bookmarkStart w:id="66" w:name="_Ref195956270"/>
      <w:bookmarkStart w:id="67" w:name="_Ref311706832"/>
      <w:r w:rsidRPr="00272098">
        <w:t xml:space="preserve">Jestliže </w:t>
      </w:r>
      <w:r w:rsidR="00E50970" w:rsidRPr="00166ED3">
        <w:rPr>
          <w:lang w:val="cs-CZ"/>
        </w:rPr>
        <w:t>IS</w:t>
      </w:r>
      <w:r w:rsidR="001F214E" w:rsidRPr="00166ED3">
        <w:rPr>
          <w:lang w:val="cs-CZ"/>
        </w:rPr>
        <w:t xml:space="preserve"> </w:t>
      </w:r>
      <w:r w:rsidR="005F17EC" w:rsidRPr="00166ED3">
        <w:rPr>
          <w:lang w:val="cs-CZ"/>
        </w:rPr>
        <w:t>SEKM 3</w:t>
      </w:r>
      <w:r w:rsidRPr="00166ED3">
        <w:t xml:space="preserve"> splní</w:t>
      </w:r>
      <w:r w:rsidRPr="00272098">
        <w:t xml:space="preserve"> akceptační kritéria akceptačních testů, </w:t>
      </w:r>
      <w:r w:rsidR="00166ED3">
        <w:rPr>
          <w:lang w:val="cs-CZ"/>
        </w:rPr>
        <w:t xml:space="preserve">smluvní </w:t>
      </w:r>
      <w:r w:rsidR="00166ED3">
        <w:t>strany se</w:t>
      </w:r>
      <w:r w:rsidR="00166ED3">
        <w:rPr>
          <w:lang w:val="cs-CZ"/>
        </w:rPr>
        <w:t> </w:t>
      </w:r>
      <w:r w:rsidR="009E7D59">
        <w:t>zavazují o tomto</w:t>
      </w:r>
      <w:r w:rsidRPr="00272098">
        <w:t xml:space="preserve"> sepsat </w:t>
      </w:r>
      <w:r>
        <w:t>akceptační</w:t>
      </w:r>
      <w:r w:rsidRPr="00272098">
        <w:t xml:space="preserve"> protokol</w:t>
      </w:r>
      <w:bookmarkEnd w:id="65"/>
      <w:bookmarkEnd w:id="66"/>
      <w:r w:rsidRPr="00272098">
        <w:t>.</w:t>
      </w:r>
      <w:bookmarkEnd w:id="67"/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bookmarkStart w:id="68" w:name="_Ref311706864"/>
      <w:r w:rsidRPr="00272098">
        <w:t xml:space="preserve">Pokud </w:t>
      </w:r>
      <w:r w:rsidR="00E50970">
        <w:rPr>
          <w:lang w:val="cs-CZ"/>
        </w:rPr>
        <w:t>IS</w:t>
      </w:r>
      <w:r w:rsidR="001F214E">
        <w:rPr>
          <w:lang w:val="cs-CZ"/>
        </w:rPr>
        <w:t xml:space="preserve"> </w:t>
      </w:r>
      <w:r w:rsidR="005F17EC" w:rsidRPr="00166ED3">
        <w:rPr>
          <w:lang w:val="cs-CZ"/>
        </w:rPr>
        <w:t>SEKM 3</w:t>
      </w:r>
      <w:r w:rsidRPr="00166ED3">
        <w:t xml:space="preserve"> nesplňuje</w:t>
      </w:r>
      <w:r w:rsidRPr="00272098">
        <w:t xml:space="preserve"> stanovená akceptační kritéria příslušného akceptačního testu, je Ob</w:t>
      </w:r>
      <w:r w:rsidR="003B707E">
        <w:t>jednatel povinen své připomínky</w:t>
      </w:r>
      <w:r w:rsidRPr="00272098">
        <w:t xml:space="preserve"> sdělit Zhotoviteli</w:t>
      </w:r>
      <w:r w:rsidR="00556B3B">
        <w:t xml:space="preserve"> do pěti (5) pracovních dnů</w:t>
      </w:r>
      <w:r w:rsidRPr="00272098">
        <w:t xml:space="preserve">. </w:t>
      </w:r>
    </w:p>
    <w:bookmarkEnd w:id="68"/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lastRenderedPageBreak/>
        <w:t xml:space="preserve">Zhotovitel je povinen vypořádat připomínky Objednatele bez zbytečného odkladu a neprodleně předložit </w:t>
      </w:r>
      <w:r w:rsidR="00E50970" w:rsidRPr="00166ED3">
        <w:rPr>
          <w:lang w:val="cs-CZ"/>
        </w:rPr>
        <w:t>IS</w:t>
      </w:r>
      <w:r w:rsidR="001F214E" w:rsidRPr="00166ED3">
        <w:rPr>
          <w:lang w:val="cs-CZ"/>
        </w:rPr>
        <w:t xml:space="preserve"> </w:t>
      </w:r>
      <w:r w:rsidR="005F17EC" w:rsidRPr="00166ED3">
        <w:rPr>
          <w:lang w:val="cs-CZ"/>
        </w:rPr>
        <w:t>SEKM 3</w:t>
      </w:r>
      <w:r w:rsidR="00C43E96" w:rsidRPr="00166ED3">
        <w:t xml:space="preserve"> </w:t>
      </w:r>
      <w:r w:rsidRPr="00166ED3">
        <w:t>k opakované</w:t>
      </w:r>
      <w:r w:rsidRPr="00272098">
        <w:t xml:space="preserve"> akceptaci dle této Smlouvy, za přiměřeného použití ostatních </w:t>
      </w:r>
      <w:r w:rsidRPr="00545FD1">
        <w:t xml:space="preserve">ustanovení tohoto článku </w:t>
      </w:r>
      <w:r w:rsidR="00142C34" w:rsidRPr="00545FD1">
        <w:fldChar w:fldCharType="begin"/>
      </w:r>
      <w:r w:rsidRPr="00545FD1">
        <w:instrText xml:space="preserve"> REF _Ref377543608 \r \h </w:instrText>
      </w:r>
      <w:r w:rsidR="005F17EC" w:rsidRPr="00545FD1">
        <w:instrText xml:space="preserve"> \* MERGEFORMAT </w:instrText>
      </w:r>
      <w:r w:rsidR="00142C34" w:rsidRPr="00545FD1">
        <w:fldChar w:fldCharType="separate"/>
      </w:r>
      <w:r w:rsidR="00150DE6">
        <w:t>7</w:t>
      </w:r>
      <w:r w:rsidR="00142C34" w:rsidRPr="00545FD1">
        <w:fldChar w:fldCharType="end"/>
      </w:r>
      <w:r w:rsidR="00166ED3" w:rsidRPr="00545FD1">
        <w:rPr>
          <w:lang w:val="cs-CZ"/>
        </w:rPr>
        <w:t> </w:t>
      </w:r>
      <w:r w:rsidRPr="00545FD1">
        <w:t>Smlouvy. Akceptační procedura, včetně procesu testo</w:t>
      </w:r>
      <w:r w:rsidRPr="00272098">
        <w:t xml:space="preserve">vání a případných následných oprav, se bude opakovat, dokud </w:t>
      </w:r>
      <w:r w:rsidR="00E50970" w:rsidRPr="00166ED3">
        <w:rPr>
          <w:lang w:val="cs-CZ"/>
        </w:rPr>
        <w:t>IS</w:t>
      </w:r>
      <w:r w:rsidR="001F214E" w:rsidRPr="00166ED3">
        <w:rPr>
          <w:lang w:val="cs-CZ"/>
        </w:rPr>
        <w:t xml:space="preserve"> </w:t>
      </w:r>
      <w:r w:rsidR="005F17EC" w:rsidRPr="00166ED3">
        <w:rPr>
          <w:lang w:val="cs-CZ"/>
        </w:rPr>
        <w:t xml:space="preserve">SEKM 3 </w:t>
      </w:r>
      <w:r w:rsidRPr="00166ED3">
        <w:t>nesplní</w:t>
      </w:r>
      <w:r w:rsidRPr="00272098">
        <w:t xml:space="preserve"> akceptační kritéria pro příslušný akceptační test. </w:t>
      </w:r>
    </w:p>
    <w:p w:rsidR="00FB29D4" w:rsidRPr="00272098" w:rsidRDefault="005865B1">
      <w:pPr>
        <w:pStyle w:val="Textlnkuslovan"/>
        <w:numPr>
          <w:ilvl w:val="2"/>
          <w:numId w:val="1"/>
        </w:numPr>
      </w:pPr>
      <w:r>
        <w:t xml:space="preserve">Dohodnuté termíny pro provedení </w:t>
      </w:r>
      <w:r w:rsidR="00E50970">
        <w:rPr>
          <w:lang w:val="cs-CZ"/>
        </w:rPr>
        <w:t>IS SEKM 3</w:t>
      </w:r>
      <w:r w:rsidR="00FB29D4" w:rsidRPr="00272098">
        <w:t xml:space="preserve"> nejsou dotčeny trváním akceptační procedury</w:t>
      </w:r>
      <w:r w:rsidR="00830BA0">
        <w:t>, přičemž za nedodržení těchto termínů odpovídá v plném rozsahu Zhotovitel</w:t>
      </w:r>
      <w:r w:rsidR="00FB29D4" w:rsidRPr="00272098">
        <w:t>.</w:t>
      </w:r>
    </w:p>
    <w:p w:rsidR="00FB29D4" w:rsidRPr="00516638" w:rsidRDefault="00FB29D4" w:rsidP="00FB29D4">
      <w:pPr>
        <w:pStyle w:val="Textlnkuslovan"/>
        <w:numPr>
          <w:ilvl w:val="2"/>
          <w:numId w:val="1"/>
        </w:numPr>
      </w:pPr>
      <w:bookmarkStart w:id="69" w:name="_Ref212690693"/>
      <w:r w:rsidRPr="00516638">
        <w:t>Nejpozději v den podpisu akceptačního</w:t>
      </w:r>
      <w:r w:rsidR="00CB7FA0" w:rsidRPr="00516638">
        <w:t xml:space="preserve"> protokolu</w:t>
      </w:r>
      <w:r w:rsidRPr="00516638">
        <w:t xml:space="preserve"> je Zhotovitel povinen předat Objednateli dokumentaci </w:t>
      </w:r>
      <w:r w:rsidR="00CB7FA0" w:rsidRPr="00516638">
        <w:t xml:space="preserve">k </w:t>
      </w:r>
      <w:r w:rsidR="00E50970">
        <w:rPr>
          <w:lang w:val="cs-CZ"/>
        </w:rPr>
        <w:t>IS SEKM 3</w:t>
      </w:r>
      <w:r w:rsidR="0080762B" w:rsidRPr="00516638">
        <w:t xml:space="preserve"> dle specifikace uvedené </w:t>
      </w:r>
      <w:r w:rsidR="0080762B" w:rsidRPr="00166ED3">
        <w:t>v</w:t>
      </w:r>
      <w:r w:rsidR="00E763D1" w:rsidRPr="00166ED3">
        <w:t> přílo</w:t>
      </w:r>
      <w:r w:rsidR="00E763D1" w:rsidRPr="00166ED3">
        <w:rPr>
          <w:lang w:val="cs-CZ"/>
        </w:rPr>
        <w:t>ze č. 9</w:t>
      </w:r>
      <w:r w:rsidR="00E763D1" w:rsidRPr="00166ED3">
        <w:t xml:space="preserve"> </w:t>
      </w:r>
      <w:r w:rsidR="0080762B" w:rsidRPr="00166ED3">
        <w:t>této Smlouvy</w:t>
      </w:r>
      <w:r w:rsidRPr="00C21290">
        <w:rPr>
          <w:i/>
        </w:rPr>
        <w:t>.</w:t>
      </w:r>
    </w:p>
    <w:p w:rsidR="00FB29D4" w:rsidRDefault="00FB29D4" w:rsidP="00CB7FA0">
      <w:pPr>
        <w:pStyle w:val="Textlnkuslovan"/>
        <w:numPr>
          <w:ilvl w:val="2"/>
          <w:numId w:val="1"/>
        </w:numPr>
      </w:pPr>
      <w:r>
        <w:t xml:space="preserve">Smluvní strany výslovně sjednávají, že akceptuje-li Objednatel </w:t>
      </w:r>
      <w:r w:rsidR="00E50970">
        <w:rPr>
          <w:lang w:val="cs-CZ"/>
        </w:rPr>
        <w:t>IS SEKM 3</w:t>
      </w:r>
      <w:r w:rsidR="00166ED3">
        <w:rPr>
          <w:lang w:val="cs-CZ"/>
        </w:rPr>
        <w:t> </w:t>
      </w:r>
      <w:r w:rsidR="00166ED3">
        <w:t>bez</w:t>
      </w:r>
      <w:r w:rsidR="00166ED3">
        <w:rPr>
          <w:lang w:val="cs-CZ"/>
        </w:rPr>
        <w:t> </w:t>
      </w:r>
      <w:r>
        <w:t xml:space="preserve">výhrad, nebude tím dotčeno jeho právo na </w:t>
      </w:r>
      <w:r w:rsidR="00CB7FA0">
        <w:t>přizn</w:t>
      </w:r>
      <w:r w:rsidR="00166ED3">
        <w:t>ání práv ze zjevných vad.</w:t>
      </w:r>
    </w:p>
    <w:p w:rsidR="00316F75" w:rsidRDefault="00316F75" w:rsidP="00CB7FA0">
      <w:pPr>
        <w:pStyle w:val="Textlnkuslovan"/>
        <w:numPr>
          <w:ilvl w:val="2"/>
          <w:numId w:val="1"/>
        </w:numPr>
      </w:pPr>
      <w:bookmarkStart w:id="70" w:name="_Ref465514212"/>
      <w:bookmarkStart w:id="71" w:name="_Ref465622148"/>
      <w:bookmarkStart w:id="72" w:name="_Ref465512916"/>
      <w:r>
        <w:rPr>
          <w:lang w:val="cs-CZ"/>
        </w:rPr>
        <w:t>Bezodkladně po</w:t>
      </w:r>
      <w:r>
        <w:t xml:space="preserve"> </w:t>
      </w:r>
      <w:r w:rsidR="005865B1">
        <w:t>podpisu akceptačního protokolu</w:t>
      </w:r>
      <w:r w:rsidR="009E7D59">
        <w:t xml:space="preserve"> </w:t>
      </w:r>
      <w:r>
        <w:t>Zhotovitel</w:t>
      </w:r>
      <w:bookmarkEnd w:id="70"/>
      <w:bookmarkEnd w:id="71"/>
      <w:r w:rsidR="00166ED3">
        <w:rPr>
          <w:lang w:val="cs-CZ"/>
        </w:rPr>
        <w:t>:</w:t>
      </w:r>
    </w:p>
    <w:p w:rsidR="00316F75" w:rsidRPr="00FF3E3E" w:rsidRDefault="005865B1" w:rsidP="007069BD">
      <w:pPr>
        <w:pStyle w:val="Textlnkuslovan"/>
        <w:numPr>
          <w:ilvl w:val="3"/>
          <w:numId w:val="1"/>
        </w:numPr>
      </w:pPr>
      <w:r>
        <w:t xml:space="preserve">předá </w:t>
      </w:r>
      <w:r w:rsidR="00316F75">
        <w:t>dokumentac</w:t>
      </w:r>
      <w:r w:rsidR="00316F75">
        <w:rPr>
          <w:lang w:val="cs-CZ"/>
        </w:rPr>
        <w:t xml:space="preserve">i </w:t>
      </w:r>
      <w:r w:rsidR="00F66980">
        <w:rPr>
          <w:lang w:val="cs-CZ"/>
        </w:rPr>
        <w:t xml:space="preserve">a Zdrojový kód </w:t>
      </w:r>
      <w:r w:rsidR="00316F75">
        <w:rPr>
          <w:lang w:val="cs-CZ"/>
        </w:rPr>
        <w:t xml:space="preserve">IS </w:t>
      </w:r>
      <w:r w:rsidR="00316F75" w:rsidRPr="00FF3E3E">
        <w:rPr>
          <w:lang w:val="cs-CZ"/>
        </w:rPr>
        <w:t xml:space="preserve">SEKM 3 dle </w:t>
      </w:r>
      <w:r w:rsidR="00FF3E3E">
        <w:rPr>
          <w:lang w:val="cs-CZ"/>
        </w:rPr>
        <w:t>přílohy č. 9 </w:t>
      </w:r>
      <w:r w:rsidR="00316F75" w:rsidRPr="00FF3E3E">
        <w:rPr>
          <w:lang w:val="cs-CZ"/>
        </w:rPr>
        <w:t>Smlouvy,</w:t>
      </w:r>
    </w:p>
    <w:p w:rsidR="00316F75" w:rsidRPr="007069BD" w:rsidRDefault="00316F75" w:rsidP="007069BD">
      <w:pPr>
        <w:pStyle w:val="Textlnkuslovan"/>
        <w:numPr>
          <w:ilvl w:val="3"/>
          <w:numId w:val="1"/>
        </w:numPr>
      </w:pPr>
      <w:r>
        <w:rPr>
          <w:lang w:val="cs-CZ"/>
        </w:rPr>
        <w:t>provede finální migraci dat z IS SEKM 2 a disponibilních indicií,</w:t>
      </w:r>
    </w:p>
    <w:p w:rsidR="00316F75" w:rsidRPr="007069BD" w:rsidRDefault="00316F75" w:rsidP="007069BD">
      <w:pPr>
        <w:pStyle w:val="Textlnkuslovan"/>
        <w:numPr>
          <w:ilvl w:val="3"/>
          <w:numId w:val="1"/>
        </w:numPr>
      </w:pPr>
      <w:r>
        <w:rPr>
          <w:lang w:val="cs-CZ"/>
        </w:rPr>
        <w:t>instaluje a konfiguruje IS SEKM 3 na produkční prostředí,</w:t>
      </w:r>
    </w:p>
    <w:p w:rsidR="00316F75" w:rsidRDefault="00316F75" w:rsidP="007069BD">
      <w:pPr>
        <w:pStyle w:val="Textlnkuslovan"/>
        <w:numPr>
          <w:ilvl w:val="3"/>
          <w:numId w:val="1"/>
        </w:numPr>
      </w:pPr>
      <w:r>
        <w:rPr>
          <w:lang w:val="cs-CZ"/>
        </w:rPr>
        <w:t>informuje</w:t>
      </w:r>
      <w:r w:rsidR="005865B1">
        <w:t xml:space="preserve"> Objednatel</w:t>
      </w:r>
      <w:r>
        <w:rPr>
          <w:lang w:val="cs-CZ"/>
        </w:rPr>
        <w:t xml:space="preserve">e o provedení činností dle tohoto </w:t>
      </w:r>
      <w:r w:rsidR="00545FD1">
        <w:rPr>
          <w:lang w:val="cs-CZ"/>
        </w:rPr>
        <w:t>odstavce.</w:t>
      </w:r>
    </w:p>
    <w:p w:rsidR="00A32C28" w:rsidRPr="007069BD" w:rsidRDefault="00316F75">
      <w:pPr>
        <w:pStyle w:val="Textlnkuslovan"/>
        <w:numPr>
          <w:ilvl w:val="2"/>
          <w:numId w:val="1"/>
        </w:numPr>
      </w:pPr>
      <w:bookmarkStart w:id="73" w:name="_Ref465670612"/>
      <w:r>
        <w:rPr>
          <w:lang w:val="cs-CZ"/>
        </w:rPr>
        <w:t xml:space="preserve">Objednatel na základě ověření činností dle </w:t>
      </w:r>
      <w:proofErr w:type="gramStart"/>
      <w:r w:rsidRPr="00545FD1">
        <w:rPr>
          <w:lang w:val="cs-CZ"/>
        </w:rPr>
        <w:t xml:space="preserve">odst. </w:t>
      </w:r>
      <w:r w:rsidRPr="00545FD1">
        <w:rPr>
          <w:lang w:val="cs-CZ"/>
        </w:rPr>
        <w:fldChar w:fldCharType="begin"/>
      </w:r>
      <w:r w:rsidRPr="00545FD1">
        <w:rPr>
          <w:lang w:val="cs-CZ"/>
        </w:rPr>
        <w:instrText xml:space="preserve"> REF _Ref465514212 \r \h </w:instrText>
      </w:r>
      <w:r w:rsidR="0039325F" w:rsidRPr="00545FD1">
        <w:rPr>
          <w:lang w:val="cs-CZ"/>
        </w:rPr>
        <w:instrText xml:space="preserve"> \* MERGEFORMAT </w:instrText>
      </w:r>
      <w:r w:rsidRPr="00545FD1">
        <w:rPr>
          <w:lang w:val="cs-CZ"/>
        </w:rPr>
      </w:r>
      <w:r w:rsidRPr="00545FD1">
        <w:rPr>
          <w:lang w:val="cs-CZ"/>
        </w:rPr>
        <w:fldChar w:fldCharType="separate"/>
      </w:r>
      <w:r w:rsidR="00150DE6">
        <w:rPr>
          <w:lang w:val="cs-CZ"/>
        </w:rPr>
        <w:t>7.6.20</w:t>
      </w:r>
      <w:r w:rsidRPr="00545FD1">
        <w:rPr>
          <w:lang w:val="cs-CZ"/>
        </w:rPr>
        <w:fldChar w:fldCharType="end"/>
      </w:r>
      <w:proofErr w:type="gramEnd"/>
      <w:r w:rsidR="00FF3E3E">
        <w:rPr>
          <w:lang w:val="cs-CZ"/>
        </w:rPr>
        <w:t xml:space="preserve"> Smlouvy</w:t>
      </w:r>
      <w:r>
        <w:rPr>
          <w:lang w:val="cs-CZ"/>
        </w:rPr>
        <w:t xml:space="preserve"> </w:t>
      </w:r>
      <w:r w:rsidR="005865B1">
        <w:t>převezme</w:t>
      </w:r>
      <w:r w:rsidR="00FF3E3E">
        <w:rPr>
          <w:lang w:val="cs-CZ"/>
        </w:rPr>
        <w:t xml:space="preserve"> IS </w:t>
      </w:r>
      <w:r>
        <w:rPr>
          <w:lang w:val="cs-CZ"/>
        </w:rPr>
        <w:t>SEKM 3</w:t>
      </w:r>
      <w:r w:rsidR="005865B1">
        <w:t xml:space="preserve">, </w:t>
      </w:r>
      <w:r w:rsidR="009E7D59">
        <w:t xml:space="preserve">přičemž </w:t>
      </w:r>
      <w:r w:rsidR="00BF14C0">
        <w:t>o</w:t>
      </w:r>
      <w:r w:rsidR="00BF14C0">
        <w:rPr>
          <w:lang w:val="cs-CZ"/>
        </w:rPr>
        <w:t> </w:t>
      </w:r>
      <w:r w:rsidR="009E7D59">
        <w:t>této skutečnosti</w:t>
      </w:r>
      <w:r w:rsidR="00545FD1">
        <w:rPr>
          <w:lang w:val="cs-CZ"/>
        </w:rPr>
        <w:t xml:space="preserve"> smluvní</w:t>
      </w:r>
      <w:r w:rsidR="005865B1">
        <w:t xml:space="preserve"> strany sepíší předávací protokol</w:t>
      </w:r>
      <w:r w:rsidR="0039325F">
        <w:rPr>
          <w:lang w:val="cs-CZ"/>
        </w:rPr>
        <w:t>. Dnem podpisu tohoto předávacího protokolu je IS SEKM 3 předán a převzat (dále „</w:t>
      </w:r>
      <w:r w:rsidR="0039325F" w:rsidRPr="007069BD">
        <w:rPr>
          <w:b/>
          <w:lang w:val="cs-CZ"/>
        </w:rPr>
        <w:t>Předání</w:t>
      </w:r>
      <w:r w:rsidR="0039325F" w:rsidRPr="007069BD">
        <w:rPr>
          <w:b/>
        </w:rPr>
        <w:t xml:space="preserve"> a</w:t>
      </w:r>
      <w:r w:rsidR="0039325F" w:rsidRPr="007069BD">
        <w:rPr>
          <w:b/>
          <w:lang w:val="cs-CZ"/>
        </w:rPr>
        <w:t> </w:t>
      </w:r>
      <w:r w:rsidR="0039325F" w:rsidRPr="007069BD">
        <w:rPr>
          <w:b/>
        </w:rPr>
        <w:t xml:space="preserve">převzetí </w:t>
      </w:r>
      <w:r w:rsidR="0039325F" w:rsidRPr="007069BD">
        <w:rPr>
          <w:b/>
          <w:lang w:val="cs-CZ"/>
        </w:rPr>
        <w:t>IS SEKM 3</w:t>
      </w:r>
      <w:r w:rsidR="0039325F">
        <w:rPr>
          <w:lang w:val="cs-CZ"/>
        </w:rPr>
        <w:t>“)</w:t>
      </w:r>
      <w:r w:rsidR="005865B1">
        <w:t>.</w:t>
      </w:r>
      <w:bookmarkEnd w:id="72"/>
      <w:r>
        <w:rPr>
          <w:lang w:val="cs-CZ"/>
        </w:rPr>
        <w:t xml:space="preserve"> Objednatel není oprávněn vydání předávacího protokolu bezdůvodně odpírat.</w:t>
      </w:r>
      <w:bookmarkEnd w:id="73"/>
    </w:p>
    <w:p w:rsidR="00595B32" w:rsidRDefault="00595B32" w:rsidP="005865B1">
      <w:pPr>
        <w:pStyle w:val="Textlnkuslovan"/>
      </w:pPr>
      <w:r>
        <w:t>Akceptace školení</w:t>
      </w:r>
    </w:p>
    <w:p w:rsidR="00595B32" w:rsidRPr="00595B32" w:rsidRDefault="00545FD1" w:rsidP="00595B32">
      <w:pPr>
        <w:pStyle w:val="Textlnkuslovan"/>
        <w:numPr>
          <w:ilvl w:val="2"/>
          <w:numId w:val="1"/>
        </w:numPr>
      </w:pPr>
      <w:r>
        <w:rPr>
          <w:lang w:val="cs-CZ"/>
        </w:rPr>
        <w:t>P</w:t>
      </w:r>
      <w:r w:rsidR="00595B32" w:rsidRPr="00595B32">
        <w:t>o řádném ukončení jednotlivých školení bude sepsán protokol o uskutečnění příslušného školení, který bude obsahovat:</w:t>
      </w:r>
    </w:p>
    <w:p w:rsidR="00595B32" w:rsidRPr="00595B32" w:rsidRDefault="00595B32" w:rsidP="00595B32">
      <w:pPr>
        <w:pStyle w:val="Textlnkuslovan"/>
        <w:numPr>
          <w:ilvl w:val="3"/>
          <w:numId w:val="1"/>
        </w:numPr>
      </w:pPr>
      <w:r w:rsidRPr="00595B32">
        <w:t>označení, že se jedná o protokol o provedení školení na základě této Smlouvy;</w:t>
      </w:r>
    </w:p>
    <w:p w:rsidR="00595B32" w:rsidRPr="00595B32" w:rsidRDefault="00595B32" w:rsidP="00595B32">
      <w:pPr>
        <w:pStyle w:val="Textlnkuslovan"/>
        <w:numPr>
          <w:ilvl w:val="3"/>
          <w:numId w:val="1"/>
        </w:numPr>
      </w:pPr>
      <w:r w:rsidRPr="00595B32">
        <w:t>specifikaci předmětu školení;</w:t>
      </w:r>
    </w:p>
    <w:p w:rsidR="00595B32" w:rsidRPr="00595B32" w:rsidRDefault="00595B32" w:rsidP="00595B32">
      <w:pPr>
        <w:pStyle w:val="Textlnkuslovan"/>
        <w:numPr>
          <w:ilvl w:val="3"/>
          <w:numId w:val="1"/>
        </w:numPr>
      </w:pPr>
      <w:r w:rsidRPr="00595B32">
        <w:t>určení účastníků školení;</w:t>
      </w:r>
    </w:p>
    <w:p w:rsidR="00595B32" w:rsidRDefault="00595B32" w:rsidP="00A42BF4">
      <w:pPr>
        <w:pStyle w:val="Textlnkuslovan"/>
        <w:numPr>
          <w:ilvl w:val="3"/>
          <w:numId w:val="1"/>
        </w:numPr>
      </w:pPr>
      <w:r w:rsidRPr="00595B32">
        <w:t xml:space="preserve">datum uskutečnění školení a podpis oprávněné osoby za stranu Objednatele a za stranu </w:t>
      </w:r>
      <w:r>
        <w:t>Zhotovitele</w:t>
      </w:r>
      <w:r w:rsidR="00A42BF4">
        <w:t>.</w:t>
      </w:r>
    </w:p>
    <w:p w:rsidR="00FF64CB" w:rsidRPr="00FF3E3E" w:rsidRDefault="00545FD1" w:rsidP="00FF64CB">
      <w:pPr>
        <w:pStyle w:val="Textlnkuslovan"/>
        <w:numPr>
          <w:ilvl w:val="2"/>
          <w:numId w:val="1"/>
        </w:numPr>
      </w:pPr>
      <w:r>
        <w:rPr>
          <w:lang w:val="cs-CZ"/>
        </w:rPr>
        <w:t>P</w:t>
      </w:r>
      <w:r w:rsidR="00FF64CB">
        <w:t xml:space="preserve">o řádném provedení uceleného souboru školení předpokládaného v rámci provedení </w:t>
      </w:r>
      <w:r w:rsidR="00FF64CB" w:rsidRPr="00FF3E3E">
        <w:t xml:space="preserve">části </w:t>
      </w:r>
      <w:r w:rsidR="00744AAC" w:rsidRPr="00FF3E3E">
        <w:t xml:space="preserve">Vytvoření </w:t>
      </w:r>
      <w:r w:rsidR="00254FBC" w:rsidRPr="00FF3E3E">
        <w:rPr>
          <w:lang w:val="cs-CZ"/>
        </w:rPr>
        <w:t>díla</w:t>
      </w:r>
      <w:r>
        <w:rPr>
          <w:lang w:val="cs-CZ"/>
        </w:rPr>
        <w:t xml:space="preserve"> smluvní</w:t>
      </w:r>
      <w:r w:rsidR="00FF64CB" w:rsidRPr="00FF3E3E">
        <w:t xml:space="preserve"> strany sepíší předávací protokol potvrzující řádné provedení</w:t>
      </w:r>
      <w:r w:rsidR="00E43CDC" w:rsidRPr="00FF3E3E">
        <w:t xml:space="preserve"> předmětné</w:t>
      </w:r>
      <w:r w:rsidR="00BB7802" w:rsidRPr="00FF3E3E">
        <w:rPr>
          <w:lang w:val="cs-CZ"/>
        </w:rPr>
        <w:t xml:space="preserve"> součásti</w:t>
      </w:r>
      <w:r w:rsidR="00A53E8B" w:rsidRPr="00FF3E3E">
        <w:t xml:space="preserve"> dílčí</w:t>
      </w:r>
      <w:r w:rsidR="00E43CDC" w:rsidRPr="00FF3E3E">
        <w:t xml:space="preserve"> části</w:t>
      </w:r>
      <w:r w:rsidR="00A53E8B" w:rsidRPr="00FF3E3E">
        <w:t xml:space="preserve"> </w:t>
      </w:r>
      <w:r w:rsidR="00744AAC" w:rsidRPr="00FF3E3E">
        <w:t xml:space="preserve">Vytvoření </w:t>
      </w:r>
      <w:r w:rsidR="00254FBC" w:rsidRPr="00FF3E3E">
        <w:rPr>
          <w:lang w:val="cs-CZ"/>
        </w:rPr>
        <w:t>díla</w:t>
      </w:r>
      <w:r w:rsidR="00FF64CB" w:rsidRPr="00FF3E3E">
        <w:t>.</w:t>
      </w:r>
    </w:p>
    <w:p w:rsidR="00C25681" w:rsidRPr="007069BD" w:rsidRDefault="00C25681" w:rsidP="005865B1">
      <w:pPr>
        <w:pStyle w:val="Textlnkuslovan"/>
      </w:pPr>
      <w:r>
        <w:rPr>
          <w:lang w:val="cs-CZ"/>
        </w:rPr>
        <w:t xml:space="preserve">Akceptace </w:t>
      </w:r>
      <w:r w:rsidR="001F257C">
        <w:rPr>
          <w:lang w:val="cs-CZ"/>
        </w:rPr>
        <w:t xml:space="preserve">Vytvoření </w:t>
      </w:r>
      <w:r w:rsidR="001E4394">
        <w:rPr>
          <w:lang w:val="cs-CZ"/>
        </w:rPr>
        <w:t>díla</w:t>
      </w:r>
    </w:p>
    <w:p w:rsidR="00C25681" w:rsidRPr="007069BD" w:rsidRDefault="00316F75" w:rsidP="007069BD">
      <w:pPr>
        <w:pStyle w:val="Textlnkuslovan"/>
        <w:numPr>
          <w:ilvl w:val="2"/>
          <w:numId w:val="1"/>
        </w:numPr>
      </w:pPr>
      <w:r w:rsidRPr="00E30319">
        <w:rPr>
          <w:rFonts w:asciiTheme="minorHAnsi" w:hAnsiTheme="minorHAnsi"/>
        </w:rPr>
        <w:t xml:space="preserve">Po nasazení </w:t>
      </w:r>
      <w:r>
        <w:rPr>
          <w:rFonts w:asciiTheme="minorHAnsi" w:hAnsiTheme="minorHAnsi"/>
        </w:rPr>
        <w:t>IS SEKM 3</w:t>
      </w:r>
      <w:r w:rsidRPr="00E30319">
        <w:rPr>
          <w:rFonts w:asciiTheme="minorHAnsi" w:hAnsiTheme="minorHAnsi"/>
        </w:rPr>
        <w:t xml:space="preserve"> do produkčního provozu je požadováno realizovat </w:t>
      </w:r>
      <w:r>
        <w:rPr>
          <w:rFonts w:asciiTheme="minorHAnsi" w:hAnsiTheme="minorHAnsi"/>
          <w:lang w:val="cs-CZ"/>
        </w:rPr>
        <w:t>pilotní provoz</w:t>
      </w:r>
      <w:r w:rsidRPr="00E3031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 SEKM 3</w:t>
      </w:r>
      <w:r w:rsidR="001E4394">
        <w:rPr>
          <w:rFonts w:asciiTheme="minorHAnsi" w:hAnsiTheme="minorHAnsi"/>
        </w:rPr>
        <w:t xml:space="preserve">. </w:t>
      </w:r>
      <w:r w:rsidR="001E4394">
        <w:rPr>
          <w:rFonts w:asciiTheme="minorHAnsi" w:hAnsiTheme="minorHAnsi"/>
          <w:lang w:val="cs-CZ"/>
        </w:rPr>
        <w:t>V rámci pil</w:t>
      </w:r>
      <w:r w:rsidR="001F257C">
        <w:rPr>
          <w:rFonts w:asciiTheme="minorHAnsi" w:hAnsiTheme="minorHAnsi"/>
          <w:lang w:val="cs-CZ"/>
        </w:rPr>
        <w:t>otního provozu ověří Objednate</w:t>
      </w:r>
      <w:r w:rsidR="001E4394">
        <w:rPr>
          <w:rFonts w:asciiTheme="minorHAnsi" w:hAnsiTheme="minorHAnsi"/>
          <w:lang w:val="cs-CZ"/>
        </w:rPr>
        <w:t xml:space="preserve">l fungování IS SEKM 3 v reálném provozu. Povinností Zhotovitele je opravit </w:t>
      </w:r>
      <w:r w:rsidR="001E4394">
        <w:rPr>
          <w:rFonts w:asciiTheme="minorHAnsi" w:hAnsiTheme="minorHAnsi"/>
          <w:lang w:val="cs-CZ"/>
        </w:rPr>
        <w:lastRenderedPageBreak/>
        <w:t xml:space="preserve">veškeré případné </w:t>
      </w:r>
      <w:r w:rsidR="001F257C">
        <w:rPr>
          <w:rFonts w:asciiTheme="minorHAnsi" w:hAnsiTheme="minorHAnsi"/>
          <w:lang w:val="cs-CZ"/>
        </w:rPr>
        <w:t xml:space="preserve">nedostatky a </w:t>
      </w:r>
      <w:r w:rsidR="001E4394">
        <w:rPr>
          <w:rFonts w:asciiTheme="minorHAnsi" w:hAnsiTheme="minorHAnsi"/>
          <w:lang w:val="cs-CZ"/>
        </w:rPr>
        <w:t>odlišnosti v chování IS SEKM 3 o</w:t>
      </w:r>
      <w:r w:rsidR="001F257C">
        <w:rPr>
          <w:rFonts w:asciiTheme="minorHAnsi" w:hAnsiTheme="minorHAnsi"/>
          <w:lang w:val="cs-CZ"/>
        </w:rPr>
        <w:t>proti</w:t>
      </w:r>
      <w:r w:rsidR="001E4394">
        <w:rPr>
          <w:rFonts w:asciiTheme="minorHAnsi" w:hAnsiTheme="minorHAnsi"/>
          <w:lang w:val="cs-CZ"/>
        </w:rPr>
        <w:t xml:space="preserve"> optimálního stavu a pomoci Objednateli s</w:t>
      </w:r>
      <w:r w:rsidR="001F257C">
        <w:rPr>
          <w:rFonts w:asciiTheme="minorHAnsi" w:hAnsiTheme="minorHAnsi"/>
          <w:lang w:val="cs-CZ"/>
        </w:rPr>
        <w:t xml:space="preserve"> administrátorskou </w:t>
      </w:r>
      <w:r w:rsidR="001E4394">
        <w:rPr>
          <w:rFonts w:asciiTheme="minorHAnsi" w:hAnsiTheme="minorHAnsi"/>
          <w:lang w:val="cs-CZ"/>
        </w:rPr>
        <w:t xml:space="preserve">parametrizací IS SEKM 3. </w:t>
      </w:r>
      <w:r w:rsidR="001E4394">
        <w:rPr>
          <w:rFonts w:asciiTheme="minorHAnsi" w:hAnsiTheme="minorHAnsi"/>
        </w:rPr>
        <w:t>Termín ukončení pilotního</w:t>
      </w:r>
      <w:r w:rsidR="00FF3E3E">
        <w:rPr>
          <w:rFonts w:asciiTheme="minorHAnsi" w:hAnsiTheme="minorHAnsi"/>
        </w:rPr>
        <w:t xml:space="preserve"> provozu stanovuje příloha č.</w:t>
      </w:r>
      <w:r w:rsidR="00FF3E3E">
        <w:rPr>
          <w:rFonts w:asciiTheme="minorHAnsi" w:hAnsiTheme="minorHAnsi"/>
          <w:lang w:val="cs-CZ"/>
        </w:rPr>
        <w:t> </w:t>
      </w:r>
      <w:r w:rsidR="00FF3E3E">
        <w:rPr>
          <w:rFonts w:asciiTheme="minorHAnsi" w:hAnsiTheme="minorHAnsi"/>
        </w:rPr>
        <w:t>4</w:t>
      </w:r>
      <w:r w:rsidR="00FF3E3E">
        <w:rPr>
          <w:rFonts w:asciiTheme="minorHAnsi" w:hAnsiTheme="minorHAnsi"/>
          <w:lang w:val="cs-CZ"/>
        </w:rPr>
        <w:t> </w:t>
      </w:r>
      <w:r w:rsidR="001E4394">
        <w:rPr>
          <w:rFonts w:asciiTheme="minorHAnsi" w:hAnsiTheme="minorHAnsi"/>
        </w:rPr>
        <w:t>Smlouvy</w:t>
      </w:r>
      <w:r w:rsidRPr="00E30319">
        <w:rPr>
          <w:rFonts w:asciiTheme="minorHAnsi" w:hAnsiTheme="minorHAnsi"/>
        </w:rPr>
        <w:t>.</w:t>
      </w:r>
      <w:r w:rsidR="001E4394">
        <w:rPr>
          <w:rFonts w:asciiTheme="minorHAnsi" w:hAnsiTheme="minorHAnsi"/>
          <w:lang w:val="cs-CZ"/>
        </w:rPr>
        <w:t xml:space="preserve"> </w:t>
      </w:r>
      <w:r w:rsidR="001E4394" w:rsidRPr="00E30319">
        <w:rPr>
          <w:rFonts w:asciiTheme="minorHAnsi" w:hAnsiTheme="minorHAnsi"/>
        </w:rPr>
        <w:t xml:space="preserve">V období posledních </w:t>
      </w:r>
      <w:r w:rsidR="001F257C">
        <w:rPr>
          <w:rFonts w:asciiTheme="minorHAnsi" w:hAnsiTheme="minorHAnsi"/>
          <w:lang w:val="cs-CZ"/>
        </w:rPr>
        <w:t>deseti (10) pracovních dnů</w:t>
      </w:r>
      <w:r w:rsidR="001E4394" w:rsidRPr="00E30319">
        <w:rPr>
          <w:rFonts w:asciiTheme="minorHAnsi" w:hAnsiTheme="minorHAnsi"/>
        </w:rPr>
        <w:t xml:space="preserve"> </w:t>
      </w:r>
      <w:r w:rsidR="001F257C">
        <w:rPr>
          <w:rFonts w:asciiTheme="minorHAnsi" w:hAnsiTheme="minorHAnsi"/>
          <w:lang w:val="cs-CZ"/>
        </w:rPr>
        <w:t>před tímto termínem</w:t>
      </w:r>
      <w:r w:rsidR="001E4394" w:rsidRPr="00E30319">
        <w:rPr>
          <w:rFonts w:asciiTheme="minorHAnsi" w:hAnsiTheme="minorHAnsi"/>
        </w:rPr>
        <w:t xml:space="preserve"> </w:t>
      </w:r>
      <w:r w:rsidR="001E4394">
        <w:rPr>
          <w:rFonts w:asciiTheme="minorHAnsi" w:hAnsiTheme="minorHAnsi"/>
        </w:rPr>
        <w:t xml:space="preserve">proběhne </w:t>
      </w:r>
      <w:r w:rsidR="001F257C">
        <w:rPr>
          <w:rFonts w:asciiTheme="minorHAnsi" w:hAnsiTheme="minorHAnsi"/>
          <w:lang w:val="cs-CZ"/>
        </w:rPr>
        <w:t xml:space="preserve">mezi Objednatelem a Zhotovitelem </w:t>
      </w:r>
      <w:r w:rsidR="001E4394">
        <w:rPr>
          <w:rFonts w:asciiTheme="minorHAnsi" w:hAnsiTheme="minorHAnsi"/>
        </w:rPr>
        <w:t xml:space="preserve">akceptační schůzka k části </w:t>
      </w:r>
      <w:r w:rsidR="001E4394">
        <w:rPr>
          <w:rFonts w:asciiTheme="minorHAnsi" w:hAnsiTheme="minorHAnsi"/>
          <w:lang w:val="cs-CZ"/>
        </w:rPr>
        <w:t xml:space="preserve">Plnění </w:t>
      </w:r>
      <w:r w:rsidR="001E4394">
        <w:rPr>
          <w:rFonts w:asciiTheme="minorHAnsi" w:hAnsiTheme="minorHAnsi"/>
        </w:rPr>
        <w:t>Vytvoření díla</w:t>
      </w:r>
      <w:r w:rsidR="001E4394">
        <w:rPr>
          <w:rFonts w:asciiTheme="minorHAnsi" w:hAnsiTheme="minorHAnsi"/>
          <w:lang w:val="cs-CZ"/>
        </w:rPr>
        <w:t>.</w:t>
      </w:r>
    </w:p>
    <w:p w:rsidR="001E4394" w:rsidRPr="007069BD" w:rsidRDefault="001E4394" w:rsidP="007069BD">
      <w:pPr>
        <w:pStyle w:val="Textlnkuslovan"/>
        <w:numPr>
          <w:ilvl w:val="2"/>
          <w:numId w:val="1"/>
        </w:numPr>
      </w:pPr>
      <w:bookmarkStart w:id="74" w:name="_Ref465527586"/>
      <w:r w:rsidRPr="00E30319">
        <w:rPr>
          <w:rFonts w:asciiTheme="minorHAnsi" w:hAnsiTheme="minorHAnsi"/>
        </w:rPr>
        <w:t xml:space="preserve">Na základě odsouhlasení </w:t>
      </w:r>
      <w:r w:rsidR="001F257C">
        <w:rPr>
          <w:rFonts w:asciiTheme="minorHAnsi" w:hAnsiTheme="minorHAnsi"/>
          <w:lang w:val="cs-CZ"/>
        </w:rPr>
        <w:t>bezvadné funkčnosti IS SEKM 3,</w:t>
      </w:r>
      <w:r>
        <w:rPr>
          <w:rFonts w:asciiTheme="minorHAnsi" w:hAnsiTheme="minorHAnsi"/>
        </w:rPr>
        <w:t xml:space="preserve"> </w:t>
      </w:r>
      <w:r w:rsidRPr="00E30319">
        <w:rPr>
          <w:rFonts w:asciiTheme="minorHAnsi" w:hAnsiTheme="minorHAnsi"/>
        </w:rPr>
        <w:t xml:space="preserve">přijetí veškerých potřebných </w:t>
      </w:r>
      <w:r w:rsidR="001F257C">
        <w:rPr>
          <w:rFonts w:asciiTheme="minorHAnsi" w:hAnsiTheme="minorHAnsi"/>
          <w:lang w:val="cs-CZ"/>
        </w:rPr>
        <w:t xml:space="preserve">předávacích </w:t>
      </w:r>
      <w:r w:rsidRPr="00E30319">
        <w:rPr>
          <w:rFonts w:asciiTheme="minorHAnsi" w:hAnsiTheme="minorHAnsi"/>
        </w:rPr>
        <w:t>protokolů</w:t>
      </w:r>
      <w:r w:rsidR="00FF4322">
        <w:rPr>
          <w:rFonts w:asciiTheme="minorHAnsi" w:hAnsiTheme="minorHAnsi"/>
          <w:lang w:val="cs-CZ"/>
        </w:rPr>
        <w:t>, dokumentace</w:t>
      </w:r>
      <w:r w:rsidRPr="00E30319">
        <w:rPr>
          <w:rFonts w:asciiTheme="minorHAnsi" w:hAnsiTheme="minorHAnsi"/>
        </w:rPr>
        <w:t xml:space="preserve"> a</w:t>
      </w:r>
      <w:r w:rsidR="001F257C">
        <w:rPr>
          <w:rFonts w:asciiTheme="minorHAnsi" w:hAnsiTheme="minorHAnsi"/>
          <w:lang w:val="cs-CZ"/>
        </w:rPr>
        <w:t> </w:t>
      </w:r>
      <w:r w:rsidRPr="00E30319">
        <w:rPr>
          <w:rFonts w:asciiTheme="minorHAnsi" w:hAnsiTheme="minorHAnsi"/>
        </w:rPr>
        <w:t xml:space="preserve">konstatování pozitivních zjištění získaných z pilotního provozu </w:t>
      </w:r>
      <w:r>
        <w:rPr>
          <w:rFonts w:asciiTheme="minorHAnsi" w:hAnsiTheme="minorHAnsi"/>
        </w:rPr>
        <w:t>IS SEKM 3</w:t>
      </w:r>
      <w:r w:rsidRPr="00E30319">
        <w:rPr>
          <w:rFonts w:asciiTheme="minorHAnsi" w:hAnsiTheme="minorHAnsi"/>
        </w:rPr>
        <w:t xml:space="preserve"> vydá </w:t>
      </w:r>
      <w:r>
        <w:rPr>
          <w:rFonts w:asciiTheme="minorHAnsi" w:hAnsiTheme="minorHAnsi"/>
        </w:rPr>
        <w:t>Objednatel</w:t>
      </w:r>
      <w:r w:rsidRPr="00E3031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Zhotovitel</w:t>
      </w:r>
      <w:r w:rsidRPr="00E30319">
        <w:rPr>
          <w:rFonts w:asciiTheme="minorHAnsi" w:hAnsiTheme="minorHAnsi"/>
        </w:rPr>
        <w:t xml:space="preserve">i finální akceptaci </w:t>
      </w:r>
      <w:r>
        <w:rPr>
          <w:rFonts w:asciiTheme="minorHAnsi" w:hAnsiTheme="minorHAnsi"/>
        </w:rPr>
        <w:t>Vytvoření díla</w:t>
      </w:r>
      <w:r w:rsidRPr="00E30319">
        <w:rPr>
          <w:rFonts w:asciiTheme="minorHAnsi" w:hAnsiTheme="minorHAnsi"/>
        </w:rPr>
        <w:t xml:space="preserve"> v podobě </w:t>
      </w:r>
      <w:r w:rsidR="00F66980">
        <w:rPr>
          <w:rFonts w:asciiTheme="minorHAnsi" w:hAnsiTheme="minorHAnsi"/>
          <w:lang w:val="cs-CZ"/>
        </w:rPr>
        <w:t>předávacího</w:t>
      </w:r>
      <w:r w:rsidRPr="00E30319">
        <w:rPr>
          <w:rFonts w:asciiTheme="minorHAnsi" w:hAnsiTheme="minorHAnsi"/>
        </w:rPr>
        <w:t xml:space="preserve"> protokolu </w:t>
      </w:r>
      <w:r>
        <w:rPr>
          <w:rFonts w:asciiTheme="minorHAnsi" w:hAnsiTheme="minorHAnsi"/>
        </w:rPr>
        <w:t>d</w:t>
      </w:r>
      <w:r w:rsidRPr="00E30319">
        <w:rPr>
          <w:rFonts w:asciiTheme="minorHAnsi" w:hAnsiTheme="minorHAnsi"/>
        </w:rPr>
        <w:t>íla</w:t>
      </w:r>
      <w:r w:rsidR="00F66980">
        <w:rPr>
          <w:rFonts w:asciiTheme="minorHAnsi" w:hAnsiTheme="minorHAnsi"/>
          <w:lang w:val="cs-CZ"/>
        </w:rPr>
        <w:t xml:space="preserve"> („</w:t>
      </w:r>
      <w:r w:rsidR="00F66980" w:rsidRPr="007069BD">
        <w:rPr>
          <w:rFonts w:asciiTheme="minorHAnsi" w:hAnsiTheme="minorHAnsi"/>
          <w:b/>
          <w:lang w:val="cs-CZ"/>
        </w:rPr>
        <w:t>Předávací protokol</w:t>
      </w:r>
      <w:r w:rsidR="00F66980" w:rsidRPr="007069BD">
        <w:rPr>
          <w:rFonts w:asciiTheme="minorHAnsi" w:hAnsiTheme="minorHAnsi"/>
          <w:b/>
        </w:rPr>
        <w:t xml:space="preserve"> díla</w:t>
      </w:r>
      <w:r w:rsidR="00F66980">
        <w:rPr>
          <w:rFonts w:asciiTheme="minorHAnsi" w:hAnsiTheme="minorHAnsi"/>
          <w:lang w:val="cs-CZ"/>
        </w:rPr>
        <w:t>“)</w:t>
      </w:r>
      <w:r w:rsidRPr="00E30319">
        <w:rPr>
          <w:rFonts w:asciiTheme="minorHAnsi" w:hAnsiTheme="minorHAnsi"/>
        </w:rPr>
        <w:t xml:space="preserve">. </w:t>
      </w:r>
      <w:r w:rsidR="00F66980">
        <w:rPr>
          <w:rFonts w:asciiTheme="minorHAnsi" w:hAnsiTheme="minorHAnsi"/>
          <w:lang w:val="cs-CZ"/>
        </w:rPr>
        <w:t>Předávací</w:t>
      </w:r>
      <w:r w:rsidR="001F257C">
        <w:rPr>
          <w:rFonts w:asciiTheme="minorHAnsi" w:hAnsiTheme="minorHAnsi"/>
          <w:lang w:val="cs-CZ"/>
        </w:rPr>
        <w:t xml:space="preserve"> protokol</w:t>
      </w:r>
      <w:r w:rsidRPr="00E3031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</w:t>
      </w:r>
      <w:r w:rsidR="001F257C">
        <w:rPr>
          <w:rFonts w:asciiTheme="minorHAnsi" w:hAnsiTheme="minorHAnsi"/>
        </w:rPr>
        <w:t>íla je přípustné</w:t>
      </w:r>
      <w:r w:rsidRPr="00E30319">
        <w:rPr>
          <w:rFonts w:asciiTheme="minorHAnsi" w:hAnsiTheme="minorHAnsi"/>
        </w:rPr>
        <w:t xml:space="preserve"> </w:t>
      </w:r>
      <w:r w:rsidR="001F257C">
        <w:rPr>
          <w:rFonts w:asciiTheme="minorHAnsi" w:hAnsiTheme="minorHAnsi"/>
          <w:lang w:val="cs-CZ"/>
        </w:rPr>
        <w:t>vydat</w:t>
      </w:r>
      <w:r w:rsidRPr="00E30319">
        <w:rPr>
          <w:rFonts w:asciiTheme="minorHAnsi" w:hAnsiTheme="minorHAnsi"/>
        </w:rPr>
        <w:t xml:space="preserve"> </w:t>
      </w:r>
      <w:r w:rsidR="001F257C">
        <w:rPr>
          <w:rFonts w:asciiTheme="minorHAnsi" w:hAnsiTheme="minorHAnsi"/>
          <w:lang w:val="cs-CZ"/>
        </w:rPr>
        <w:t>pouze</w:t>
      </w:r>
      <w:r w:rsidR="001F257C">
        <w:rPr>
          <w:rFonts w:asciiTheme="minorHAnsi" w:hAnsiTheme="minorHAnsi"/>
        </w:rPr>
        <w:t xml:space="preserve"> </w:t>
      </w:r>
      <w:r w:rsidR="001F257C">
        <w:rPr>
          <w:rFonts w:asciiTheme="minorHAnsi" w:hAnsiTheme="minorHAnsi"/>
          <w:lang w:val="cs-CZ"/>
        </w:rPr>
        <w:t xml:space="preserve">jako </w:t>
      </w:r>
      <w:r w:rsidR="001F257C">
        <w:rPr>
          <w:rFonts w:asciiTheme="minorHAnsi" w:hAnsiTheme="minorHAnsi"/>
        </w:rPr>
        <w:t>bezvýhradn</w:t>
      </w:r>
      <w:r w:rsidR="001F257C">
        <w:rPr>
          <w:rFonts w:asciiTheme="minorHAnsi" w:hAnsiTheme="minorHAnsi"/>
          <w:lang w:val="cs-CZ"/>
        </w:rPr>
        <w:t>ý</w:t>
      </w:r>
      <w:r w:rsidRPr="00E30319">
        <w:rPr>
          <w:rFonts w:asciiTheme="minorHAnsi" w:hAnsiTheme="minorHAnsi"/>
        </w:rPr>
        <w:t>.</w:t>
      </w:r>
      <w:bookmarkEnd w:id="74"/>
    </w:p>
    <w:p w:rsidR="00A4423D" w:rsidRDefault="00A4423D" w:rsidP="005865B1">
      <w:pPr>
        <w:pStyle w:val="Textlnkuslovan"/>
      </w:pPr>
      <w:r>
        <w:t xml:space="preserve">Objednatel je oprávněn určit další dokumenty, pro které se použije akceptační procedura uvedená </w:t>
      </w:r>
      <w:r w:rsidRPr="00B37D52">
        <w:t xml:space="preserve">v odst. </w:t>
      </w:r>
      <w:r w:rsidR="00142C34" w:rsidRPr="00B37D52">
        <w:fldChar w:fldCharType="begin"/>
      </w:r>
      <w:r w:rsidRPr="00B37D52">
        <w:instrText xml:space="preserve"> REF _Ref388114213 \r \h </w:instrText>
      </w:r>
      <w:r w:rsidR="00744AAC" w:rsidRPr="00B37D52">
        <w:instrText xml:space="preserve"> \* MERGEFORMAT </w:instrText>
      </w:r>
      <w:r w:rsidR="00142C34" w:rsidRPr="00B37D52">
        <w:fldChar w:fldCharType="separate"/>
      </w:r>
      <w:r w:rsidR="00150DE6">
        <w:t>7.5</w:t>
      </w:r>
      <w:r w:rsidR="00142C34" w:rsidRPr="00B37D52">
        <w:fldChar w:fldCharType="end"/>
      </w:r>
      <w:r w:rsidRPr="00B37D52">
        <w:t xml:space="preserve"> této</w:t>
      </w:r>
      <w:r>
        <w:t xml:space="preserve"> Smlouvy.</w:t>
      </w:r>
    </w:p>
    <w:p w:rsidR="00EF39B6" w:rsidRPr="00B37D52" w:rsidRDefault="007506E6">
      <w:pPr>
        <w:pStyle w:val="Textlnkuslovan"/>
      </w:pPr>
      <w:bookmarkStart w:id="75" w:name="_Ref394231792"/>
      <w:r>
        <w:t>Objednatel je dále oprávněn rozhodnout o tom, že dojde k podpisu akceptačního protokolu nebo předávacího protokolu s</w:t>
      </w:r>
      <w:r w:rsidR="00E80C5F">
        <w:t> </w:t>
      </w:r>
      <w:r>
        <w:t>výhrad</w:t>
      </w:r>
      <w:r w:rsidR="00E80C5F">
        <w:t>ami</w:t>
      </w:r>
      <w:r w:rsidR="00FF3E3E">
        <w:t xml:space="preserve">, a to za předpokladu, </w:t>
      </w:r>
      <w:r w:rsidR="00FF3E3E" w:rsidRPr="00FF3E3E">
        <w:t>že</w:t>
      </w:r>
      <w:r w:rsidR="00FF3E3E" w:rsidRPr="00FF3E3E">
        <w:rPr>
          <w:lang w:val="cs-CZ"/>
        </w:rPr>
        <w:t> </w:t>
      </w:r>
      <w:r w:rsidR="00744AAC" w:rsidRPr="00FF3E3E">
        <w:rPr>
          <w:lang w:val="cs-CZ"/>
        </w:rPr>
        <w:t>Plnění</w:t>
      </w:r>
      <w:r w:rsidR="00744AAC" w:rsidRPr="00FF3E3E">
        <w:t xml:space="preserve"> </w:t>
      </w:r>
      <w:r w:rsidRPr="00FF3E3E">
        <w:t xml:space="preserve">nebo jeho část je způsobilá sloužit svému </w:t>
      </w:r>
      <w:r w:rsidR="00FF3E3E">
        <w:t>účelu, přičemž se vyskytují jen</w:t>
      </w:r>
      <w:r w:rsidR="00FF3E3E">
        <w:rPr>
          <w:lang w:val="cs-CZ"/>
        </w:rPr>
        <w:t> </w:t>
      </w:r>
      <w:r w:rsidRPr="00FF3E3E">
        <w:t>drobné vady</w:t>
      </w:r>
      <w:r>
        <w:t xml:space="preserve"> nebo nedodělky</w:t>
      </w:r>
      <w:r w:rsidR="00144457">
        <w:t xml:space="preserve">. </w:t>
      </w:r>
      <w:r w:rsidR="00EF39B6" w:rsidRPr="00EF39B6">
        <w:rPr>
          <w:lang w:val="cs-CZ"/>
        </w:rPr>
        <w:t xml:space="preserve">Objednatel </w:t>
      </w:r>
      <w:r w:rsidR="00EF39B6">
        <w:rPr>
          <w:lang w:val="cs-CZ"/>
        </w:rPr>
        <w:t>může IS SEKM 3</w:t>
      </w:r>
      <w:r w:rsidR="00EF39B6" w:rsidRPr="00EF39B6">
        <w:rPr>
          <w:lang w:val="cs-CZ"/>
        </w:rPr>
        <w:t xml:space="preserve"> akceptovat v</w:t>
      </w:r>
      <w:r w:rsidR="00767F34">
        <w:rPr>
          <w:lang w:val="cs-CZ"/>
        </w:rPr>
        <w:t> </w:t>
      </w:r>
      <w:r w:rsidR="00EF39B6" w:rsidRPr="00EF39B6">
        <w:rPr>
          <w:lang w:val="cs-CZ"/>
        </w:rPr>
        <w:t>případě</w:t>
      </w:r>
      <w:r w:rsidR="00767F34">
        <w:rPr>
          <w:lang w:val="cs-CZ"/>
        </w:rPr>
        <w:t>,</w:t>
      </w:r>
      <w:r w:rsidR="00EF39B6" w:rsidRPr="00EF39B6">
        <w:rPr>
          <w:lang w:val="cs-CZ"/>
        </w:rPr>
        <w:t xml:space="preserve"> že </w:t>
      </w:r>
      <w:r w:rsidR="00EF39B6">
        <w:rPr>
          <w:lang w:val="cs-CZ"/>
        </w:rPr>
        <w:t xml:space="preserve">IS SEKM 3 vykazuje, dle specifikace </w:t>
      </w:r>
      <w:r w:rsidR="00EF39B6" w:rsidRPr="00B37D52">
        <w:rPr>
          <w:lang w:val="cs-CZ"/>
        </w:rPr>
        <w:t xml:space="preserve">podle </w:t>
      </w:r>
      <w:proofErr w:type="gramStart"/>
      <w:r w:rsidR="00EF39B6" w:rsidRPr="00B37D52">
        <w:rPr>
          <w:lang w:val="cs-CZ"/>
        </w:rPr>
        <w:t xml:space="preserve">odst. </w:t>
      </w:r>
      <w:r w:rsidR="00EF39B6" w:rsidRPr="00B37D52">
        <w:rPr>
          <w:lang w:val="cs-CZ"/>
        </w:rPr>
        <w:fldChar w:fldCharType="begin"/>
      </w:r>
      <w:r w:rsidR="00EF39B6" w:rsidRPr="00B37D52">
        <w:rPr>
          <w:lang w:val="cs-CZ"/>
        </w:rPr>
        <w:instrText xml:space="preserve"> REF _Ref465517759 \r \h  \* MERGEFORMAT </w:instrText>
      </w:r>
      <w:r w:rsidR="00EF39B6" w:rsidRPr="00B37D52">
        <w:rPr>
          <w:lang w:val="cs-CZ"/>
        </w:rPr>
      </w:r>
      <w:r w:rsidR="00EF39B6" w:rsidRPr="00B37D52">
        <w:rPr>
          <w:lang w:val="cs-CZ"/>
        </w:rPr>
        <w:fldChar w:fldCharType="separate"/>
      </w:r>
      <w:r w:rsidR="00150DE6">
        <w:rPr>
          <w:lang w:val="cs-CZ"/>
        </w:rPr>
        <w:t>7.11</w:t>
      </w:r>
      <w:r w:rsidR="00EF39B6" w:rsidRPr="00B37D52">
        <w:rPr>
          <w:lang w:val="cs-CZ"/>
        </w:rPr>
        <w:fldChar w:fldCharType="end"/>
      </w:r>
      <w:proofErr w:type="gramEnd"/>
      <w:r w:rsidR="00B37D52">
        <w:rPr>
          <w:lang w:val="cs-CZ"/>
        </w:rPr>
        <w:t xml:space="preserve"> této Smlouvy</w:t>
      </w:r>
      <w:r w:rsidR="00EF39B6" w:rsidRPr="00B37D52">
        <w:rPr>
          <w:lang w:val="cs-CZ"/>
        </w:rPr>
        <w:t>, maximálně</w:t>
      </w:r>
      <w:r w:rsidR="00EF39B6" w:rsidRPr="00EF39B6">
        <w:rPr>
          <w:lang w:val="cs-CZ"/>
        </w:rPr>
        <w:t xml:space="preserve"> </w:t>
      </w:r>
      <w:r w:rsidR="00FF3E3E">
        <w:rPr>
          <w:lang w:val="cs-CZ"/>
        </w:rPr>
        <w:t>dvě </w:t>
      </w:r>
      <w:r w:rsidR="00EF39B6">
        <w:rPr>
          <w:lang w:val="cs-CZ"/>
        </w:rPr>
        <w:t>(2)</w:t>
      </w:r>
      <w:r w:rsidR="00EF39B6" w:rsidRPr="00EF39B6">
        <w:rPr>
          <w:lang w:val="cs-CZ"/>
        </w:rPr>
        <w:t xml:space="preserve"> </w:t>
      </w:r>
      <w:r w:rsidR="00EF39B6">
        <w:rPr>
          <w:lang w:val="cs-CZ"/>
        </w:rPr>
        <w:t>v</w:t>
      </w:r>
      <w:r w:rsidR="00EF39B6" w:rsidRPr="00EF39B6">
        <w:rPr>
          <w:lang w:val="cs-CZ"/>
        </w:rPr>
        <w:t>ad</w:t>
      </w:r>
      <w:r w:rsidR="00D857F7">
        <w:rPr>
          <w:lang w:val="cs-CZ"/>
        </w:rPr>
        <w:t>y</w:t>
      </w:r>
      <w:r w:rsidR="00EF39B6" w:rsidRPr="00EF39B6">
        <w:rPr>
          <w:lang w:val="cs-CZ"/>
        </w:rPr>
        <w:t xml:space="preserve"> Kategorie B a</w:t>
      </w:r>
      <w:r w:rsidR="00EF39B6">
        <w:rPr>
          <w:lang w:val="cs-CZ"/>
        </w:rPr>
        <w:t> osm (8)</w:t>
      </w:r>
      <w:r w:rsidR="00EF39B6" w:rsidRPr="00EF39B6">
        <w:rPr>
          <w:lang w:val="cs-CZ"/>
        </w:rPr>
        <w:t xml:space="preserve"> </w:t>
      </w:r>
      <w:r w:rsidR="00EF39B6">
        <w:rPr>
          <w:lang w:val="cs-CZ"/>
        </w:rPr>
        <w:t>vad</w:t>
      </w:r>
      <w:r w:rsidR="00EF39B6" w:rsidRPr="00EF39B6">
        <w:rPr>
          <w:lang w:val="cs-CZ"/>
        </w:rPr>
        <w:t xml:space="preserve"> Kategorie C – jinou kategorii </w:t>
      </w:r>
      <w:r w:rsidR="00EF39B6">
        <w:rPr>
          <w:lang w:val="cs-CZ"/>
        </w:rPr>
        <w:t>v</w:t>
      </w:r>
      <w:r w:rsidR="00EF39B6" w:rsidRPr="00EF39B6">
        <w:rPr>
          <w:lang w:val="cs-CZ"/>
        </w:rPr>
        <w:t xml:space="preserve">ady (tedy žádnou </w:t>
      </w:r>
      <w:r w:rsidR="00EF39B6">
        <w:rPr>
          <w:lang w:val="cs-CZ"/>
        </w:rPr>
        <w:t>v</w:t>
      </w:r>
      <w:r w:rsidR="00EF39B6" w:rsidRPr="00EF39B6">
        <w:rPr>
          <w:lang w:val="cs-CZ"/>
        </w:rPr>
        <w:t xml:space="preserve">adu kategorie A) či </w:t>
      </w:r>
      <w:r w:rsidR="00EF39B6">
        <w:rPr>
          <w:lang w:val="cs-CZ"/>
        </w:rPr>
        <w:t>vyšší počet vad kategorií B a C</w:t>
      </w:r>
      <w:r w:rsidR="00EF39B6" w:rsidRPr="00EF39B6">
        <w:rPr>
          <w:lang w:val="cs-CZ"/>
        </w:rPr>
        <w:t xml:space="preserve"> není Objednatel oprávněn akceptovat. </w:t>
      </w:r>
      <w:r w:rsidR="00144457">
        <w:t>V takovém případě je Zhotovitel povinen odstranit takové vady nebo nedodělky ve lhůtě dohodnuté v akceptačním protokolu nebo předávacím protokolu. V případě, že nedojde k dohodě smluvních stran o takové lhůtě, stanoví takovou lhůtu jako lhůtu přiměřenou Objednatel.</w:t>
      </w:r>
      <w:bookmarkEnd w:id="75"/>
      <w:r w:rsidR="00EF39B6">
        <w:rPr>
          <w:lang w:val="cs-CZ"/>
        </w:rPr>
        <w:t xml:space="preserve"> </w:t>
      </w:r>
      <w:r w:rsidR="00FF4322" w:rsidRPr="00B37D52">
        <w:t xml:space="preserve">Odstranění </w:t>
      </w:r>
      <w:r w:rsidR="00767F34" w:rsidRPr="00B37D52">
        <w:rPr>
          <w:lang w:val="cs-CZ"/>
        </w:rPr>
        <w:t>v</w:t>
      </w:r>
      <w:r w:rsidR="00FF4322" w:rsidRPr="00B37D52">
        <w:t xml:space="preserve">ad bude prováděno prostřednictvím dálkového přístupu; nebude-li takové odstranění </w:t>
      </w:r>
      <w:r w:rsidR="00767F34" w:rsidRPr="00B37D52">
        <w:rPr>
          <w:lang w:val="cs-CZ"/>
        </w:rPr>
        <w:t>v</w:t>
      </w:r>
      <w:r w:rsidR="00FF4322" w:rsidRPr="00B37D52">
        <w:t xml:space="preserve">ad možné, budou </w:t>
      </w:r>
      <w:r w:rsidR="00767F34" w:rsidRPr="00B37D52">
        <w:rPr>
          <w:lang w:val="cs-CZ"/>
        </w:rPr>
        <w:t>v</w:t>
      </w:r>
      <w:r w:rsidR="00FF4322" w:rsidRPr="00B37D52">
        <w:rPr>
          <w:lang w:val="cs-CZ"/>
        </w:rPr>
        <w:t>ady</w:t>
      </w:r>
      <w:r w:rsidR="00FF4322" w:rsidRPr="00B37D52">
        <w:t xml:space="preserve"> odstraňovány v prostorách </w:t>
      </w:r>
      <w:r w:rsidR="00767F34" w:rsidRPr="00B37D52">
        <w:rPr>
          <w:lang w:val="cs-CZ"/>
        </w:rPr>
        <w:t>m</w:t>
      </w:r>
      <w:r w:rsidR="00FF4322" w:rsidRPr="00B37D52">
        <w:rPr>
          <w:lang w:val="cs-CZ"/>
        </w:rPr>
        <w:t>ísta</w:t>
      </w:r>
      <w:r w:rsidR="00FF4322" w:rsidRPr="00B37D52">
        <w:t xml:space="preserve"> </w:t>
      </w:r>
      <w:r w:rsidR="00CF1FC7" w:rsidRPr="00B37D52">
        <w:rPr>
          <w:lang w:val="cs-CZ"/>
        </w:rPr>
        <w:t>plnění Smlouvy</w:t>
      </w:r>
      <w:r w:rsidR="00FF4322" w:rsidRPr="00B37D52">
        <w:rPr>
          <w:lang w:val="cs-CZ"/>
        </w:rPr>
        <w:t>.</w:t>
      </w:r>
    </w:p>
    <w:p w:rsidR="00AB668E" w:rsidRPr="007069BD" w:rsidRDefault="00EF39B6">
      <w:pPr>
        <w:pStyle w:val="Textlnkuslovan"/>
      </w:pPr>
      <w:bookmarkStart w:id="76" w:name="_Ref465517759"/>
      <w:r>
        <w:rPr>
          <w:lang w:val="cs-CZ"/>
        </w:rPr>
        <w:t>V</w:t>
      </w:r>
      <w:r w:rsidR="00AB668E" w:rsidRPr="00EF39B6">
        <w:rPr>
          <w:lang w:val="cs-CZ"/>
        </w:rPr>
        <w:t xml:space="preserve">ady </w:t>
      </w:r>
      <w:r>
        <w:rPr>
          <w:lang w:val="cs-CZ"/>
        </w:rPr>
        <w:t>IS SEKM 3</w:t>
      </w:r>
      <w:r w:rsidR="00AB668E" w:rsidRPr="00EF39B6">
        <w:rPr>
          <w:lang w:val="cs-CZ"/>
        </w:rPr>
        <w:t xml:space="preserve"> </w:t>
      </w:r>
      <w:r>
        <w:rPr>
          <w:lang w:val="cs-CZ"/>
        </w:rPr>
        <w:t>mohou nabývat tří (3)</w:t>
      </w:r>
      <w:r w:rsidR="00AB668E" w:rsidRPr="00EF39B6">
        <w:rPr>
          <w:lang w:val="cs-CZ"/>
        </w:rPr>
        <w:t xml:space="preserve"> kategorií ve vztahu k jejich závažnosti:</w:t>
      </w:r>
      <w:bookmarkEnd w:id="76"/>
    </w:p>
    <w:p w:rsidR="00AB668E" w:rsidRPr="00AB668E" w:rsidRDefault="00AB668E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AB668E">
        <w:rPr>
          <w:lang w:val="cs-CZ"/>
        </w:rPr>
        <w:t>„</w:t>
      </w:r>
      <w:r w:rsidRPr="00AB668E">
        <w:rPr>
          <w:b/>
          <w:lang w:val="cs-CZ"/>
        </w:rPr>
        <w:t>Kategorie A</w:t>
      </w:r>
      <w:r w:rsidRPr="00AB668E">
        <w:rPr>
          <w:lang w:val="cs-CZ"/>
        </w:rPr>
        <w:t xml:space="preserve">“ znamená nejzávažnější </w:t>
      </w:r>
      <w:r w:rsidR="00EF39B6">
        <w:rPr>
          <w:lang w:val="cs-CZ"/>
        </w:rPr>
        <w:t>v</w:t>
      </w:r>
      <w:r w:rsidRPr="00AB668E">
        <w:rPr>
          <w:lang w:val="cs-CZ"/>
        </w:rPr>
        <w:t xml:space="preserve">adu, v jejímž důsledku je </w:t>
      </w:r>
      <w:r w:rsidR="00EF39B6">
        <w:rPr>
          <w:lang w:val="cs-CZ"/>
        </w:rPr>
        <w:t>IS SEKM 3</w:t>
      </w:r>
      <w:r w:rsidR="00FF3E3E">
        <w:rPr>
          <w:lang w:val="cs-CZ"/>
        </w:rPr>
        <w:t>, </w:t>
      </w:r>
      <w:r w:rsidRPr="00AB668E">
        <w:rPr>
          <w:lang w:val="cs-CZ"/>
        </w:rPr>
        <w:t xml:space="preserve">anebo jakákoliv jeho podstatná část zcela nefunkční nebo která znemožňuje Objednateli (či uživatelům) užívat </w:t>
      </w:r>
      <w:r w:rsidR="00EF39B6">
        <w:rPr>
          <w:lang w:val="cs-CZ"/>
        </w:rPr>
        <w:t>IS SEKM 3 nebo jakoukoli jeho podstatnou část</w:t>
      </w:r>
      <w:r w:rsidR="00FF4322">
        <w:rPr>
          <w:lang w:val="cs-CZ"/>
        </w:rPr>
        <w:t xml:space="preserve">. </w:t>
      </w:r>
      <w:r w:rsidR="00FF4322" w:rsidRPr="00303676">
        <w:t>Kategorie A se použije vždy, pokud nelze v</w:t>
      </w:r>
      <w:r w:rsidR="00FF4322">
        <w:t> </w:t>
      </w:r>
      <w:r w:rsidR="00FF4322">
        <w:rPr>
          <w:lang w:val="cs-CZ"/>
        </w:rPr>
        <w:t>IS SEKM 3</w:t>
      </w:r>
      <w:r w:rsidR="00FF3E3E">
        <w:rPr>
          <w:lang w:val="cs-CZ"/>
        </w:rPr>
        <w:t> </w:t>
      </w:r>
      <w:r w:rsidR="00FF4322" w:rsidRPr="00303676">
        <w:t xml:space="preserve">realizovat </w:t>
      </w:r>
      <w:r w:rsidR="00FF3E3E">
        <w:rPr>
          <w:lang w:val="cs-CZ"/>
        </w:rPr>
        <w:t>hlavní</w:t>
      </w:r>
      <w:r w:rsidR="00FF4322" w:rsidRPr="00303676">
        <w:t xml:space="preserve"> (hodnototvorné) procesy (tj. nelze využít služby nebo funkcionality s nimi přímo spojené)</w:t>
      </w:r>
      <w:r w:rsidRPr="00AB668E">
        <w:rPr>
          <w:lang w:val="cs-CZ"/>
        </w:rPr>
        <w:t>;</w:t>
      </w:r>
    </w:p>
    <w:p w:rsidR="00AB668E" w:rsidRPr="00AB668E" w:rsidRDefault="00AB668E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AB668E">
        <w:rPr>
          <w:lang w:val="cs-CZ"/>
        </w:rPr>
        <w:t>„</w:t>
      </w:r>
      <w:r w:rsidRPr="00AB668E">
        <w:rPr>
          <w:b/>
          <w:lang w:val="cs-CZ"/>
        </w:rPr>
        <w:t>Kategorie B</w:t>
      </w:r>
      <w:r w:rsidRPr="00AB668E">
        <w:rPr>
          <w:lang w:val="cs-CZ"/>
        </w:rPr>
        <w:t xml:space="preserve">“ znamená částečnou ztrátu funkcionality </w:t>
      </w:r>
      <w:r w:rsidR="00EF39B6">
        <w:rPr>
          <w:lang w:val="cs-CZ"/>
        </w:rPr>
        <w:t>IS SEKM 3</w:t>
      </w:r>
      <w:r w:rsidRPr="00AB668E">
        <w:rPr>
          <w:lang w:val="cs-CZ"/>
        </w:rPr>
        <w:t xml:space="preserve">, anebo jinou </w:t>
      </w:r>
      <w:r w:rsidR="00EF39B6">
        <w:rPr>
          <w:lang w:val="cs-CZ"/>
        </w:rPr>
        <w:t>v</w:t>
      </w:r>
      <w:r w:rsidRPr="00AB668E">
        <w:rPr>
          <w:lang w:val="cs-CZ"/>
        </w:rPr>
        <w:t xml:space="preserve">adu, v jejímž důsledku je využití </w:t>
      </w:r>
      <w:r w:rsidR="00EF39B6">
        <w:rPr>
          <w:lang w:val="cs-CZ"/>
        </w:rPr>
        <w:t>IS SEKM 3</w:t>
      </w:r>
      <w:r w:rsidRPr="00AB668E">
        <w:rPr>
          <w:lang w:val="cs-CZ"/>
        </w:rPr>
        <w:t xml:space="preserve"> omezeno, avšak částečná ztráta funkcionality může být provizorně (např. </w:t>
      </w:r>
      <w:r w:rsidR="00FF3E3E">
        <w:rPr>
          <w:lang w:val="cs-CZ"/>
        </w:rPr>
        <w:t>s vynaložením většího úsilí či </w:t>
      </w:r>
      <w:r w:rsidRPr="00AB668E">
        <w:rPr>
          <w:lang w:val="cs-CZ"/>
        </w:rPr>
        <w:t xml:space="preserve">se zvýšenými náklady) nahrazena jinou funkcí </w:t>
      </w:r>
      <w:r w:rsidR="00EF39B6">
        <w:rPr>
          <w:lang w:val="cs-CZ"/>
        </w:rPr>
        <w:t>IS SEKM 3</w:t>
      </w:r>
      <w:r w:rsidR="00FF3E3E">
        <w:rPr>
          <w:lang w:val="cs-CZ"/>
        </w:rPr>
        <w:t xml:space="preserve"> (a nejedná se </w:t>
      </w:r>
      <w:r w:rsidRPr="00AB668E">
        <w:rPr>
          <w:lang w:val="cs-CZ"/>
        </w:rPr>
        <w:t>přitom o</w:t>
      </w:r>
      <w:r w:rsidR="00EF39B6">
        <w:rPr>
          <w:lang w:val="cs-CZ"/>
        </w:rPr>
        <w:t> </w:t>
      </w:r>
      <w:r w:rsidRPr="00AB668E">
        <w:rPr>
          <w:lang w:val="cs-CZ"/>
        </w:rPr>
        <w:t xml:space="preserve">podstatnou část </w:t>
      </w:r>
      <w:r w:rsidR="00EF39B6">
        <w:rPr>
          <w:lang w:val="cs-CZ"/>
        </w:rPr>
        <w:t>IS SEKM 3</w:t>
      </w:r>
      <w:r w:rsidRPr="00AB668E">
        <w:rPr>
          <w:lang w:val="cs-CZ"/>
        </w:rPr>
        <w:t xml:space="preserve"> nebo vadu „kosmetického“ charakteru), anebo je značně ztíženo užívání </w:t>
      </w:r>
      <w:r w:rsidR="00EF39B6">
        <w:rPr>
          <w:lang w:val="cs-CZ"/>
        </w:rPr>
        <w:t>IS SEKM 3</w:t>
      </w:r>
      <w:r w:rsidRPr="00AB668E">
        <w:rPr>
          <w:lang w:val="cs-CZ"/>
        </w:rPr>
        <w:t>;</w:t>
      </w:r>
    </w:p>
    <w:p w:rsidR="00AB668E" w:rsidRPr="00AB668E" w:rsidRDefault="00AB668E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AB668E">
        <w:rPr>
          <w:lang w:val="cs-CZ"/>
        </w:rPr>
        <w:t>„</w:t>
      </w:r>
      <w:r w:rsidRPr="00AB668E">
        <w:rPr>
          <w:b/>
          <w:lang w:val="cs-CZ"/>
        </w:rPr>
        <w:t>Kategorie C</w:t>
      </w:r>
      <w:r w:rsidRPr="00AB668E">
        <w:rPr>
          <w:lang w:val="cs-CZ"/>
        </w:rPr>
        <w:t xml:space="preserve">“ znamená </w:t>
      </w:r>
      <w:r w:rsidR="00EF39B6">
        <w:rPr>
          <w:lang w:val="cs-CZ"/>
        </w:rPr>
        <w:t>v</w:t>
      </w:r>
      <w:r w:rsidRPr="00AB668E">
        <w:rPr>
          <w:lang w:val="cs-CZ"/>
        </w:rPr>
        <w:t xml:space="preserve">adu, která nebrání </w:t>
      </w:r>
      <w:r w:rsidR="00FF3E3E">
        <w:rPr>
          <w:lang w:val="cs-CZ"/>
        </w:rPr>
        <w:t>nebo má zcela minimální vliv na </w:t>
      </w:r>
      <w:r w:rsidR="00C9089F">
        <w:rPr>
          <w:lang w:val="cs-CZ"/>
        </w:rPr>
        <w:t>řádné užívání d</w:t>
      </w:r>
      <w:r w:rsidRPr="00AB668E">
        <w:rPr>
          <w:lang w:val="cs-CZ"/>
        </w:rPr>
        <w:t>íla ze strany Objednatele či uživatelů.</w:t>
      </w:r>
    </w:p>
    <w:p w:rsidR="009F2677" w:rsidRDefault="009F2677" w:rsidP="005865B1">
      <w:pPr>
        <w:pStyle w:val="Textlnkuslovan"/>
      </w:pPr>
      <w:r>
        <w:t xml:space="preserve">Zhotovitel </w:t>
      </w:r>
      <w:r w:rsidRPr="000B72DD">
        <w:t xml:space="preserve">se zavazuje </w:t>
      </w:r>
      <w:r>
        <w:t xml:space="preserve">zajistit provádění monitoringu a vyhodnocování úrovně </w:t>
      </w:r>
      <w:r w:rsidRPr="00FF3E3E">
        <w:t xml:space="preserve">služeb </w:t>
      </w:r>
      <w:r w:rsidR="009A6090" w:rsidRPr="00FF3E3E">
        <w:t xml:space="preserve">Provozní podpory </w:t>
      </w:r>
      <w:r w:rsidR="00254FBC" w:rsidRPr="00FF3E3E">
        <w:t>díla</w:t>
      </w:r>
      <w:r w:rsidRPr="00FF3E3E">
        <w:t xml:space="preserve"> v souladu se specifikací uvedenou v příloze </w:t>
      </w:r>
      <w:r w:rsidRPr="00FF3E3E">
        <w:lastRenderedPageBreak/>
        <w:t>č.</w:t>
      </w:r>
      <w:r w:rsidR="00FF3E3E">
        <w:rPr>
          <w:lang w:val="cs-CZ"/>
        </w:rPr>
        <w:t> </w:t>
      </w:r>
      <w:r w:rsidRPr="00FF3E3E">
        <w:t>2</w:t>
      </w:r>
      <w:r w:rsidR="00FF3E3E">
        <w:rPr>
          <w:lang w:val="cs-CZ"/>
        </w:rPr>
        <w:t> </w:t>
      </w:r>
      <w:r w:rsidR="00060DBA" w:rsidRPr="00FF3E3E">
        <w:t>a</w:t>
      </w:r>
      <w:r w:rsidR="00FF3E3E">
        <w:rPr>
          <w:lang w:val="cs-CZ"/>
        </w:rPr>
        <w:t> </w:t>
      </w:r>
      <w:r w:rsidR="00A503D7" w:rsidRPr="00FF3E3E">
        <w:t>7</w:t>
      </w:r>
      <w:r w:rsidR="00FF3E3E">
        <w:rPr>
          <w:lang w:val="cs-CZ"/>
        </w:rPr>
        <w:t> </w:t>
      </w:r>
      <w:r w:rsidRPr="00FF3E3E">
        <w:t>t</w:t>
      </w:r>
      <w:r>
        <w:t>éto Smlouvy.</w:t>
      </w:r>
      <w:r w:rsidR="002E49BE">
        <w:t xml:space="preserve"> Objednatel je </w:t>
      </w:r>
      <w:r w:rsidR="00CE5D00">
        <w:t>vždy</w:t>
      </w:r>
      <w:r w:rsidR="002E49BE">
        <w:t xml:space="preserve"> oprávněn provádět </w:t>
      </w:r>
      <w:r w:rsidR="00CE5D00">
        <w:t xml:space="preserve">i vlastní </w:t>
      </w:r>
      <w:r w:rsidR="002E49BE">
        <w:t xml:space="preserve">monitoring, a to sám nebo prostřednictvím třetí osoby. </w:t>
      </w:r>
    </w:p>
    <w:p w:rsidR="009438E4" w:rsidRPr="007069BD" w:rsidRDefault="002A04D6" w:rsidP="009438E4">
      <w:pPr>
        <w:pStyle w:val="Textlnkuslovan"/>
      </w:pPr>
      <w:bookmarkStart w:id="77" w:name="_Ref465621235"/>
      <w:r w:rsidRPr="007069BD">
        <w:t>Zhotovitel zašle Objednateli</w:t>
      </w:r>
      <w:r w:rsidR="00060DBA" w:rsidRPr="007069BD">
        <w:rPr>
          <w:lang w:val="cs-CZ"/>
        </w:rPr>
        <w:t>,</w:t>
      </w:r>
      <w:r w:rsidRPr="007069BD">
        <w:t xml:space="preserve"> vždy do pěti</w:t>
      </w:r>
      <w:r w:rsidR="00FF3E3E">
        <w:t xml:space="preserve"> (5) pracovních dnů dne ode dne</w:t>
      </w:r>
      <w:r w:rsidR="00FF3E3E">
        <w:rPr>
          <w:lang w:val="cs-CZ"/>
        </w:rPr>
        <w:t xml:space="preserve"> </w:t>
      </w:r>
      <w:r w:rsidRPr="007069BD">
        <w:t xml:space="preserve">uplynutí </w:t>
      </w:r>
      <w:r w:rsidR="0078493B" w:rsidRPr="007069BD">
        <w:rPr>
          <w:lang w:val="cs-CZ"/>
        </w:rPr>
        <w:t>kalendářního pololetí (30.</w:t>
      </w:r>
      <w:r w:rsidR="00FF3E3E">
        <w:rPr>
          <w:lang w:val="cs-CZ"/>
        </w:rPr>
        <w:t xml:space="preserve"> 0</w:t>
      </w:r>
      <w:r w:rsidR="0078493B" w:rsidRPr="007069BD">
        <w:rPr>
          <w:lang w:val="cs-CZ"/>
        </w:rPr>
        <w:t>6. a 31.</w:t>
      </w:r>
      <w:r w:rsidR="00FF3E3E">
        <w:rPr>
          <w:lang w:val="cs-CZ"/>
        </w:rPr>
        <w:t xml:space="preserve"> </w:t>
      </w:r>
      <w:r w:rsidR="0078493B" w:rsidRPr="007069BD">
        <w:rPr>
          <w:lang w:val="cs-CZ"/>
        </w:rPr>
        <w:t xml:space="preserve">12.) následujícího po </w:t>
      </w:r>
      <w:r w:rsidR="00060DBA" w:rsidRPr="007069BD">
        <w:rPr>
          <w:lang w:val="cs-CZ"/>
        </w:rPr>
        <w:t xml:space="preserve">podpisu předávacího protokolu dle </w:t>
      </w:r>
      <w:proofErr w:type="gramStart"/>
      <w:r w:rsidR="00060DBA" w:rsidRPr="007069BD">
        <w:rPr>
          <w:lang w:val="cs-CZ"/>
        </w:rPr>
        <w:t>odst</w:t>
      </w:r>
      <w:r w:rsidR="00060DBA" w:rsidRPr="00E66F82">
        <w:rPr>
          <w:lang w:val="cs-CZ"/>
        </w:rPr>
        <w:t xml:space="preserve">. </w:t>
      </w:r>
      <w:r w:rsidR="00060DBA" w:rsidRPr="00E66F82">
        <w:rPr>
          <w:lang w:val="cs-CZ"/>
        </w:rPr>
        <w:fldChar w:fldCharType="begin"/>
      </w:r>
      <w:r w:rsidR="00060DBA" w:rsidRPr="00E66F82">
        <w:rPr>
          <w:lang w:val="cs-CZ"/>
        </w:rPr>
        <w:instrText xml:space="preserve"> REF _Ref465512916 \r \h  \* MERGEFORMAT </w:instrText>
      </w:r>
      <w:r w:rsidR="00060DBA" w:rsidRPr="00E66F82">
        <w:rPr>
          <w:lang w:val="cs-CZ"/>
        </w:rPr>
      </w:r>
      <w:r w:rsidR="00060DBA" w:rsidRPr="00E66F82">
        <w:rPr>
          <w:lang w:val="cs-CZ"/>
        </w:rPr>
        <w:fldChar w:fldCharType="separate"/>
      </w:r>
      <w:r w:rsidR="00150DE6">
        <w:rPr>
          <w:lang w:val="cs-CZ"/>
        </w:rPr>
        <w:t>7.6.20</w:t>
      </w:r>
      <w:r w:rsidR="00060DBA" w:rsidRPr="00E66F82">
        <w:rPr>
          <w:lang w:val="cs-CZ"/>
        </w:rPr>
        <w:fldChar w:fldCharType="end"/>
      </w:r>
      <w:proofErr w:type="gramEnd"/>
      <w:r w:rsidR="00FF3E3E" w:rsidRPr="00E66F82">
        <w:rPr>
          <w:lang w:val="cs-CZ"/>
        </w:rPr>
        <w:t xml:space="preserve"> Smlouvy</w:t>
      </w:r>
      <w:r w:rsidR="009A6090" w:rsidRPr="007069BD">
        <w:rPr>
          <w:lang w:val="cs-CZ"/>
        </w:rPr>
        <w:t xml:space="preserve">, </w:t>
      </w:r>
      <w:r w:rsidR="00FF2D4B" w:rsidRPr="007069BD">
        <w:t xml:space="preserve">ke schválení </w:t>
      </w:r>
      <w:r w:rsidR="00FF3E3E">
        <w:rPr>
          <w:rFonts w:cs="Calibri"/>
        </w:rPr>
        <w:t>záznam o</w:t>
      </w:r>
      <w:r w:rsidR="00FF3E3E">
        <w:rPr>
          <w:rFonts w:cs="Calibri"/>
          <w:lang w:val="cs-CZ"/>
        </w:rPr>
        <w:t> </w:t>
      </w:r>
      <w:r w:rsidR="00FF2D4B" w:rsidRPr="007069BD">
        <w:rPr>
          <w:rFonts w:cs="Calibri"/>
        </w:rPr>
        <w:t xml:space="preserve">poskytnutí </w:t>
      </w:r>
      <w:r w:rsidR="00025320" w:rsidRPr="007069BD">
        <w:rPr>
          <w:rFonts w:cs="Calibri"/>
        </w:rPr>
        <w:t>s</w:t>
      </w:r>
      <w:r w:rsidR="00FF2D4B" w:rsidRPr="007069BD">
        <w:rPr>
          <w:rFonts w:cs="Calibri"/>
        </w:rPr>
        <w:t>luž</w:t>
      </w:r>
      <w:r w:rsidR="00025320" w:rsidRPr="007069BD">
        <w:rPr>
          <w:rFonts w:cs="Calibri"/>
        </w:rPr>
        <w:t>e</w:t>
      </w:r>
      <w:r w:rsidR="00FF2D4B" w:rsidRPr="007069BD">
        <w:rPr>
          <w:rFonts w:cs="Calibri"/>
        </w:rPr>
        <w:t>b</w:t>
      </w:r>
      <w:r w:rsidR="00025320" w:rsidRPr="007069BD">
        <w:rPr>
          <w:rFonts w:cs="Calibri"/>
        </w:rPr>
        <w:t xml:space="preserve"> dle </w:t>
      </w:r>
      <w:r w:rsidR="00025320" w:rsidRPr="007069BD">
        <w:t xml:space="preserve">KL </w:t>
      </w:r>
      <w:r w:rsidR="009A6090" w:rsidRPr="007069BD">
        <w:rPr>
          <w:lang w:val="cs-CZ"/>
        </w:rPr>
        <w:t>O</w:t>
      </w:r>
      <w:r w:rsidR="00025320" w:rsidRPr="007069BD">
        <w:rPr>
          <w:lang w:val="cs-CZ"/>
        </w:rPr>
        <w:t>ptimalizace</w:t>
      </w:r>
      <w:r w:rsidR="00FF2D4B" w:rsidRPr="007069BD">
        <w:rPr>
          <w:rFonts w:cs="Calibri"/>
        </w:rPr>
        <w:t xml:space="preserve"> </w:t>
      </w:r>
      <w:r w:rsidR="00060DBA" w:rsidRPr="007069BD">
        <w:rPr>
          <w:rFonts w:cs="Calibri"/>
          <w:lang w:val="cs-CZ"/>
        </w:rPr>
        <w:t xml:space="preserve">a KL Školení </w:t>
      </w:r>
      <w:r w:rsidR="00FF2D4B" w:rsidRPr="007069BD">
        <w:rPr>
          <w:rFonts w:cs="Calibri"/>
        </w:rPr>
        <w:t xml:space="preserve">s identifikací poskytnutých činností a služeb včetně </w:t>
      </w:r>
      <w:r w:rsidR="00CF1FC7" w:rsidRPr="007069BD">
        <w:rPr>
          <w:rFonts w:cs="Calibri"/>
        </w:rPr>
        <w:t>a</w:t>
      </w:r>
      <w:r w:rsidR="00CF1FC7">
        <w:rPr>
          <w:rFonts w:cs="Calibri"/>
          <w:lang w:val="cs-CZ"/>
        </w:rPr>
        <w:t> </w:t>
      </w:r>
      <w:r w:rsidR="00FF2D4B" w:rsidRPr="007069BD">
        <w:rPr>
          <w:rFonts w:cs="Calibri"/>
        </w:rPr>
        <w:t>jejich pracnosti</w:t>
      </w:r>
      <w:r w:rsidR="009438E4" w:rsidRPr="007069BD">
        <w:t xml:space="preserve"> </w:t>
      </w:r>
      <w:r w:rsidR="00FF2D4B" w:rsidRPr="007069BD">
        <w:t>(dále jen „</w:t>
      </w:r>
      <w:r w:rsidR="00144457" w:rsidRPr="007069BD">
        <w:rPr>
          <w:rFonts w:cs="Calibri"/>
          <w:b/>
        </w:rPr>
        <w:t xml:space="preserve">Záznam o poskytnutí služeb dle </w:t>
      </w:r>
      <w:r w:rsidR="00144457" w:rsidRPr="007069BD">
        <w:rPr>
          <w:b/>
        </w:rPr>
        <w:t xml:space="preserve">KL </w:t>
      </w:r>
      <w:r w:rsidR="009A6090" w:rsidRPr="007069BD">
        <w:rPr>
          <w:b/>
          <w:lang w:val="cs-CZ"/>
        </w:rPr>
        <w:t>O</w:t>
      </w:r>
      <w:r w:rsidR="00144457" w:rsidRPr="007069BD">
        <w:rPr>
          <w:b/>
          <w:lang w:val="cs-CZ"/>
        </w:rPr>
        <w:t>ptimalizace</w:t>
      </w:r>
      <w:r w:rsidR="00060DBA" w:rsidRPr="007069BD">
        <w:rPr>
          <w:b/>
          <w:lang w:val="cs-CZ"/>
        </w:rPr>
        <w:t xml:space="preserve"> a KL Školení</w:t>
      </w:r>
      <w:r w:rsidR="00FF2D4B" w:rsidRPr="007069BD">
        <w:t>“)</w:t>
      </w:r>
      <w:r w:rsidR="009438E4" w:rsidRPr="007069BD">
        <w:t>.</w:t>
      </w:r>
      <w:r w:rsidR="00144457" w:rsidRPr="007069BD">
        <w:t xml:space="preserve"> </w:t>
      </w:r>
      <w:r w:rsidR="00D56333" w:rsidRPr="007069BD">
        <w:t xml:space="preserve">V </w:t>
      </w:r>
      <w:r w:rsidR="0089635C" w:rsidRPr="007069BD">
        <w:rPr>
          <w:rFonts w:cs="Calibri"/>
        </w:rPr>
        <w:t xml:space="preserve">Záznamu </w:t>
      </w:r>
      <w:r w:rsidR="009A6090" w:rsidRPr="007069BD">
        <w:rPr>
          <w:rFonts w:cs="Calibri"/>
        </w:rPr>
        <w:t>o</w:t>
      </w:r>
      <w:r w:rsidR="009A6090" w:rsidRPr="007069BD">
        <w:rPr>
          <w:rFonts w:cs="Calibri"/>
          <w:lang w:val="cs-CZ"/>
        </w:rPr>
        <w:t> </w:t>
      </w:r>
      <w:r w:rsidR="00FF3E3E">
        <w:rPr>
          <w:rFonts w:cs="Calibri"/>
        </w:rPr>
        <w:t>poskytnutí služeb dle</w:t>
      </w:r>
      <w:r w:rsidR="00FF3E3E">
        <w:rPr>
          <w:rFonts w:cs="Calibri"/>
          <w:lang w:val="cs-CZ"/>
        </w:rPr>
        <w:t> </w:t>
      </w:r>
      <w:r w:rsidR="00FF3E3E" w:rsidRPr="00FF3E3E">
        <w:t>KL</w:t>
      </w:r>
      <w:r w:rsidR="00FF3E3E" w:rsidRPr="00FF3E3E">
        <w:rPr>
          <w:lang w:val="cs-CZ"/>
        </w:rPr>
        <w:t> </w:t>
      </w:r>
      <w:r w:rsidR="009A6090" w:rsidRPr="00FF3E3E">
        <w:rPr>
          <w:lang w:val="cs-CZ"/>
        </w:rPr>
        <w:t>O</w:t>
      </w:r>
      <w:r w:rsidR="00D56333" w:rsidRPr="00FF3E3E">
        <w:rPr>
          <w:lang w:val="cs-CZ"/>
        </w:rPr>
        <w:t>ptimalizace</w:t>
      </w:r>
      <w:r w:rsidR="00060DBA" w:rsidRPr="00FF3E3E">
        <w:rPr>
          <w:lang w:val="cs-CZ"/>
        </w:rPr>
        <w:t xml:space="preserve"> a KL Školení</w:t>
      </w:r>
      <w:r w:rsidR="00D56333" w:rsidRPr="00FF3E3E">
        <w:t xml:space="preserve"> bude rozpad člověkodnů proveden nejméně v této míře detailu: konkrétní fyzická osoba provádějící činnost, popis činnosti, datum činnosti a doba činnosti, přičemž evidovanou</w:t>
      </w:r>
      <w:r w:rsidR="00945614" w:rsidRPr="00FF3E3E">
        <w:t xml:space="preserve"> a účtovanou</w:t>
      </w:r>
      <w:r w:rsidR="00D56333" w:rsidRPr="00FF3E3E">
        <w:t xml:space="preserve"> časovou jednotkou </w:t>
      </w:r>
      <w:r w:rsidR="00945614" w:rsidRPr="00FF3E3E">
        <w:t>je každá započatá půl</w:t>
      </w:r>
      <w:r w:rsidR="00D56333" w:rsidRPr="00FF3E3E">
        <w:t xml:space="preserve">hodina činnosti. </w:t>
      </w:r>
      <w:r w:rsidR="00FF3E3E">
        <w:t>Plnění poskytované v rámci KL</w:t>
      </w:r>
      <w:r w:rsidR="00FF3E3E">
        <w:rPr>
          <w:lang w:val="cs-CZ"/>
        </w:rPr>
        <w:t> </w:t>
      </w:r>
      <w:r w:rsidR="009A6090" w:rsidRPr="00FF3E3E">
        <w:rPr>
          <w:lang w:val="cs-CZ"/>
        </w:rPr>
        <w:t>O</w:t>
      </w:r>
      <w:r w:rsidR="00144457" w:rsidRPr="00FF3E3E">
        <w:rPr>
          <w:lang w:val="cs-CZ"/>
        </w:rPr>
        <w:t>ptimalizace</w:t>
      </w:r>
      <w:r w:rsidR="00060DBA" w:rsidRPr="00FF3E3E">
        <w:rPr>
          <w:lang w:val="cs-CZ"/>
        </w:rPr>
        <w:t xml:space="preserve"> a </w:t>
      </w:r>
      <w:r w:rsidR="00FF3E3E">
        <w:rPr>
          <w:lang w:val="cs-CZ"/>
        </w:rPr>
        <w:t>KL Š</w:t>
      </w:r>
      <w:r w:rsidR="00060DBA" w:rsidRPr="00FF3E3E">
        <w:rPr>
          <w:lang w:val="cs-CZ"/>
        </w:rPr>
        <w:t>kolení</w:t>
      </w:r>
      <w:r w:rsidR="00144457" w:rsidRPr="00FF3E3E">
        <w:t xml:space="preserve"> bude vždy považová</w:t>
      </w:r>
      <w:r w:rsidR="00FF3E3E">
        <w:t>no za řádně poskytnuté poté, co</w:t>
      </w:r>
      <w:r w:rsidR="00FF3E3E">
        <w:rPr>
          <w:lang w:val="cs-CZ"/>
        </w:rPr>
        <w:t> </w:t>
      </w:r>
      <w:r w:rsidR="00144457" w:rsidRPr="00FF3E3E">
        <w:t xml:space="preserve">Objednatel potvrdí jeho řádné poskytnutí podpisem Záznamu o poskytnutí služeb dle KL </w:t>
      </w:r>
      <w:r w:rsidR="00C25681" w:rsidRPr="00FF3E3E">
        <w:rPr>
          <w:lang w:val="cs-CZ"/>
        </w:rPr>
        <w:t>Optimalizace</w:t>
      </w:r>
      <w:r w:rsidR="00060DBA" w:rsidRPr="007069BD">
        <w:rPr>
          <w:lang w:val="cs-CZ"/>
        </w:rPr>
        <w:t xml:space="preserve"> a KL Školení</w:t>
      </w:r>
      <w:r w:rsidR="00144457" w:rsidRPr="007069BD">
        <w:t>.</w:t>
      </w:r>
      <w:bookmarkEnd w:id="77"/>
    </w:p>
    <w:p w:rsidR="0042055E" w:rsidRPr="006F03FF" w:rsidRDefault="0042055E" w:rsidP="005865B1">
      <w:pPr>
        <w:pStyle w:val="Textlnkuslovan"/>
      </w:pPr>
      <w:bookmarkStart w:id="78" w:name="_Ref405999448"/>
      <w:r w:rsidRPr="00E66F82">
        <w:t xml:space="preserve">Zhotovitel po uplynutí </w:t>
      </w:r>
      <w:r w:rsidR="0078493B" w:rsidRPr="00E66F82">
        <w:rPr>
          <w:lang w:val="cs-CZ"/>
        </w:rPr>
        <w:t xml:space="preserve">kalendářního čtvrtletí </w:t>
      </w:r>
      <w:r w:rsidR="009A6090" w:rsidRPr="00E66F82">
        <w:rPr>
          <w:lang w:val="cs-CZ"/>
        </w:rPr>
        <w:t xml:space="preserve">od </w:t>
      </w:r>
      <w:r w:rsidR="00060DBA" w:rsidRPr="00E66F82">
        <w:rPr>
          <w:lang w:val="cs-CZ"/>
        </w:rPr>
        <w:t xml:space="preserve">po podpisu předávacího protokolu dle odst. </w:t>
      </w:r>
      <w:proofErr w:type="gramStart"/>
      <w:r w:rsidR="00060DBA" w:rsidRPr="00E66F82">
        <w:rPr>
          <w:lang w:val="cs-CZ"/>
        </w:rPr>
        <w:fldChar w:fldCharType="begin"/>
      </w:r>
      <w:r w:rsidR="00060DBA" w:rsidRPr="00E66F82">
        <w:rPr>
          <w:lang w:val="cs-CZ"/>
        </w:rPr>
        <w:instrText xml:space="preserve"> REF _Ref465512916 \r \h  \* MERGEFORMAT </w:instrText>
      </w:r>
      <w:r w:rsidR="00060DBA" w:rsidRPr="00E66F82">
        <w:rPr>
          <w:lang w:val="cs-CZ"/>
        </w:rPr>
      </w:r>
      <w:r w:rsidR="00060DBA" w:rsidRPr="00E66F82">
        <w:rPr>
          <w:lang w:val="cs-CZ"/>
        </w:rPr>
        <w:fldChar w:fldCharType="separate"/>
      </w:r>
      <w:r w:rsidR="00150DE6">
        <w:rPr>
          <w:lang w:val="cs-CZ"/>
        </w:rPr>
        <w:t>7.6.20</w:t>
      </w:r>
      <w:r w:rsidR="00060DBA" w:rsidRPr="00E66F82">
        <w:rPr>
          <w:lang w:val="cs-CZ"/>
        </w:rPr>
        <w:fldChar w:fldCharType="end"/>
      </w:r>
      <w:proofErr w:type="gramEnd"/>
      <w:r w:rsidR="009A6090" w:rsidRPr="00E66F82">
        <w:rPr>
          <w:lang w:val="cs-CZ"/>
        </w:rPr>
        <w:t xml:space="preserve">, a analogicky po uplynutí každých dalších </w:t>
      </w:r>
      <w:r w:rsidR="00C50B49" w:rsidRPr="00E66F82">
        <w:rPr>
          <w:lang w:val="cs-CZ"/>
        </w:rPr>
        <w:t>kalendářních čtvrtletí</w:t>
      </w:r>
      <w:r w:rsidR="009A6090" w:rsidRPr="00E66F82">
        <w:rPr>
          <w:lang w:val="cs-CZ"/>
        </w:rPr>
        <w:t xml:space="preserve"> </w:t>
      </w:r>
      <w:r w:rsidRPr="00E66F82">
        <w:t xml:space="preserve">poskytování služeb </w:t>
      </w:r>
      <w:r w:rsidR="009A6090" w:rsidRPr="00E66F82">
        <w:t xml:space="preserve">Provozní podpory </w:t>
      </w:r>
      <w:r w:rsidR="00254FBC" w:rsidRPr="00E66F82">
        <w:t>díla</w:t>
      </w:r>
      <w:r w:rsidRPr="00E66F82">
        <w:t xml:space="preserve"> vyhotoví kompletní výkazy, ze</w:t>
      </w:r>
      <w:r w:rsidR="006F03FF" w:rsidRPr="00E66F82">
        <w:rPr>
          <w:lang w:val="cs-CZ"/>
        </w:rPr>
        <w:t> </w:t>
      </w:r>
      <w:r w:rsidRPr="00E66F82">
        <w:t xml:space="preserve">kterých bude jednoznačně zřejmé, zda byly služby </w:t>
      </w:r>
      <w:r w:rsidR="0078493B" w:rsidRPr="00E66F82">
        <w:t xml:space="preserve">Provozní podpory </w:t>
      </w:r>
      <w:r w:rsidR="00254FBC" w:rsidRPr="00E66F82">
        <w:t>díla</w:t>
      </w:r>
      <w:r w:rsidRPr="00E66F82">
        <w:t xml:space="preserve"> poskytovány dle parametrů stanovených </w:t>
      </w:r>
      <w:r w:rsidR="009A6090" w:rsidRPr="00E66F82">
        <w:t>v</w:t>
      </w:r>
      <w:r w:rsidR="009A6090" w:rsidRPr="00E66F82">
        <w:rPr>
          <w:lang w:val="cs-CZ"/>
        </w:rPr>
        <w:t> </w:t>
      </w:r>
      <w:r w:rsidRPr="00E66F82">
        <w:t>příloze č. 2</w:t>
      </w:r>
      <w:r w:rsidR="006F03FF" w:rsidRPr="00E66F82">
        <w:t xml:space="preserve"> této Smlouvy (dále jen</w:t>
      </w:r>
      <w:r w:rsidR="006F03FF" w:rsidRPr="00E66F82">
        <w:rPr>
          <w:lang w:val="cs-CZ"/>
        </w:rPr>
        <w:t> </w:t>
      </w:r>
      <w:r w:rsidRPr="00E66F82">
        <w:t>„</w:t>
      </w:r>
      <w:r w:rsidRPr="00E66F82">
        <w:rPr>
          <w:b/>
        </w:rPr>
        <w:t>Report</w:t>
      </w:r>
      <w:r w:rsidR="00D56333" w:rsidRPr="00E66F82">
        <w:rPr>
          <w:b/>
        </w:rPr>
        <w:t xml:space="preserve"> </w:t>
      </w:r>
      <w:r w:rsidR="006F03FF" w:rsidRPr="00E66F82">
        <w:rPr>
          <w:b/>
        </w:rPr>
        <w:t>provozní</w:t>
      </w:r>
      <w:r w:rsidR="00CF1FC7" w:rsidRPr="00E66F82">
        <w:rPr>
          <w:b/>
        </w:rPr>
        <w:t xml:space="preserve"> </w:t>
      </w:r>
      <w:r w:rsidR="009A6090" w:rsidRPr="00E66F82">
        <w:rPr>
          <w:b/>
        </w:rPr>
        <w:t xml:space="preserve">podpory </w:t>
      </w:r>
      <w:r w:rsidR="00254FBC" w:rsidRPr="00E66F82">
        <w:rPr>
          <w:b/>
        </w:rPr>
        <w:t>díla</w:t>
      </w:r>
      <w:r w:rsidRPr="00E66F82">
        <w:t>“)</w:t>
      </w:r>
      <w:r w:rsidR="00E66F82">
        <w:rPr>
          <w:lang w:val="cs-CZ"/>
        </w:rPr>
        <w:t>. P</w:t>
      </w:r>
      <w:r w:rsidR="009210A0" w:rsidRPr="00E66F82">
        <w:t xml:space="preserve">ro vyloučení pochybností Report </w:t>
      </w:r>
      <w:r w:rsidR="006F03FF" w:rsidRPr="00E66F82">
        <w:t>provozní</w:t>
      </w:r>
      <w:r w:rsidR="009A6090" w:rsidRPr="00E66F82">
        <w:t xml:space="preserve"> podpory </w:t>
      </w:r>
      <w:r w:rsidR="00254FBC" w:rsidRPr="00E66F82">
        <w:t>díla</w:t>
      </w:r>
      <w:r w:rsidR="009210A0" w:rsidRPr="00E66F82">
        <w:t xml:space="preserve"> nezahrnuje údaje uváděné v </w:t>
      </w:r>
      <w:r w:rsidR="009210A0" w:rsidRPr="00E66F82">
        <w:rPr>
          <w:rFonts w:cs="Calibri"/>
        </w:rPr>
        <w:t>Záznamu</w:t>
      </w:r>
      <w:r w:rsidR="009210A0" w:rsidRPr="006F03FF">
        <w:rPr>
          <w:rFonts w:cs="Calibri"/>
        </w:rPr>
        <w:t xml:space="preserve"> </w:t>
      </w:r>
      <w:r w:rsidR="009A6090" w:rsidRPr="006F03FF">
        <w:rPr>
          <w:rFonts w:cs="Calibri"/>
        </w:rPr>
        <w:t>o</w:t>
      </w:r>
      <w:r w:rsidR="009A6090" w:rsidRPr="006F03FF">
        <w:rPr>
          <w:rFonts w:cs="Calibri"/>
          <w:lang w:val="cs-CZ"/>
        </w:rPr>
        <w:t> </w:t>
      </w:r>
      <w:r w:rsidR="006F03FF">
        <w:rPr>
          <w:rFonts w:cs="Calibri"/>
        </w:rPr>
        <w:t>poskytnutí služeb dle</w:t>
      </w:r>
      <w:r w:rsidR="006F03FF">
        <w:rPr>
          <w:rFonts w:cs="Calibri"/>
          <w:lang w:val="cs-CZ"/>
        </w:rPr>
        <w:t> </w:t>
      </w:r>
      <w:r w:rsidR="006F03FF">
        <w:t>KL</w:t>
      </w:r>
      <w:r w:rsidR="006F03FF">
        <w:rPr>
          <w:lang w:val="cs-CZ"/>
        </w:rPr>
        <w:t> </w:t>
      </w:r>
      <w:r w:rsidR="009A6090" w:rsidRPr="006F03FF">
        <w:rPr>
          <w:lang w:val="cs-CZ"/>
        </w:rPr>
        <w:t>O</w:t>
      </w:r>
      <w:r w:rsidR="009210A0" w:rsidRPr="006F03FF">
        <w:rPr>
          <w:lang w:val="cs-CZ"/>
        </w:rPr>
        <w:t>ptimalizace</w:t>
      </w:r>
      <w:r w:rsidR="00060DBA" w:rsidRPr="006F03FF">
        <w:rPr>
          <w:lang w:val="cs-CZ"/>
        </w:rPr>
        <w:t xml:space="preserve"> a KL Školení</w:t>
      </w:r>
      <w:r w:rsidRPr="006F03FF">
        <w:t xml:space="preserve">. Součástí Reportu </w:t>
      </w:r>
      <w:r w:rsidR="00CF1FC7" w:rsidRPr="006F03FF">
        <w:rPr>
          <w:lang w:val="cs-CZ"/>
        </w:rPr>
        <w:t>p</w:t>
      </w:r>
      <w:r w:rsidR="0078493B" w:rsidRPr="006F03FF">
        <w:rPr>
          <w:lang w:val="cs-CZ"/>
        </w:rPr>
        <w:t>rovozní</w:t>
      </w:r>
      <w:r w:rsidR="0078493B" w:rsidRPr="006F03FF">
        <w:t xml:space="preserve"> podpory </w:t>
      </w:r>
      <w:r w:rsidR="00254FBC" w:rsidRPr="006F03FF">
        <w:t>díla</w:t>
      </w:r>
      <w:r w:rsidR="0078493B" w:rsidRPr="006F03FF" w:rsidDel="0078493B">
        <w:t xml:space="preserve"> </w:t>
      </w:r>
      <w:r w:rsidRPr="006F03FF">
        <w:t xml:space="preserve">budou měsíční výkazy služeb v souladu s požadavky uvedenými v příloze č. 2 této Smlouvy. Součástí Reportu </w:t>
      </w:r>
      <w:r w:rsidR="00CF1FC7" w:rsidRPr="006F03FF">
        <w:rPr>
          <w:lang w:val="cs-CZ"/>
        </w:rPr>
        <w:t>provozní</w:t>
      </w:r>
      <w:r w:rsidR="00CF1FC7" w:rsidRPr="006F03FF">
        <w:t xml:space="preserve"> podpory díla </w:t>
      </w:r>
      <w:r w:rsidRPr="006F03FF">
        <w:t xml:space="preserve">bude rovněž vyhodnocení výše </w:t>
      </w:r>
      <w:r w:rsidR="00060DBA" w:rsidRPr="006F03FF">
        <w:rPr>
          <w:lang w:val="cs-CZ"/>
        </w:rPr>
        <w:t>sankcí</w:t>
      </w:r>
      <w:r w:rsidRPr="006F03FF">
        <w:t xml:space="preserve">, na kterou vzniklo Objednateli právo za vyhodnocovací období, za které byl Report </w:t>
      </w:r>
      <w:r w:rsidR="00CF1FC7" w:rsidRPr="006F03FF">
        <w:rPr>
          <w:lang w:val="cs-CZ"/>
        </w:rPr>
        <w:t>provozní</w:t>
      </w:r>
      <w:r w:rsidR="00CF1FC7" w:rsidRPr="006F03FF">
        <w:t xml:space="preserve"> podpory díla </w:t>
      </w:r>
      <w:r w:rsidRPr="006F03FF">
        <w:t>vyhotoven.</w:t>
      </w:r>
      <w:bookmarkEnd w:id="78"/>
    </w:p>
    <w:p w:rsidR="002E49BE" w:rsidRPr="006F03FF" w:rsidRDefault="0068726D" w:rsidP="005865B1">
      <w:pPr>
        <w:pStyle w:val="Textlnkuslovan"/>
      </w:pPr>
      <w:r>
        <w:t xml:space="preserve">Zhotovitel zašle Objednateli vyhotovený </w:t>
      </w:r>
      <w:r w:rsidRPr="006F03FF">
        <w:t xml:space="preserve">Report </w:t>
      </w:r>
      <w:r w:rsidR="00CF1FC7" w:rsidRPr="006F03FF">
        <w:rPr>
          <w:lang w:val="cs-CZ"/>
        </w:rPr>
        <w:t>p</w:t>
      </w:r>
      <w:r w:rsidR="0078493B" w:rsidRPr="006F03FF">
        <w:rPr>
          <w:lang w:val="cs-CZ"/>
        </w:rPr>
        <w:t>rovozní</w:t>
      </w:r>
      <w:r w:rsidR="0078493B" w:rsidRPr="006F03FF">
        <w:t xml:space="preserve"> podpory </w:t>
      </w:r>
      <w:r w:rsidR="00254FBC" w:rsidRPr="006F03FF">
        <w:t>díla</w:t>
      </w:r>
      <w:r w:rsidR="0078493B" w:rsidRPr="006F03FF">
        <w:t xml:space="preserve"> </w:t>
      </w:r>
      <w:r w:rsidR="006F03FF" w:rsidRPr="006F03FF">
        <w:t>vždy do</w:t>
      </w:r>
      <w:r w:rsidR="006F03FF" w:rsidRPr="006F03FF">
        <w:rPr>
          <w:lang w:val="cs-CZ"/>
        </w:rPr>
        <w:t> </w:t>
      </w:r>
      <w:r w:rsidR="002A04D6" w:rsidRPr="006F03FF">
        <w:t xml:space="preserve">pěti </w:t>
      </w:r>
      <w:r w:rsidRPr="006F03FF">
        <w:t>(</w:t>
      </w:r>
      <w:r w:rsidR="002A04D6" w:rsidRPr="006F03FF">
        <w:t>5</w:t>
      </w:r>
      <w:r w:rsidRPr="006F03FF">
        <w:t>)</w:t>
      </w:r>
      <w:r w:rsidR="002A04D6" w:rsidRPr="006F03FF">
        <w:t xml:space="preserve"> pracovních dnů</w:t>
      </w:r>
      <w:r w:rsidRPr="006F03FF">
        <w:t xml:space="preserve"> dne ode dne uplynutí </w:t>
      </w:r>
      <w:r w:rsidRPr="00E66F82">
        <w:t xml:space="preserve">kalendářního </w:t>
      </w:r>
      <w:r w:rsidR="0078493B" w:rsidRPr="00E66F82">
        <w:rPr>
          <w:lang w:val="cs-CZ"/>
        </w:rPr>
        <w:t xml:space="preserve">čtvrtletí </w:t>
      </w:r>
      <w:r w:rsidR="0078493B" w:rsidRPr="006F03FF">
        <w:rPr>
          <w:lang w:val="cs-CZ"/>
        </w:rPr>
        <w:t>(31.</w:t>
      </w:r>
      <w:r w:rsidR="006F03FF">
        <w:rPr>
          <w:lang w:val="cs-CZ"/>
        </w:rPr>
        <w:t> </w:t>
      </w:r>
      <w:r w:rsidR="006F03FF" w:rsidRPr="006F03FF">
        <w:rPr>
          <w:lang w:val="cs-CZ"/>
        </w:rPr>
        <w:t>0</w:t>
      </w:r>
      <w:r w:rsidR="006F03FF">
        <w:rPr>
          <w:lang w:val="cs-CZ"/>
        </w:rPr>
        <w:t>3., </w:t>
      </w:r>
      <w:r w:rsidR="0078493B" w:rsidRPr="006F03FF">
        <w:rPr>
          <w:lang w:val="cs-CZ"/>
        </w:rPr>
        <w:t>30.</w:t>
      </w:r>
      <w:r w:rsidR="006F03FF" w:rsidRPr="006F03FF">
        <w:rPr>
          <w:lang w:val="cs-CZ"/>
        </w:rPr>
        <w:t xml:space="preserve"> 0</w:t>
      </w:r>
      <w:r w:rsidR="0078493B" w:rsidRPr="006F03FF">
        <w:rPr>
          <w:lang w:val="cs-CZ"/>
        </w:rPr>
        <w:t>6., 30.</w:t>
      </w:r>
      <w:r w:rsidR="006F03FF" w:rsidRPr="006F03FF">
        <w:rPr>
          <w:lang w:val="cs-CZ"/>
        </w:rPr>
        <w:t xml:space="preserve"> 0</w:t>
      </w:r>
      <w:r w:rsidR="0078493B" w:rsidRPr="006F03FF">
        <w:rPr>
          <w:lang w:val="cs-CZ"/>
        </w:rPr>
        <w:t>9., 31.</w:t>
      </w:r>
      <w:r w:rsidR="006F03FF" w:rsidRPr="006F03FF">
        <w:rPr>
          <w:lang w:val="cs-CZ"/>
        </w:rPr>
        <w:t xml:space="preserve"> </w:t>
      </w:r>
      <w:r w:rsidR="0078493B" w:rsidRPr="006F03FF">
        <w:rPr>
          <w:lang w:val="cs-CZ"/>
        </w:rPr>
        <w:t>12.)</w:t>
      </w:r>
      <w:r w:rsidRPr="006F03FF">
        <w:t>, který je vyhodnocovacím</w:t>
      </w:r>
      <w:r w:rsidR="002A04D6" w:rsidRPr="006F03FF">
        <w:t xml:space="preserve"> / měřicím</w:t>
      </w:r>
      <w:r w:rsidRPr="006F03FF">
        <w:t xml:space="preserve"> období</w:t>
      </w:r>
      <w:r w:rsidR="009E7D59" w:rsidRPr="006F03FF">
        <w:t>m</w:t>
      </w:r>
      <w:r w:rsidR="006F03FF" w:rsidRPr="006F03FF">
        <w:t xml:space="preserve"> popsaným v předmětném</w:t>
      </w:r>
      <w:r w:rsidR="00CF1FC7" w:rsidRPr="006F03FF">
        <w:t xml:space="preserve"> Reportu</w:t>
      </w:r>
      <w:r w:rsidR="00CF1FC7" w:rsidRPr="006F03FF">
        <w:rPr>
          <w:lang w:val="cs-CZ"/>
        </w:rPr>
        <w:t xml:space="preserve"> provozní</w:t>
      </w:r>
      <w:r w:rsidR="00CF1FC7" w:rsidRPr="006F03FF">
        <w:t xml:space="preserve"> podpory díla</w:t>
      </w:r>
      <w:r w:rsidRPr="006F03FF">
        <w:t xml:space="preserve">. </w:t>
      </w:r>
      <w:r w:rsidR="009E7D59" w:rsidRPr="006F03FF">
        <w:t xml:space="preserve">Report </w:t>
      </w:r>
      <w:r w:rsidR="00E66F82" w:rsidRPr="006F03FF">
        <w:rPr>
          <w:lang w:val="cs-CZ"/>
        </w:rPr>
        <w:t>provozní</w:t>
      </w:r>
      <w:r w:rsidR="00E66F82" w:rsidRPr="006F03FF">
        <w:t xml:space="preserve"> podpory díla </w:t>
      </w:r>
      <w:r w:rsidR="009E7D59" w:rsidRPr="006F03FF">
        <w:t>podléhá písemnému schválení Objednatelem. Pokud do desátého (10) dne ode dne předložení Reportu</w:t>
      </w:r>
      <w:r w:rsidR="00CF1FC7" w:rsidRPr="006F03FF">
        <w:rPr>
          <w:lang w:val="cs-CZ"/>
        </w:rPr>
        <w:t xml:space="preserve"> provozní</w:t>
      </w:r>
      <w:r w:rsidR="00CF1FC7" w:rsidRPr="006F03FF">
        <w:t xml:space="preserve"> podpory díla</w:t>
      </w:r>
      <w:r w:rsidR="009E7D59" w:rsidRPr="006F03FF">
        <w:t xml:space="preserve"> nedojde k jeho schválení Objednatelem, zavazují se </w:t>
      </w:r>
      <w:r w:rsidR="00C07667">
        <w:rPr>
          <w:lang w:val="cs-CZ"/>
        </w:rPr>
        <w:t xml:space="preserve">smluvní </w:t>
      </w:r>
      <w:r w:rsidR="009E7D59" w:rsidRPr="006F03FF">
        <w:t xml:space="preserve">strany </w:t>
      </w:r>
      <w:r w:rsidR="00C07667">
        <w:t>zahájit v dobré víře jednání za</w:t>
      </w:r>
      <w:r w:rsidR="00C07667">
        <w:rPr>
          <w:lang w:val="cs-CZ"/>
        </w:rPr>
        <w:t> </w:t>
      </w:r>
      <w:r w:rsidR="009E7D59" w:rsidRPr="006F03FF">
        <w:t xml:space="preserve">účelem dosažení shody o obsahu Reportu. </w:t>
      </w:r>
      <w:r w:rsidR="00144457" w:rsidRPr="006F03FF">
        <w:t xml:space="preserve">Podrobnosti </w:t>
      </w:r>
      <w:r w:rsidR="00CF1FC7" w:rsidRPr="006F03FF">
        <w:t>a</w:t>
      </w:r>
      <w:r w:rsidR="00CF1FC7" w:rsidRPr="006F03FF">
        <w:rPr>
          <w:lang w:val="cs-CZ"/>
        </w:rPr>
        <w:t> </w:t>
      </w:r>
      <w:r w:rsidR="00144457" w:rsidRPr="006F03FF">
        <w:t xml:space="preserve">speciální </w:t>
      </w:r>
      <w:r w:rsidR="00BA6B9C" w:rsidRPr="006F03FF">
        <w:t>pravidla</w:t>
      </w:r>
      <w:r w:rsidR="006F03FF">
        <w:t xml:space="preserve"> k plnění dle</w:t>
      </w:r>
      <w:r w:rsidR="006F03FF">
        <w:rPr>
          <w:lang w:val="cs-CZ"/>
        </w:rPr>
        <w:t> </w:t>
      </w:r>
      <w:r w:rsidR="00144457" w:rsidRPr="006F03FF">
        <w:t xml:space="preserve">Katalogových listů stanoví </w:t>
      </w:r>
      <w:r w:rsidR="00BA6B9C" w:rsidRPr="006F03FF">
        <w:t>p</w:t>
      </w:r>
      <w:r w:rsidR="006F03FF">
        <w:t>říloha č.</w:t>
      </w:r>
      <w:r w:rsidR="006F03FF">
        <w:rPr>
          <w:lang w:val="cs-CZ"/>
        </w:rPr>
        <w:t> </w:t>
      </w:r>
      <w:r w:rsidR="006F03FF">
        <w:t>2</w:t>
      </w:r>
      <w:r w:rsidR="006F03FF">
        <w:rPr>
          <w:lang w:val="cs-CZ"/>
        </w:rPr>
        <w:t> </w:t>
      </w:r>
      <w:r w:rsidR="00144457" w:rsidRPr="006F03FF">
        <w:t>této Smlouvy.</w:t>
      </w:r>
    </w:p>
    <w:p w:rsidR="00444A65" w:rsidRDefault="00444A65" w:rsidP="005865B1">
      <w:pPr>
        <w:pStyle w:val="Textlnkuslovan"/>
      </w:pPr>
      <w:r>
        <w:t>Pro komun</w:t>
      </w:r>
      <w:r w:rsidR="00C9089F">
        <w:t xml:space="preserve">ikaci mezi Objednatelem a </w:t>
      </w:r>
      <w:proofErr w:type="spellStart"/>
      <w:r w:rsidR="00C9089F">
        <w:rPr>
          <w:lang w:val="cs-CZ"/>
        </w:rPr>
        <w:t>Zhotovi</w:t>
      </w:r>
      <w:r>
        <w:t>telem</w:t>
      </w:r>
      <w:proofErr w:type="spellEnd"/>
      <w:r>
        <w:t xml:space="preserve"> ve věcech plnění části </w:t>
      </w:r>
      <w:r>
        <w:rPr>
          <w:lang w:val="cs-CZ"/>
        </w:rPr>
        <w:t xml:space="preserve">Provozní podpora díla </w:t>
      </w:r>
      <w:r>
        <w:t>bude sloužit primárně e</w:t>
      </w:r>
      <w:r w:rsidR="006F03FF">
        <w:t>lektronická webová aplikace pro</w:t>
      </w:r>
      <w:r w:rsidR="006F03FF">
        <w:rPr>
          <w:lang w:val="cs-CZ"/>
        </w:rPr>
        <w:t> </w:t>
      </w:r>
      <w:r>
        <w:t xml:space="preserve">sledování </w:t>
      </w:r>
      <w:r w:rsidR="00850F49">
        <w:rPr>
          <w:lang w:val="cs-CZ"/>
        </w:rPr>
        <w:t xml:space="preserve">incidentů a </w:t>
      </w:r>
      <w:r>
        <w:t>požadavků, tzv. „Servisdesk“.</w:t>
      </w:r>
      <w:r>
        <w:rPr>
          <w:lang w:val="cs-CZ"/>
        </w:rPr>
        <w:t xml:space="preserve"> </w:t>
      </w:r>
      <w:r>
        <w:t xml:space="preserve">Bezchybný provoz Servisdesku po dobu plnění Smlouvy zabezpečuje </w:t>
      </w:r>
      <w:r w:rsidRPr="007069BD">
        <w:rPr>
          <w:lang w:val="cs-CZ"/>
        </w:rPr>
        <w:t>Zhotovitel</w:t>
      </w:r>
      <w:r>
        <w:t>. Servisdesk není technicky provozován Objednatelem.</w:t>
      </w:r>
      <w:r>
        <w:rPr>
          <w:lang w:val="cs-CZ"/>
        </w:rPr>
        <w:t xml:space="preserve"> Zhotovitel </w:t>
      </w:r>
      <w:r>
        <w:t xml:space="preserve">garantuje Objednateli funkčnost Servisdesku s minimální dostupností 98 % </w:t>
      </w:r>
      <w:r w:rsidR="00850F49">
        <w:rPr>
          <w:lang w:val="cs-CZ"/>
        </w:rPr>
        <w:t xml:space="preserve">měsíčně. </w:t>
      </w:r>
      <w:r w:rsidR="006F03FF">
        <w:t>Nahlašování události v</w:t>
      </w:r>
      <w:r w:rsidR="006F03FF">
        <w:rPr>
          <w:lang w:val="cs-CZ"/>
        </w:rPr>
        <w:t> </w:t>
      </w:r>
      <w:r w:rsidR="00850F49">
        <w:t xml:space="preserve">Servisdesku probíhá prostřednictvím zabezpečeného uživatelského účtu, který </w:t>
      </w:r>
      <w:r w:rsidR="00850F49">
        <w:rPr>
          <w:lang w:val="cs-CZ"/>
        </w:rPr>
        <w:t>Zhotovitel</w:t>
      </w:r>
      <w:r w:rsidR="00850F49">
        <w:t xml:space="preserve"> nastaví a zřídí </w:t>
      </w:r>
      <w:r w:rsidR="00C07667">
        <w:rPr>
          <w:lang w:val="cs-CZ"/>
        </w:rPr>
        <w:t>oprávněným</w:t>
      </w:r>
      <w:r w:rsidR="00850F49">
        <w:t xml:space="preserve"> osobám Objednatele. Oprávněné osoby Objednatele budou mít přístup do Servisdesku.</w:t>
      </w:r>
      <w:r w:rsidR="00850F49">
        <w:rPr>
          <w:lang w:val="cs-CZ"/>
        </w:rPr>
        <w:t xml:space="preserve"> </w:t>
      </w:r>
      <w:r w:rsidR="00850F49">
        <w:t xml:space="preserve">Nad rámec Servisdesku budou </w:t>
      </w:r>
      <w:r w:rsidR="00C07667">
        <w:rPr>
          <w:lang w:val="cs-CZ"/>
        </w:rPr>
        <w:t>oprávněné</w:t>
      </w:r>
      <w:r w:rsidR="00850F49">
        <w:t xml:space="preserve"> osoby </w:t>
      </w:r>
      <w:r w:rsidR="00157219">
        <w:rPr>
          <w:lang w:val="cs-CZ"/>
        </w:rPr>
        <w:t>s</w:t>
      </w:r>
      <w:r w:rsidR="00850F49">
        <w:t xml:space="preserve">mluvních stran používat zejména telefonní </w:t>
      </w:r>
      <w:r w:rsidR="00850F49">
        <w:rPr>
          <w:lang w:val="cs-CZ"/>
        </w:rPr>
        <w:t xml:space="preserve">nebo e-mailovou </w:t>
      </w:r>
      <w:r w:rsidR="00850F49">
        <w:t>formu komunikace případně osobní styk.</w:t>
      </w:r>
    </w:p>
    <w:p w:rsidR="009F2677" w:rsidRPr="00621465" w:rsidRDefault="002E49BE" w:rsidP="002E49BE">
      <w:pPr>
        <w:pStyle w:val="Textlnkuslovan"/>
      </w:pPr>
      <w:r>
        <w:lastRenderedPageBreak/>
        <w:t>S</w:t>
      </w:r>
      <w:r w:rsidR="00621465">
        <w:rPr>
          <w:lang w:val="cs-CZ"/>
        </w:rPr>
        <w:t>mluvní strany</w:t>
      </w:r>
      <w:r>
        <w:t xml:space="preserve"> se dohodly, že </w:t>
      </w:r>
      <w:r w:rsidRPr="00B95373">
        <w:t xml:space="preserve">použití </w:t>
      </w:r>
      <w:r w:rsidRPr="00621465">
        <w:t>ustanovení § 2605 odst. 2 občanského zákoníku je pro tuto Smlouvu vyloučeno.</w:t>
      </w:r>
    </w:p>
    <w:p w:rsidR="003820D7" w:rsidRPr="00621465" w:rsidRDefault="003820D7" w:rsidP="002E49BE">
      <w:pPr>
        <w:pStyle w:val="Textlnkuslovan"/>
      </w:pPr>
      <w:r w:rsidRPr="00157219">
        <w:rPr>
          <w:lang w:val="cs-CZ"/>
        </w:rPr>
        <w:t>Postupy týkající se</w:t>
      </w:r>
      <w:r w:rsidR="00721459" w:rsidRPr="00157219">
        <w:rPr>
          <w:lang w:val="cs-CZ"/>
        </w:rPr>
        <w:t xml:space="preserve"> předávání části Plnění Vytvoření </w:t>
      </w:r>
      <w:r w:rsidR="00254FBC" w:rsidRPr="00157219">
        <w:rPr>
          <w:lang w:val="cs-CZ"/>
        </w:rPr>
        <w:t>díla</w:t>
      </w:r>
      <w:r w:rsidR="00721459" w:rsidRPr="00157219">
        <w:rPr>
          <w:lang w:val="cs-CZ"/>
        </w:rPr>
        <w:t>, které nejsou obsahem čl</w:t>
      </w:r>
      <w:r w:rsidR="00767F34" w:rsidRPr="00157219">
        <w:rPr>
          <w:lang w:val="cs-CZ"/>
        </w:rPr>
        <w:t>.</w:t>
      </w:r>
      <w:r w:rsidR="006F03FF" w:rsidRPr="00157219">
        <w:rPr>
          <w:lang w:val="cs-CZ"/>
        </w:rPr>
        <w:t> </w:t>
      </w:r>
      <w:r w:rsidR="00721459" w:rsidRPr="00157219">
        <w:rPr>
          <w:lang w:val="cs-CZ"/>
        </w:rPr>
        <w:t xml:space="preserve">7 </w:t>
      </w:r>
      <w:r w:rsidR="006F03FF" w:rsidRPr="00157219">
        <w:rPr>
          <w:lang w:val="cs-CZ"/>
        </w:rPr>
        <w:t xml:space="preserve">Smlouvy, </w:t>
      </w:r>
      <w:r w:rsidR="00721459" w:rsidRPr="00157219">
        <w:rPr>
          <w:lang w:val="cs-CZ"/>
        </w:rPr>
        <w:t xml:space="preserve">a některá upřesnění akceptačních procedur upravuje blíže </w:t>
      </w:r>
      <w:r w:rsidR="00C25681" w:rsidRPr="00157219">
        <w:rPr>
          <w:lang w:val="cs-CZ"/>
        </w:rPr>
        <w:t>p</w:t>
      </w:r>
      <w:r w:rsidR="00621465" w:rsidRPr="00157219">
        <w:rPr>
          <w:lang w:val="cs-CZ"/>
        </w:rPr>
        <w:t>říloha č. </w:t>
      </w:r>
      <w:r w:rsidR="00C25681" w:rsidRPr="00157219">
        <w:rPr>
          <w:lang w:val="cs-CZ"/>
        </w:rPr>
        <w:t>10 Smlouvy</w:t>
      </w:r>
      <w:r w:rsidR="00621465" w:rsidRPr="00621465">
        <w:rPr>
          <w:lang w:val="cs-CZ"/>
        </w:rPr>
        <w:t>.</w:t>
      </w:r>
    </w:p>
    <w:p w:rsidR="00831397" w:rsidRPr="00157219" w:rsidRDefault="00831397" w:rsidP="002E49BE">
      <w:pPr>
        <w:pStyle w:val="Textlnkuslovan"/>
        <w:rPr>
          <w:lang w:val="cs-CZ"/>
        </w:rPr>
      </w:pPr>
      <w:r w:rsidRPr="00157219">
        <w:t>Nedodržení termín</w:t>
      </w:r>
      <w:r w:rsidR="00157219" w:rsidRPr="00157219">
        <w:rPr>
          <w:lang w:val="cs-CZ"/>
        </w:rPr>
        <w:t>ů</w:t>
      </w:r>
      <w:r w:rsidRPr="00157219">
        <w:t xml:space="preserve"> dle </w:t>
      </w:r>
      <w:r w:rsidRPr="00157219">
        <w:rPr>
          <w:lang w:val="cs-CZ"/>
        </w:rPr>
        <w:t>přílohy č. 4</w:t>
      </w:r>
      <w:r w:rsidRPr="00157219">
        <w:t xml:space="preserve"> </w:t>
      </w:r>
      <w:r w:rsidR="00621465" w:rsidRPr="00157219">
        <w:rPr>
          <w:lang w:val="cs-CZ"/>
        </w:rPr>
        <w:t xml:space="preserve">Smlouvy </w:t>
      </w:r>
      <w:r w:rsidRPr="00157219">
        <w:t xml:space="preserve">z důvodů na straně </w:t>
      </w:r>
      <w:r w:rsidRPr="00157219">
        <w:rPr>
          <w:lang w:val="cs-CZ"/>
        </w:rPr>
        <w:t>Zhotovitele představuje podstatné porušení Smlouvy. Nesp</w:t>
      </w:r>
      <w:r w:rsidR="00621465" w:rsidRPr="00157219">
        <w:rPr>
          <w:lang w:val="cs-CZ"/>
        </w:rPr>
        <w:t>lnění závazku Zhotovitele ani v </w:t>
      </w:r>
      <w:r w:rsidRPr="00157219">
        <w:rPr>
          <w:lang w:val="cs-CZ"/>
        </w:rPr>
        <w:t xml:space="preserve">dodatečně poskytnuté lhůtě zakládá právo Objednatel odstoupit od této Smlouvy v souladu s ustanovením § 2002 </w:t>
      </w:r>
      <w:r w:rsidR="00621465" w:rsidRPr="00157219">
        <w:rPr>
          <w:lang w:val="cs-CZ"/>
        </w:rPr>
        <w:t>občanského</w:t>
      </w:r>
      <w:r w:rsidRPr="00157219">
        <w:rPr>
          <w:lang w:val="cs-CZ"/>
        </w:rPr>
        <w:t xml:space="preserve"> zákoník</w:t>
      </w:r>
      <w:r w:rsidR="00621465" w:rsidRPr="00157219">
        <w:rPr>
          <w:lang w:val="cs-CZ"/>
        </w:rPr>
        <w:t>u. Smluvní strany se </w:t>
      </w:r>
      <w:r w:rsidRPr="00157219">
        <w:rPr>
          <w:lang w:val="cs-CZ"/>
        </w:rPr>
        <w:t>dohodly, že v případě odstoupení pro pods</w:t>
      </w:r>
      <w:r w:rsidR="00621465" w:rsidRPr="00157219">
        <w:rPr>
          <w:lang w:val="cs-CZ"/>
        </w:rPr>
        <w:t>tatné porušení této Smlouvy dle </w:t>
      </w:r>
      <w:r w:rsidRPr="00157219">
        <w:rPr>
          <w:lang w:val="cs-CZ"/>
        </w:rPr>
        <w:t>předchozí věty se vzájemně řádně a včas poskytnutá a akceptovaná dílčí plnění v případě odstoupení od Smlouvy druhé smluvní straně nevrací.</w:t>
      </w:r>
    </w:p>
    <w:p w:rsidR="00FB29D4" w:rsidRPr="00272098" w:rsidRDefault="00FB29D4" w:rsidP="00FB29D4">
      <w:pPr>
        <w:pStyle w:val="lneksmlouvy"/>
      </w:pPr>
      <w:bookmarkStart w:id="79" w:name="_Ref391994146"/>
      <w:r w:rsidRPr="00272098">
        <w:t>DALŠÍ POVINNOSTI ZHOTOVITELE</w:t>
      </w:r>
      <w:bookmarkEnd w:id="69"/>
      <w:bookmarkEnd w:id="79"/>
    </w:p>
    <w:p w:rsidR="00FB29D4" w:rsidRPr="00272098" w:rsidRDefault="00FB29D4" w:rsidP="00FB29D4">
      <w:pPr>
        <w:pStyle w:val="Textlnkuslovan"/>
      </w:pPr>
      <w:bookmarkStart w:id="80" w:name="_Ref214191694"/>
      <w:r w:rsidRPr="00272098">
        <w:t>Zhotovitel se dále zavazuje:</w:t>
      </w:r>
      <w:bookmarkEnd w:id="80"/>
      <w:r w:rsidRPr="00272098">
        <w:t xml:space="preserve"> </w:t>
      </w:r>
    </w:p>
    <w:p w:rsidR="00FB29D4" w:rsidRPr="006F65B9" w:rsidRDefault="00FB29D4" w:rsidP="006F65B9">
      <w:pPr>
        <w:pStyle w:val="Textlnkuslovan"/>
        <w:numPr>
          <w:ilvl w:val="2"/>
          <w:numId w:val="1"/>
        </w:numPr>
      </w:pPr>
      <w:r w:rsidRPr="006F65B9">
        <w:t>poskytovat plnění podle této Smlouvy řádně a včas;</w:t>
      </w:r>
    </w:p>
    <w:p w:rsidR="00FB29D4" w:rsidRPr="00621465" w:rsidRDefault="00FB29D4" w:rsidP="00FB29D4">
      <w:pPr>
        <w:pStyle w:val="Textlnkuslovan"/>
        <w:numPr>
          <w:ilvl w:val="2"/>
          <w:numId w:val="1"/>
        </w:numPr>
      </w:pPr>
      <w:r w:rsidRPr="00621465">
        <w:t xml:space="preserve">provést </w:t>
      </w:r>
      <w:r w:rsidR="00C50B49" w:rsidRPr="00621465">
        <w:rPr>
          <w:lang w:val="cs-CZ"/>
        </w:rPr>
        <w:t>Plnění</w:t>
      </w:r>
      <w:r w:rsidR="00C50B49" w:rsidRPr="00621465">
        <w:t xml:space="preserve"> </w:t>
      </w:r>
      <w:r w:rsidRPr="00621465">
        <w:t>s</w:t>
      </w:r>
      <w:r w:rsidR="006F65B9" w:rsidRPr="00621465">
        <w:t xml:space="preserve"> odbornou</w:t>
      </w:r>
      <w:r w:rsidRPr="00621465">
        <w:t xml:space="preserve"> péčí odpovídající podmínkám sjednaným v této Smlouvě; dostane-li se Zhotovitel do prodlení s povinností řádně provést </w:t>
      </w:r>
      <w:r w:rsidR="00C50B49" w:rsidRPr="00621465">
        <w:rPr>
          <w:lang w:val="cs-CZ"/>
        </w:rPr>
        <w:t>Plnění</w:t>
      </w:r>
      <w:r w:rsidR="00C50B49" w:rsidRPr="00621465">
        <w:t xml:space="preserve"> </w:t>
      </w:r>
      <w:r w:rsidR="006F65B9" w:rsidRPr="00621465">
        <w:t>či jeho část</w:t>
      </w:r>
      <w:r w:rsidRPr="00621465">
        <w:t xml:space="preserve"> bez zavinění Objednatele či v důsledku mimořádné nepředvídatelné</w:t>
      </w:r>
      <w:r>
        <w:t xml:space="preserve"> a nepřekonatelné překážky vzniklé nezávisle na jeho vůli</w:t>
      </w:r>
      <w:r w:rsidR="00621465">
        <w:t xml:space="preserve"> po</w:t>
      </w:r>
      <w:r w:rsidR="00621465">
        <w:rPr>
          <w:lang w:val="cs-CZ"/>
        </w:rPr>
        <w:t> </w:t>
      </w:r>
      <w:r w:rsidRPr="003F3235">
        <w:t>dobu delší pět (5) dnů, je Zhotovitel oprávněn zajistit se souhlasem Objednatele plnění dle této Smlouvy po dobu prodlení Zhotovitele jinou osobou; v takovém případě nese náklady spojené s náhradním plněním Zhotovitel; Zhotovitel také v takové</w:t>
      </w:r>
      <w:r w:rsidR="00621465">
        <w:t>mto případě nese odpovědnost za</w:t>
      </w:r>
      <w:r w:rsidR="00621465">
        <w:rPr>
          <w:lang w:val="cs-CZ"/>
        </w:rPr>
        <w:t> </w:t>
      </w:r>
      <w:r w:rsidRPr="003F3235">
        <w:t>ochranu práv duševního vlastnictví Objednatele a třetích osob ze strany osoby, prostřednictvím které zajistí náhradní plnění</w:t>
      </w:r>
      <w:r>
        <w:t>;</w:t>
      </w:r>
      <w:r w:rsidR="007668EC">
        <w:t xml:space="preserve"> </w:t>
      </w:r>
      <w:r w:rsidR="00B95373" w:rsidRPr="00B95373">
        <w:t>tím není dotčena povinnost</w:t>
      </w:r>
      <w:r w:rsidR="00911837">
        <w:t xml:space="preserve"> </w:t>
      </w:r>
      <w:r w:rsidR="00D913EC" w:rsidRPr="00E97221">
        <w:t>dodrže</w:t>
      </w:r>
      <w:r w:rsidR="00000638">
        <w:t xml:space="preserve">t ustanovení </w:t>
      </w:r>
      <w:r w:rsidR="00155535" w:rsidRPr="00621465">
        <w:t>ZZVZ</w:t>
      </w:r>
      <w:r w:rsidR="007668EC" w:rsidRPr="00621465">
        <w:t>;</w:t>
      </w:r>
    </w:p>
    <w:p w:rsidR="00FB29D4" w:rsidRDefault="00FB29D4" w:rsidP="00FB29D4">
      <w:pPr>
        <w:pStyle w:val="Textlnkuslovan"/>
        <w:numPr>
          <w:ilvl w:val="2"/>
          <w:numId w:val="1"/>
        </w:numPr>
      </w:pPr>
      <w:r w:rsidRPr="00272098">
        <w:t>upozorňovat Objednatele včas na všech</w:t>
      </w:r>
      <w:r w:rsidR="00621465">
        <w:t>ny hrozící vady svého plnění či</w:t>
      </w:r>
      <w:r w:rsidR="00621465">
        <w:rPr>
          <w:lang w:val="cs-CZ"/>
        </w:rPr>
        <w:t> </w:t>
      </w:r>
      <w:r w:rsidRPr="00272098">
        <w:t>potenciální výpadky plnění, jakož i poskytovat Objednateli veškeré informace, které jsou pro plnění Smlouvy nezbytné;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413303">
        <w:t xml:space="preserve">zajistit aktualizaci </w:t>
      </w:r>
      <w:r w:rsidRPr="00621465">
        <w:t>příslušné provozní</w:t>
      </w:r>
      <w:r w:rsidR="00831397" w:rsidRPr="00621465">
        <w:rPr>
          <w:lang w:val="cs-CZ"/>
        </w:rPr>
        <w:t xml:space="preserve"> (</w:t>
      </w:r>
      <w:r w:rsidRPr="00621465">
        <w:t>administrátorské a uživatelské</w:t>
      </w:r>
      <w:r w:rsidR="00831397" w:rsidRPr="00621465">
        <w:rPr>
          <w:lang w:val="cs-CZ"/>
        </w:rPr>
        <w:t>)</w:t>
      </w:r>
      <w:r w:rsidRPr="00621465">
        <w:t xml:space="preserve"> dokumentace</w:t>
      </w:r>
      <w:r w:rsidR="00831397" w:rsidRPr="00621465">
        <w:rPr>
          <w:lang w:val="cs-CZ"/>
        </w:rPr>
        <w:t xml:space="preserve"> </w:t>
      </w:r>
      <w:r w:rsidRPr="00621465">
        <w:t>dle uskutečněných dílčích změn v </w:t>
      </w:r>
      <w:r w:rsidR="00E50970" w:rsidRPr="00621465">
        <w:rPr>
          <w:lang w:val="cs-CZ"/>
        </w:rPr>
        <w:t>IS SEKM 3</w:t>
      </w:r>
      <w:r w:rsidRPr="00621465">
        <w:t>, a to nejpozději v den akceptace takové</w:t>
      </w:r>
      <w:r w:rsidRPr="00413303">
        <w:t xml:space="preserve"> změny a její implementace do produkčního prostředí Objednatele;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neprodleně oznámit písemnou formou Objednateli překážky, které mu brání v plnění předmětu Smlouvy a výkonu dalších činností souvisejících s plněním předmětu Smlouvy;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upozornit Objednatele na potenciální rizika</w:t>
      </w:r>
      <w:r w:rsidR="00621465">
        <w:t xml:space="preserve"> vzniku škod a včas a řádně dle</w:t>
      </w:r>
      <w:r w:rsidR="00621465">
        <w:rPr>
          <w:lang w:val="cs-CZ"/>
        </w:rPr>
        <w:t> </w:t>
      </w:r>
      <w:r w:rsidRPr="00272098">
        <w:t>svých možností provést taková opatření, která riziko vzniku škod zcela vyloučí nebo sníží;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 xml:space="preserve">i bez pokynů Objednatele provést nutné úkony, které, ač nejsou předmětem této Smlouvy, budou s ohledem na nepředvídané okolnosti pro plnění Smlouvy nezbytné nebo jsou nezbytné pro zamezení vzniku škody; jde-li o zamezení vzniku škod nezapříčiněných Zhotovitelem, má Zhotovitel právo na úhradu nezbytných a účelně vynaložených nákladů; v případě, že nebude </w:t>
      </w:r>
      <w:r w:rsidRPr="00272098">
        <w:lastRenderedPageBreak/>
        <w:t>bezprostředně hrozit vznik škody, je Zhotovitel povinen na provedení těchto nezbytných úkonů Objednatele předem upozornit;</w:t>
      </w:r>
    </w:p>
    <w:p w:rsidR="00FB29D4" w:rsidRPr="00621465" w:rsidRDefault="00FB29D4" w:rsidP="00FB29D4">
      <w:pPr>
        <w:pStyle w:val="Textlnkuslovan"/>
        <w:numPr>
          <w:ilvl w:val="2"/>
          <w:numId w:val="1"/>
        </w:numPr>
      </w:pPr>
      <w:r w:rsidRPr="00272098">
        <w:t xml:space="preserve">postupovat při poskytování </w:t>
      </w:r>
      <w:r w:rsidR="00DE2A62">
        <w:rPr>
          <w:lang w:val="cs-CZ"/>
        </w:rPr>
        <w:t>P</w:t>
      </w:r>
      <w:r w:rsidR="00DE2A62" w:rsidRPr="00272098">
        <w:t xml:space="preserve">lnění </w:t>
      </w:r>
      <w:r w:rsidRPr="00272098">
        <w:t>podle této Smlo</w:t>
      </w:r>
      <w:r w:rsidR="00516638">
        <w:t>uvy s odbornou péčí</w:t>
      </w:r>
      <w:r w:rsidR="00767F34">
        <w:rPr>
          <w:lang w:val="cs-CZ"/>
        </w:rPr>
        <w:t xml:space="preserve"> </w:t>
      </w:r>
      <w:r w:rsidR="00C50B49">
        <w:t>a</w:t>
      </w:r>
      <w:r w:rsidR="00C50B49">
        <w:rPr>
          <w:lang w:val="cs-CZ"/>
        </w:rPr>
        <w:t> </w:t>
      </w:r>
      <w:r w:rsidR="00516638" w:rsidRPr="007626CE">
        <w:t>aplikovat</w:t>
      </w:r>
      <w:r w:rsidR="000D4BC8" w:rsidRPr="007626CE">
        <w:t xml:space="preserve"> interní procesy Objednatele</w:t>
      </w:r>
      <w:r w:rsidR="00253005" w:rsidRPr="007626CE">
        <w:t xml:space="preserve"> </w:t>
      </w:r>
      <w:r w:rsidR="000D4BC8" w:rsidRPr="007626CE">
        <w:t>z oblasti projektového řízení vývoje, provoz</w:t>
      </w:r>
      <w:r w:rsidR="000D4BC8">
        <w:t xml:space="preserve">u a zajištění bezpečnosti v oblasti informačních systémů, přičemž pokud tyto procesy Objednatele pro určitou oblast </w:t>
      </w:r>
      <w:r w:rsidR="00CD6961">
        <w:t xml:space="preserve">definovány </w:t>
      </w:r>
      <w:r w:rsidR="000D4BC8">
        <w:t xml:space="preserve">nebudou, zavazuje se Zhotovitel aplikovat </w:t>
      </w:r>
      <w:r w:rsidRPr="00621465">
        <w:t>„</w:t>
      </w:r>
      <w:proofErr w:type="spellStart"/>
      <w:r w:rsidRPr="00621465">
        <w:t>best</w:t>
      </w:r>
      <w:proofErr w:type="spellEnd"/>
      <w:r w:rsidRPr="00621465">
        <w:t xml:space="preserve"> </w:t>
      </w:r>
      <w:proofErr w:type="spellStart"/>
      <w:r w:rsidRPr="00621465">
        <w:t>practice</w:t>
      </w:r>
      <w:proofErr w:type="spellEnd"/>
      <w:r w:rsidRPr="00621465">
        <w:t>“</w:t>
      </w:r>
      <w:r w:rsidR="00E4695E" w:rsidRPr="00621465">
        <w:t>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informovat Objednatele o plnění svých povinností podle této Smlouvy a o důležitých skutečnostech, které mohou mít vliv na výkon práv a plnění povinností smluvních stran;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 xml:space="preserve">zajistit, aby všechny osoby podílející se na plnění jeho závazků z této Smlouvy, které se budou zdržovat v prostorách nebo na pracovištích </w:t>
      </w:r>
      <w:r w:rsidRPr="00E51896">
        <w:t>Objednatele, dodržovaly účinné právní předpisy o bezpečnosti a ochraně zdraví při p</w:t>
      </w:r>
      <w:r w:rsidRPr="00DB453E">
        <w:t>ráci a veškeré interní předpisy Objednatele, s nimiž Objednatel Zhotovitele obeznámil;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>chránit práva duševního vlastnictví Objednatele a třetích osob;</w:t>
      </w:r>
    </w:p>
    <w:p w:rsidR="00FB29D4" w:rsidRPr="00272098" w:rsidRDefault="00FB29D4" w:rsidP="00FB29D4">
      <w:pPr>
        <w:pStyle w:val="Textlnkuslovan"/>
        <w:numPr>
          <w:ilvl w:val="2"/>
          <w:numId w:val="1"/>
        </w:numPr>
      </w:pPr>
      <w:r w:rsidRPr="00272098">
        <w:t xml:space="preserve">upozorňovat Objednatele na možné rozšíření či změny </w:t>
      </w:r>
      <w:r w:rsidR="00E50970">
        <w:rPr>
          <w:lang w:val="cs-CZ"/>
        </w:rPr>
        <w:t>IS SEKM 3</w:t>
      </w:r>
      <w:r w:rsidR="00DE2A62">
        <w:rPr>
          <w:lang w:val="cs-CZ"/>
        </w:rPr>
        <w:t xml:space="preserve"> </w:t>
      </w:r>
      <w:r w:rsidRPr="00272098">
        <w:t>nebo je</w:t>
      </w:r>
      <w:r>
        <w:t xml:space="preserve">ho </w:t>
      </w:r>
      <w:r w:rsidRPr="00272098">
        <w:t>součástí za účelem je</w:t>
      </w:r>
      <w:r>
        <w:t>jich</w:t>
      </w:r>
      <w:r w:rsidRPr="00272098">
        <w:t xml:space="preserve"> lepšího využívání v rozsahu této Smlouvy;</w:t>
      </w:r>
    </w:p>
    <w:p w:rsidR="00590A28" w:rsidRDefault="00FB29D4" w:rsidP="00FB29D4">
      <w:pPr>
        <w:pStyle w:val="Textlnkuslovan"/>
        <w:numPr>
          <w:ilvl w:val="2"/>
          <w:numId w:val="1"/>
        </w:numPr>
      </w:pPr>
      <w:r w:rsidRPr="00272098">
        <w:t>upozorňovat Objednatele v odůvodněných případech na případnou nevhodnost pokynů Objednatele</w:t>
      </w:r>
    </w:p>
    <w:p w:rsidR="00FB29D4" w:rsidRPr="008648EB" w:rsidRDefault="00590A28" w:rsidP="00FB29D4">
      <w:pPr>
        <w:pStyle w:val="Textlnkuslovan"/>
        <w:numPr>
          <w:ilvl w:val="2"/>
          <w:numId w:val="1"/>
        </w:numPr>
      </w:pPr>
      <w:r w:rsidRPr="008648EB">
        <w:t xml:space="preserve">průběžně informovat Objednatel o realizaci </w:t>
      </w:r>
      <w:r w:rsidR="00767F34" w:rsidRPr="008648EB">
        <w:rPr>
          <w:lang w:val="cs-CZ"/>
        </w:rPr>
        <w:t>Vytvoření díla</w:t>
      </w:r>
      <w:r w:rsidRPr="008648EB">
        <w:t xml:space="preserve"> na pravidelných schůzkách</w:t>
      </w:r>
      <w:r w:rsidR="00767F34" w:rsidRPr="008648EB">
        <w:rPr>
          <w:lang w:val="cs-CZ"/>
        </w:rPr>
        <w:t xml:space="preserve"> („</w:t>
      </w:r>
      <w:r w:rsidR="00767F34" w:rsidRPr="008648EB">
        <w:rPr>
          <w:b/>
        </w:rPr>
        <w:t>Jednání</w:t>
      </w:r>
      <w:r w:rsidR="00767F34" w:rsidRPr="008648EB">
        <w:rPr>
          <w:lang w:val="cs-CZ"/>
        </w:rPr>
        <w:t>“)</w:t>
      </w:r>
      <w:r w:rsidRPr="008648EB">
        <w:t xml:space="preserve"> a předkládat informace o stavu rozpracovanosti </w:t>
      </w:r>
      <w:r w:rsidR="00767F34" w:rsidRPr="008648EB">
        <w:rPr>
          <w:lang w:val="cs-CZ"/>
        </w:rPr>
        <w:t>Vytvoření díla</w:t>
      </w:r>
      <w:r w:rsidRPr="008648EB">
        <w:t xml:space="preserve">. Termíny schůzek určí Objednatel, četnost schůzek bude </w:t>
      </w:r>
      <w:r w:rsidR="00767F34" w:rsidRPr="008648EB">
        <w:rPr>
          <w:lang w:val="cs-CZ"/>
        </w:rPr>
        <w:t>1</w:t>
      </w:r>
      <w:r w:rsidR="00585685" w:rsidRPr="008648EB">
        <w:rPr>
          <w:lang w:val="cs-CZ"/>
        </w:rPr>
        <w:t>x </w:t>
      </w:r>
      <w:r w:rsidR="00585685" w:rsidRPr="008648EB">
        <w:t>až</w:t>
      </w:r>
      <w:r w:rsidR="00585685" w:rsidRPr="008648EB">
        <w:rPr>
          <w:lang w:val="cs-CZ"/>
        </w:rPr>
        <w:t> </w:t>
      </w:r>
      <w:r w:rsidRPr="008648EB">
        <w:t>4x měsíčně, pokud Objednatel nerozhodne jinak. Jednání budou probíhat v</w:t>
      </w:r>
      <w:r w:rsidR="00767F34" w:rsidRPr="008648EB">
        <w:rPr>
          <w:lang w:val="cs-CZ"/>
        </w:rPr>
        <w:t> </w:t>
      </w:r>
      <w:r w:rsidRPr="008648EB">
        <w:t>sídle Objednatele</w:t>
      </w:r>
      <w:r w:rsidR="00767F34" w:rsidRPr="008648EB">
        <w:rPr>
          <w:lang w:val="cs-CZ"/>
        </w:rPr>
        <w:t>.</w:t>
      </w:r>
    </w:p>
    <w:p w:rsidR="00FB29D4" w:rsidRPr="008648EB" w:rsidRDefault="00FB29D4" w:rsidP="00FB29D4">
      <w:pPr>
        <w:pStyle w:val="Textlnkuslovan"/>
      </w:pPr>
      <w:r w:rsidRPr="008648EB">
        <w:t>Zhotovitel se dále zavazuje poskytnout Objednateli nebo jakékoliv třetí osobě písemně pověřené Objednatelem přiměřenou sp</w:t>
      </w:r>
      <w:r w:rsidR="00585685" w:rsidRPr="008648EB">
        <w:t>olupráci a součinnost, která je</w:t>
      </w:r>
      <w:r w:rsidR="00585685" w:rsidRPr="008648EB">
        <w:rPr>
          <w:lang w:val="cs-CZ"/>
        </w:rPr>
        <w:t> </w:t>
      </w:r>
      <w:r w:rsidRPr="008648EB">
        <w:t xml:space="preserve">nezbytná pro účely provázání </w:t>
      </w:r>
      <w:r w:rsidR="00E50970" w:rsidRPr="008648EB">
        <w:rPr>
          <w:lang w:val="cs-CZ"/>
        </w:rPr>
        <w:t>IS SEKM 3</w:t>
      </w:r>
      <w:r w:rsidRPr="008648EB">
        <w:t xml:space="preserve"> s dalšími informačními systémy užívanými Objednatelem. </w:t>
      </w:r>
      <w:r w:rsidR="00831397" w:rsidRPr="008648EB">
        <w:t>Povinnost zajistit potřebnou součinnost smluvních partnerů Objednatele nese Objednatel.</w:t>
      </w:r>
    </w:p>
    <w:p w:rsidR="00AA0721" w:rsidRDefault="00AA0721" w:rsidP="00FB29D4">
      <w:pPr>
        <w:pStyle w:val="Textlnkuslovan"/>
      </w:pPr>
      <w:r w:rsidRPr="00AA0721">
        <w:t xml:space="preserve">Zhotovitel je </w:t>
      </w:r>
      <w:r w:rsidRPr="00585685">
        <w:t>podle ustanovení § 2 písm. e) zákona č. 320/2001 Sb., o finanční kontrole ve veřejné správě a o změně některých zákonů, ve znění</w:t>
      </w:r>
      <w:r w:rsidRPr="00AA0721">
        <w:t xml:space="preserve"> pozdějších předpisů, osobou povinou spolupůsobit při výkonu finanční kontroly prováděné </w:t>
      </w:r>
      <w:r w:rsidR="00DE2A62" w:rsidRPr="00AA0721">
        <w:t>v</w:t>
      </w:r>
      <w:r w:rsidR="00DE2A62">
        <w:rPr>
          <w:lang w:val="cs-CZ"/>
        </w:rPr>
        <w:t> </w:t>
      </w:r>
      <w:r w:rsidRPr="00AA0721">
        <w:t>souvislosti s úhradou zboží nebo služeb z veřejných výdajů.</w:t>
      </w:r>
      <w:r w:rsidR="00831397">
        <w:rPr>
          <w:lang w:val="cs-CZ"/>
        </w:rPr>
        <w:t xml:space="preserve"> </w:t>
      </w:r>
    </w:p>
    <w:p w:rsidR="00DB4B39" w:rsidRPr="00CD5436" w:rsidRDefault="00DB4B39" w:rsidP="00DB4B39">
      <w:pPr>
        <w:pStyle w:val="Textlnkuslovan"/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  <w:r w:rsidRPr="00CD5436">
        <w:t xml:space="preserve">Pro </w:t>
      </w:r>
      <w:r w:rsidRPr="00585685">
        <w:t xml:space="preserve">poskytování </w:t>
      </w:r>
      <w:r w:rsidR="00DE2A62" w:rsidRPr="00585685">
        <w:t xml:space="preserve">Provozní podpory </w:t>
      </w:r>
      <w:r w:rsidR="00254FBC" w:rsidRPr="00585685">
        <w:t>díla</w:t>
      </w:r>
      <w:r w:rsidRPr="00585685">
        <w:t xml:space="preserve"> platí</w:t>
      </w:r>
      <w:r w:rsidRPr="00CD5436">
        <w:t xml:space="preserve"> </w:t>
      </w:r>
      <w:r w:rsidR="009417A7">
        <w:rPr>
          <w:lang w:val="cs-CZ"/>
        </w:rPr>
        <w:t xml:space="preserve">nad rámec výše uvedeného </w:t>
      </w:r>
      <w:r w:rsidRPr="00CD5436">
        <w:t>následující pravidla:</w:t>
      </w:r>
    </w:p>
    <w:p w:rsidR="00DB4B39" w:rsidRPr="00DB453E" w:rsidRDefault="008F24EE" w:rsidP="00DB4B39">
      <w:pPr>
        <w:pStyle w:val="Textlnkuslovan"/>
        <w:numPr>
          <w:ilvl w:val="2"/>
          <w:numId w:val="1"/>
        </w:numPr>
      </w:pPr>
      <w:r w:rsidRPr="00E51896">
        <w:rPr>
          <w:color w:val="010101"/>
        </w:rPr>
        <w:t xml:space="preserve">budování havarijních </w:t>
      </w:r>
      <w:r w:rsidRPr="00585685">
        <w:rPr>
          <w:color w:val="010101"/>
        </w:rPr>
        <w:t>plánů a plánů obnovy ICT (</w:t>
      </w:r>
      <w:r w:rsidR="00DB4B39" w:rsidRPr="00585685">
        <w:rPr>
          <w:color w:val="010101"/>
        </w:rPr>
        <w:t>DRP</w:t>
      </w:r>
      <w:r w:rsidRPr="00585685">
        <w:rPr>
          <w:color w:val="010101"/>
        </w:rPr>
        <w:t>)</w:t>
      </w:r>
      <w:r w:rsidR="00DB4B39" w:rsidRPr="00585685">
        <w:rPr>
          <w:color w:val="010101"/>
        </w:rPr>
        <w:t xml:space="preserve"> </w:t>
      </w:r>
      <w:r w:rsidR="001966FD" w:rsidRPr="00585685">
        <w:rPr>
          <w:color w:val="010101"/>
        </w:rPr>
        <w:t>včetně fyzického testování (fyzické vypnutí, přepnutí software</w:t>
      </w:r>
      <w:r w:rsidR="00DB4B39" w:rsidRPr="00585685">
        <w:rPr>
          <w:color w:val="010101"/>
        </w:rPr>
        <w:t>, obnova dat atd.)</w:t>
      </w:r>
      <w:r w:rsidR="00DE2A62" w:rsidRPr="00585685">
        <w:rPr>
          <w:color w:val="010101"/>
          <w:lang w:val="cs-CZ"/>
        </w:rPr>
        <w:t xml:space="preserve"> prováděné, týká-li se hardwarových částí</w:t>
      </w:r>
      <w:r w:rsidR="00A40D29" w:rsidRPr="00585685">
        <w:rPr>
          <w:color w:val="010101"/>
          <w:lang w:val="cs-CZ"/>
        </w:rPr>
        <w:t>, vir</w:t>
      </w:r>
      <w:r w:rsidR="00B822DE">
        <w:rPr>
          <w:color w:val="010101"/>
          <w:lang w:val="cs-CZ"/>
        </w:rPr>
        <w:t>t</w:t>
      </w:r>
      <w:r w:rsidR="00A40D29" w:rsidRPr="00585685">
        <w:rPr>
          <w:color w:val="010101"/>
          <w:lang w:val="cs-CZ"/>
        </w:rPr>
        <w:t>ualizační platformy a operačního systému</w:t>
      </w:r>
      <w:r w:rsidR="00DE2A62" w:rsidRPr="00585685">
        <w:rPr>
          <w:color w:val="010101"/>
          <w:lang w:val="cs-CZ"/>
        </w:rPr>
        <w:t xml:space="preserve">, </w:t>
      </w:r>
      <w:r w:rsidR="00A40D29" w:rsidRPr="00585685">
        <w:rPr>
          <w:color w:val="010101"/>
          <w:lang w:val="cs-CZ"/>
        </w:rPr>
        <w:t>v </w:t>
      </w:r>
      <w:r w:rsidR="00DE2A62" w:rsidRPr="00585685">
        <w:rPr>
          <w:color w:val="010101"/>
          <w:lang w:val="cs-CZ"/>
        </w:rPr>
        <w:t>součinnosti s</w:t>
      </w:r>
      <w:r w:rsidR="001F214E" w:rsidRPr="00585685">
        <w:rPr>
          <w:color w:val="010101"/>
          <w:lang w:val="cs-CZ"/>
        </w:rPr>
        <w:t> </w:t>
      </w:r>
      <w:r w:rsidR="00DE2A62" w:rsidRPr="00585685">
        <w:rPr>
          <w:color w:val="010101"/>
          <w:lang w:val="cs-CZ"/>
        </w:rPr>
        <w:t>Objednatelem</w:t>
      </w:r>
      <w:r w:rsidR="001F214E">
        <w:rPr>
          <w:color w:val="010101"/>
          <w:lang w:val="cs-CZ"/>
        </w:rPr>
        <w:t>,</w:t>
      </w:r>
      <w:r w:rsidR="00DB4B39" w:rsidRPr="00E51896">
        <w:rPr>
          <w:color w:val="010101"/>
        </w:rPr>
        <w:t xml:space="preserve"> je</w:t>
      </w:r>
      <w:r w:rsidRPr="00E51896">
        <w:rPr>
          <w:color w:val="010101"/>
        </w:rPr>
        <w:t xml:space="preserve"> zahrnuto</w:t>
      </w:r>
      <w:r w:rsidR="00DB4B39" w:rsidRPr="006D0AAD">
        <w:rPr>
          <w:color w:val="010101"/>
        </w:rPr>
        <w:t xml:space="preserve"> v</w:t>
      </w:r>
      <w:r w:rsidRPr="006D0AAD">
        <w:rPr>
          <w:color w:val="010101"/>
        </w:rPr>
        <w:t> </w:t>
      </w:r>
      <w:r w:rsidR="00DB4B39" w:rsidRPr="00DB453E">
        <w:rPr>
          <w:color w:val="010101"/>
        </w:rPr>
        <w:t>ceně</w:t>
      </w:r>
      <w:r w:rsidRPr="00DB453E">
        <w:rPr>
          <w:color w:val="010101"/>
        </w:rPr>
        <w:t xml:space="preserve"> </w:t>
      </w:r>
      <w:r w:rsidR="00307F27" w:rsidRPr="00DB453E">
        <w:rPr>
          <w:color w:val="010101"/>
        </w:rPr>
        <w:t>plnění</w:t>
      </w:r>
      <w:r w:rsidRPr="00DB453E">
        <w:rPr>
          <w:color w:val="010101"/>
        </w:rPr>
        <w:t>;</w:t>
      </w:r>
    </w:p>
    <w:p w:rsidR="00084095" w:rsidRPr="00C656D0" w:rsidRDefault="00084095" w:rsidP="00084095">
      <w:pPr>
        <w:pStyle w:val="Textlnkuslovan"/>
        <w:numPr>
          <w:ilvl w:val="2"/>
          <w:numId w:val="1"/>
        </w:numPr>
      </w:pPr>
      <w:r w:rsidRPr="00084095">
        <w:t>Zhotovitel je povinen</w:t>
      </w:r>
      <w:r w:rsidR="001966FD">
        <w:t xml:space="preserve"> zdarma</w:t>
      </w:r>
      <w:r w:rsidR="008F24EE" w:rsidRPr="00084095">
        <w:t xml:space="preserve"> poskytovat </w:t>
      </w:r>
      <w:r w:rsidR="008145E5">
        <w:t>ne</w:t>
      </w:r>
      <w:r w:rsidR="008F24EE" w:rsidRPr="00084095">
        <w:t>agregovaná data potřebná p</w:t>
      </w:r>
      <w:r w:rsidRPr="00084095">
        <w:t>r</w:t>
      </w:r>
      <w:r w:rsidR="008F24EE" w:rsidRPr="00084095">
        <w:t>o</w:t>
      </w:r>
      <w:r w:rsidR="00585685">
        <w:rPr>
          <w:lang w:val="cs-CZ"/>
        </w:rPr>
        <w:t> </w:t>
      </w:r>
      <w:r w:rsidRPr="00585685">
        <w:t>vyhodnocení plnění</w:t>
      </w:r>
      <w:r w:rsidR="008A3EC9" w:rsidRPr="00585685">
        <w:t xml:space="preserve"> „</w:t>
      </w:r>
      <w:proofErr w:type="spellStart"/>
      <w:r w:rsidR="008A3EC9" w:rsidRPr="00585685">
        <w:rPr>
          <w:szCs w:val="22"/>
        </w:rPr>
        <w:t>Service</w:t>
      </w:r>
      <w:proofErr w:type="spellEnd"/>
      <w:r w:rsidR="008A3EC9" w:rsidRPr="00585685">
        <w:rPr>
          <w:szCs w:val="22"/>
        </w:rPr>
        <w:t xml:space="preserve"> </w:t>
      </w:r>
      <w:proofErr w:type="spellStart"/>
      <w:r w:rsidR="008A3EC9" w:rsidRPr="00585685">
        <w:rPr>
          <w:szCs w:val="22"/>
        </w:rPr>
        <w:t>Level</w:t>
      </w:r>
      <w:proofErr w:type="spellEnd"/>
      <w:r w:rsidR="008A3EC9" w:rsidRPr="00585685">
        <w:rPr>
          <w:szCs w:val="22"/>
        </w:rPr>
        <w:t xml:space="preserve"> </w:t>
      </w:r>
      <w:proofErr w:type="spellStart"/>
      <w:r w:rsidR="008A3EC9" w:rsidRPr="00585685">
        <w:rPr>
          <w:szCs w:val="22"/>
        </w:rPr>
        <w:t>Agreements</w:t>
      </w:r>
      <w:proofErr w:type="spellEnd"/>
      <w:r w:rsidR="008A3EC9" w:rsidRPr="00585685">
        <w:rPr>
          <w:szCs w:val="22"/>
        </w:rPr>
        <w:t xml:space="preserve">“ </w:t>
      </w:r>
      <w:r w:rsidR="008A3EC9" w:rsidRPr="00585685">
        <w:t>(dále jen „</w:t>
      </w:r>
      <w:r w:rsidR="008A3EC9" w:rsidRPr="00585685">
        <w:rPr>
          <w:b/>
        </w:rPr>
        <w:t>SLA</w:t>
      </w:r>
      <w:r w:rsidR="008A3EC9" w:rsidRPr="00585685">
        <w:t>“), kterými se rozumí kvalitativní parametry</w:t>
      </w:r>
      <w:r w:rsidR="000036D8" w:rsidRPr="00585685">
        <w:t xml:space="preserve"> </w:t>
      </w:r>
      <w:r w:rsidR="00DE2A62" w:rsidRPr="00585685">
        <w:t xml:space="preserve">Provozní podpory </w:t>
      </w:r>
      <w:r w:rsidR="00254FBC" w:rsidRPr="00585685">
        <w:t>díla</w:t>
      </w:r>
      <w:r w:rsidR="00DE2A62" w:rsidRPr="00585685" w:rsidDel="00DE2A62">
        <w:t xml:space="preserve"> </w:t>
      </w:r>
      <w:r w:rsidR="000036D8" w:rsidRPr="00585685">
        <w:t>uveden</w:t>
      </w:r>
      <w:r w:rsidR="008A3EC9" w:rsidRPr="00585685">
        <w:t>é</w:t>
      </w:r>
      <w:r w:rsidR="000036D8" w:rsidRPr="00585685">
        <w:t xml:space="preserve"> v p</w:t>
      </w:r>
      <w:r w:rsidR="008A3EC9" w:rsidRPr="00585685">
        <w:t>říloze č. 2</w:t>
      </w:r>
      <w:r w:rsidR="00585685" w:rsidRPr="00585685">
        <w:rPr>
          <w:lang w:val="cs-CZ"/>
        </w:rPr>
        <w:t> </w:t>
      </w:r>
      <w:r w:rsidR="008A3EC9" w:rsidRPr="00585685">
        <w:t>této</w:t>
      </w:r>
      <w:r w:rsidR="008A3EC9">
        <w:t xml:space="preserve"> Smlouvy,</w:t>
      </w:r>
      <w:r w:rsidR="008145E5">
        <w:t xml:space="preserve"> a agregovaná data pro okamžitý monitoring, </w:t>
      </w:r>
      <w:r w:rsidR="008145E5">
        <w:lastRenderedPageBreak/>
        <w:t xml:space="preserve">přičemž bližší </w:t>
      </w:r>
      <w:r w:rsidR="008145E5" w:rsidRPr="007069BD">
        <w:t>požadavky mohou být popsány v jednotlivých KL</w:t>
      </w:r>
      <w:r w:rsidR="00B822DE">
        <w:rPr>
          <w:lang w:val="cs-CZ"/>
        </w:rPr>
        <w:t>; n</w:t>
      </w:r>
      <w:r w:rsidRPr="00B822DE">
        <w:rPr>
          <w:lang w:val="cs-CZ"/>
        </w:rPr>
        <w:t>edostupnost</w:t>
      </w:r>
      <w:r w:rsidRPr="007069BD">
        <w:t xml:space="preserve"> těchto dat se považuje za nedostupnost </w:t>
      </w:r>
      <w:r w:rsidRPr="007069BD">
        <w:rPr>
          <w:color w:val="010101"/>
        </w:rPr>
        <w:t xml:space="preserve">sledovaného </w:t>
      </w:r>
      <w:r w:rsidR="008E6E30" w:rsidRPr="007069BD">
        <w:rPr>
          <w:color w:val="010101"/>
          <w:lang w:val="cs-CZ"/>
        </w:rPr>
        <w:t>SEKM 3</w:t>
      </w:r>
      <w:r w:rsidR="008E6E30" w:rsidRPr="007069BD">
        <w:rPr>
          <w:color w:val="010101"/>
        </w:rPr>
        <w:t xml:space="preserve"> </w:t>
      </w:r>
      <w:r w:rsidR="00B822DE">
        <w:rPr>
          <w:color w:val="010101"/>
        </w:rPr>
        <w:t>i</w:t>
      </w:r>
      <w:r w:rsidR="00B822DE">
        <w:rPr>
          <w:color w:val="010101"/>
          <w:lang w:val="cs-CZ"/>
        </w:rPr>
        <w:t> </w:t>
      </w:r>
      <w:r w:rsidRPr="007069BD">
        <w:rPr>
          <w:color w:val="010101"/>
        </w:rPr>
        <w:t>monitorovacího systému;</w:t>
      </w:r>
    </w:p>
    <w:p w:rsidR="00733739" w:rsidRPr="00C656D0" w:rsidRDefault="00733739" w:rsidP="001966FD">
      <w:pPr>
        <w:pStyle w:val="Textlnkuslovan"/>
      </w:pPr>
      <w:r>
        <w:t xml:space="preserve">Je-li to potřebné pro provedení </w:t>
      </w:r>
      <w:r w:rsidR="008E6E30">
        <w:rPr>
          <w:lang w:val="cs-CZ"/>
        </w:rPr>
        <w:t>Plnění</w:t>
      </w:r>
      <w:r>
        <w:t xml:space="preserve">, je Zhotovitel povinen zajistit údržbu </w:t>
      </w:r>
      <w:r w:rsidR="008E6E30">
        <w:t>a</w:t>
      </w:r>
      <w:r w:rsidR="008E6E30">
        <w:rPr>
          <w:lang w:val="cs-CZ"/>
        </w:rPr>
        <w:t> </w:t>
      </w:r>
      <w:r>
        <w:t xml:space="preserve">podporu </w:t>
      </w:r>
      <w:r w:rsidR="00B9206A">
        <w:t>(</w:t>
      </w:r>
      <w:r w:rsidR="00B9206A" w:rsidRPr="00B822DE">
        <w:rPr>
          <w:lang w:val="en-US"/>
        </w:rPr>
        <w:t>maintenance</w:t>
      </w:r>
      <w:r w:rsidR="00B9206A">
        <w:t xml:space="preserve">) </w:t>
      </w:r>
      <w:r>
        <w:t>veškerého dodávaného software tak, aby mohl splnit parametry plnění stanovené touto Smlouvou</w:t>
      </w:r>
      <w:r w:rsidR="001F214E">
        <w:rPr>
          <w:lang w:val="en-US"/>
        </w:rPr>
        <w:t xml:space="preserve">; </w:t>
      </w:r>
      <w:r w:rsidR="001F214E" w:rsidRPr="00B822DE">
        <w:rPr>
          <w:lang w:val="cs-CZ"/>
        </w:rPr>
        <w:t>bl</w:t>
      </w:r>
      <w:r w:rsidR="001F214E" w:rsidRPr="00585685">
        <w:rPr>
          <w:lang w:val="cs-CZ"/>
        </w:rPr>
        <w:t xml:space="preserve">íže viz KL </w:t>
      </w:r>
      <w:r w:rsidR="00B822DE">
        <w:rPr>
          <w:lang w:val="en-US"/>
        </w:rPr>
        <w:t>Mainte</w:t>
      </w:r>
      <w:r w:rsidR="001F214E" w:rsidRPr="00B822DE">
        <w:rPr>
          <w:lang w:val="en-US"/>
        </w:rPr>
        <w:t>nance</w:t>
      </w:r>
      <w:r w:rsidR="00606F5E" w:rsidRPr="00585685">
        <w:rPr>
          <w:lang w:val="cs-CZ"/>
        </w:rPr>
        <w:t xml:space="preserve"> </w:t>
      </w:r>
      <w:r w:rsidR="008A556A" w:rsidRPr="00585685">
        <w:t>S</w:t>
      </w:r>
      <w:r w:rsidR="008A556A" w:rsidRPr="00585685">
        <w:rPr>
          <w:lang w:val="cs-CZ"/>
        </w:rPr>
        <w:t>W</w:t>
      </w:r>
      <w:r w:rsidR="00585685">
        <w:rPr>
          <w:lang w:val="cs-CZ"/>
        </w:rPr>
        <w:t> </w:t>
      </w:r>
      <w:r w:rsidR="00606F5E">
        <w:t>platformy</w:t>
      </w:r>
      <w:r>
        <w:t>. Zhotovitel je zejména povinen dodržet veške</w:t>
      </w:r>
      <w:r w:rsidR="001A141A">
        <w:t>ré parametry stanovené v přílohách</w:t>
      </w:r>
      <w:r>
        <w:t xml:space="preserve"> této Smlouvy. Cena údržby</w:t>
      </w:r>
      <w:r w:rsidR="00B9206A">
        <w:t xml:space="preserve"> a podpory</w:t>
      </w:r>
      <w:r>
        <w:t xml:space="preserve"> </w:t>
      </w:r>
      <w:r w:rsidR="009417A7">
        <w:rPr>
          <w:lang w:val="cs-CZ"/>
        </w:rPr>
        <w:t xml:space="preserve">veškerého </w:t>
      </w:r>
      <w:r>
        <w:t>software</w:t>
      </w:r>
      <w:r w:rsidR="00633BBF">
        <w:t xml:space="preserve"> (</w:t>
      </w:r>
      <w:r w:rsidR="00633BBF" w:rsidRPr="00B822DE">
        <w:rPr>
          <w:lang w:val="en-US"/>
        </w:rPr>
        <w:t>maintena</w:t>
      </w:r>
      <w:r w:rsidR="00B822DE">
        <w:rPr>
          <w:lang w:val="en-US"/>
        </w:rPr>
        <w:t>n</w:t>
      </w:r>
      <w:r w:rsidR="00633BBF" w:rsidRPr="00B822DE">
        <w:rPr>
          <w:lang w:val="en-US"/>
        </w:rPr>
        <w:t>ce</w:t>
      </w:r>
      <w:r w:rsidR="00633BBF">
        <w:t>)</w:t>
      </w:r>
      <w:r>
        <w:t xml:space="preserve"> </w:t>
      </w:r>
      <w:r w:rsidRPr="00C656D0">
        <w:t xml:space="preserve">je zahrnuta v ceně </w:t>
      </w:r>
      <w:r w:rsidR="008E6E30" w:rsidRPr="00C656D0">
        <w:rPr>
          <w:lang w:val="cs-CZ"/>
        </w:rPr>
        <w:t>Plnění</w:t>
      </w:r>
      <w:r w:rsidRPr="00C656D0">
        <w:t>.</w:t>
      </w:r>
    </w:p>
    <w:p w:rsidR="00C6097C" w:rsidRPr="007069BD" w:rsidRDefault="00C6097C" w:rsidP="001966FD">
      <w:pPr>
        <w:pStyle w:val="Textlnkuslovan"/>
      </w:pPr>
      <w:r w:rsidRPr="00C656D0">
        <w:t>Zhotovitel se zavazuje zajistit, že v</w:t>
      </w:r>
      <w:r w:rsidR="009438E4" w:rsidRPr="00C656D0">
        <w:t> </w:t>
      </w:r>
      <w:r w:rsidRPr="00C656D0">
        <w:t>době</w:t>
      </w:r>
      <w:r w:rsidR="009438E4" w:rsidRPr="00C656D0">
        <w:t xml:space="preserve"> navazující na</w:t>
      </w:r>
      <w:r w:rsidRPr="00C656D0">
        <w:t xml:space="preserve"> ukončení Smlouvy Objednatel nebude mít žádné </w:t>
      </w:r>
      <w:r w:rsidRPr="007069BD">
        <w:t>závazky vůči třetím osobám v souvislosti s plněním Smlouvy, zejména nebudou existovat žádné neuhrazené závazky spočívající v</w:t>
      </w:r>
      <w:r w:rsidR="00803A17" w:rsidRPr="007069BD">
        <w:t> neuhrazených nákladech na údržbu a podporu hardware a software</w:t>
      </w:r>
      <w:r w:rsidR="009438E4" w:rsidRPr="007069BD">
        <w:t xml:space="preserve"> dodaného jako součást plnění této Smlouvy</w:t>
      </w:r>
      <w:r w:rsidR="0028324C">
        <w:t>.</w:t>
      </w:r>
    </w:p>
    <w:p w:rsidR="008A3D36" w:rsidRPr="00585685" w:rsidRDefault="008A3D36" w:rsidP="00571AED">
      <w:pPr>
        <w:pStyle w:val="Textlnkuslovan"/>
      </w:pPr>
      <w:bookmarkStart w:id="81" w:name="_Ref465669843"/>
      <w:r>
        <w:t xml:space="preserve">Zhotovitel se dále zavazuje zajistit, že na základě této Smlouvy budou Objednateli poskytnuta veškerá práva </w:t>
      </w:r>
      <w:r w:rsidRPr="00E97221">
        <w:t xml:space="preserve">duševního vlastnictví potřebná k rozvoji </w:t>
      </w:r>
      <w:r>
        <w:t xml:space="preserve">a změnám </w:t>
      </w:r>
      <w:r w:rsidRPr="00585685">
        <w:t xml:space="preserve">předmětu </w:t>
      </w:r>
      <w:r w:rsidR="008E6E30" w:rsidRPr="00585685">
        <w:rPr>
          <w:lang w:val="cs-CZ"/>
        </w:rPr>
        <w:t>Plnění</w:t>
      </w:r>
      <w:r w:rsidRPr="00585685">
        <w:t>.</w:t>
      </w:r>
      <w:bookmarkEnd w:id="81"/>
    </w:p>
    <w:p w:rsidR="00052F38" w:rsidRPr="0028324C" w:rsidRDefault="00052F38" w:rsidP="00052F38">
      <w:pPr>
        <w:pStyle w:val="Textlnkuslovan"/>
      </w:pPr>
      <w:r w:rsidRPr="0028324C">
        <w:t xml:space="preserve">Veškeré zásahy do </w:t>
      </w:r>
      <w:r w:rsidRPr="0028324C">
        <w:rPr>
          <w:lang w:val="cs-CZ"/>
        </w:rPr>
        <w:t>IS SEKM 3</w:t>
      </w:r>
      <w:r w:rsidRPr="0028324C">
        <w:t xml:space="preserve"> v rámci Provozní podpory díla budou prováděny pomocí zv</w:t>
      </w:r>
      <w:r w:rsidR="0028324C" w:rsidRPr="0028324C">
        <w:t>láště k tomuto účelu přidělené</w:t>
      </w:r>
      <w:r w:rsidR="0028324C" w:rsidRPr="0028324C">
        <w:rPr>
          <w:lang w:val="cs-CZ"/>
        </w:rPr>
        <w:t>ho</w:t>
      </w:r>
      <w:r w:rsidR="00C9089F">
        <w:t xml:space="preserve"> účtu. </w:t>
      </w:r>
      <w:proofErr w:type="spellStart"/>
      <w:r w:rsidR="00C9089F">
        <w:rPr>
          <w:lang w:val="cs-CZ"/>
        </w:rPr>
        <w:t>Zhotovi</w:t>
      </w:r>
      <w:proofErr w:type="spellEnd"/>
      <w:r w:rsidRPr="0028324C">
        <w:t xml:space="preserve">tel nesmí používat administrátorské účty Objednatele pro ladění a zkoušení funkčnosti </w:t>
      </w:r>
      <w:r w:rsidRPr="0028324C">
        <w:rPr>
          <w:lang w:val="cs-CZ"/>
        </w:rPr>
        <w:t>IS SEKM 3</w:t>
      </w:r>
      <w:r w:rsidR="00585685" w:rsidRPr="0028324C">
        <w:t>.</w:t>
      </w:r>
      <w:r w:rsidR="00585685" w:rsidRPr="0028324C">
        <w:rPr>
          <w:lang w:val="cs-CZ"/>
        </w:rPr>
        <w:t> </w:t>
      </w:r>
      <w:r w:rsidRPr="0028324C">
        <w:t xml:space="preserve">Pro účely ladění a zkoušení funkčnosti </w:t>
      </w:r>
      <w:r w:rsidRPr="0028324C">
        <w:rPr>
          <w:lang w:val="cs-CZ"/>
        </w:rPr>
        <w:t>IS SEKM 3</w:t>
      </w:r>
      <w:r w:rsidRPr="0028324C">
        <w:t xml:space="preserve"> budou vyhrazeny speciální účty (servisní). Testování musí být prováděno v testovacím prostředí odděleném od produkčního prostředí.</w:t>
      </w:r>
    </w:p>
    <w:p w:rsidR="00052F38" w:rsidRPr="0028324C" w:rsidRDefault="00C9089F" w:rsidP="00052F38">
      <w:pPr>
        <w:pStyle w:val="Textlnkuslovan"/>
      </w:pPr>
      <w:r>
        <w:rPr>
          <w:lang w:val="cs-CZ"/>
        </w:rPr>
        <w:t>Zhotovitel</w:t>
      </w:r>
      <w:r w:rsidR="00052F38" w:rsidRPr="0028324C">
        <w:t xml:space="preserve"> ani </w:t>
      </w:r>
      <w:r w:rsidR="00D74546" w:rsidRPr="0028324C">
        <w:rPr>
          <w:lang w:val="cs-CZ"/>
        </w:rPr>
        <w:t>pod</w:t>
      </w:r>
      <w:r w:rsidR="00052F38" w:rsidRPr="0028324C">
        <w:t xml:space="preserve">dodavatel nesmí zasahovat </w:t>
      </w:r>
      <w:r w:rsidR="00585685" w:rsidRPr="0028324C">
        <w:t>do obsahu dat zpracovávaných za</w:t>
      </w:r>
      <w:r w:rsidR="00585685" w:rsidRPr="0028324C">
        <w:rPr>
          <w:lang w:val="cs-CZ"/>
        </w:rPr>
        <w:t> </w:t>
      </w:r>
      <w:r w:rsidR="00052F38" w:rsidRPr="0028324C">
        <w:t xml:space="preserve">pomoci </w:t>
      </w:r>
      <w:r w:rsidR="00052F38" w:rsidRPr="0028324C">
        <w:rPr>
          <w:lang w:val="cs-CZ"/>
        </w:rPr>
        <w:t>IS SEKM 3</w:t>
      </w:r>
      <w:r w:rsidR="00052F38" w:rsidRPr="0028324C">
        <w:t>, jakýchkoliv dat Objednat</w:t>
      </w:r>
      <w:r w:rsidR="00585685" w:rsidRPr="0028324C">
        <w:t>ele ani provést zásah, který by</w:t>
      </w:r>
      <w:r w:rsidR="00585685" w:rsidRPr="0028324C">
        <w:rPr>
          <w:lang w:val="cs-CZ"/>
        </w:rPr>
        <w:t> </w:t>
      </w:r>
      <w:r w:rsidR="00052F38" w:rsidRPr="0028324C">
        <w:t xml:space="preserve">ovlivnil či mohl ovlivnit funkcionalitu hardware Objednatele či jiného software (odlišného od </w:t>
      </w:r>
      <w:r w:rsidR="00052F38" w:rsidRPr="0028324C">
        <w:rPr>
          <w:lang w:val="cs-CZ"/>
        </w:rPr>
        <w:t>IS SEKM 3</w:t>
      </w:r>
      <w:r w:rsidR="00052F38" w:rsidRPr="0028324C">
        <w:t>) provozovaného na hardware Objednatele, včetně pracovních stanic.</w:t>
      </w:r>
    </w:p>
    <w:p w:rsidR="00FB29D4" w:rsidRPr="00084095" w:rsidRDefault="00FB29D4" w:rsidP="00FB29D4">
      <w:pPr>
        <w:pStyle w:val="lneksmlouvy"/>
      </w:pPr>
      <w:bookmarkStart w:id="82" w:name="_Ref214191100"/>
      <w:r w:rsidRPr="00084095">
        <w:t>CENA A PLATEBNÍ PODMÍNKY</w:t>
      </w:r>
      <w:bookmarkEnd w:id="37"/>
      <w:bookmarkEnd w:id="38"/>
      <w:bookmarkEnd w:id="82"/>
    </w:p>
    <w:p w:rsidR="00221F26" w:rsidRPr="000A6E95" w:rsidRDefault="00221F26" w:rsidP="00FB29D4">
      <w:pPr>
        <w:pStyle w:val="Textlnkuslovan"/>
      </w:pPr>
      <w:bookmarkStart w:id="83" w:name="_Ref367092468"/>
      <w:bookmarkStart w:id="84" w:name="_Ref370382761"/>
      <w:bookmarkStart w:id="85" w:name="_Ref311708495"/>
      <w:bookmarkStart w:id="86" w:name="_Ref340595077"/>
      <w:r w:rsidRPr="000A6E95">
        <w:rPr>
          <w:lang w:eastAsia="en-US"/>
        </w:rPr>
        <w:t xml:space="preserve">Cena </w:t>
      </w:r>
      <w:r w:rsidR="008E6E30" w:rsidRPr="000A6E95">
        <w:rPr>
          <w:lang w:val="cs-CZ" w:eastAsia="en-US"/>
        </w:rPr>
        <w:t>Plnění</w:t>
      </w:r>
      <w:r w:rsidR="008E6E30" w:rsidRPr="000A6E95">
        <w:rPr>
          <w:lang w:eastAsia="en-US"/>
        </w:rPr>
        <w:t xml:space="preserve"> </w:t>
      </w:r>
      <w:r w:rsidRPr="000A6E95">
        <w:rPr>
          <w:lang w:eastAsia="en-US"/>
        </w:rPr>
        <w:t>se sjednává následovně:</w:t>
      </w:r>
      <w:r w:rsidR="00FB29D4" w:rsidRPr="000A6E95">
        <w:rPr>
          <w:lang w:eastAsia="en-US"/>
        </w:rPr>
        <w:t xml:space="preserve"> </w:t>
      </w:r>
    </w:p>
    <w:bookmarkEnd w:id="83"/>
    <w:p w:rsidR="00FB29D4" w:rsidRPr="000A6E95" w:rsidRDefault="004C3AFF" w:rsidP="00221F26">
      <w:pPr>
        <w:pStyle w:val="Textlnkuslovan"/>
        <w:numPr>
          <w:ilvl w:val="2"/>
          <w:numId w:val="1"/>
        </w:numPr>
      </w:pPr>
      <w:r w:rsidRPr="000A6E95">
        <w:rPr>
          <w:lang w:eastAsia="en-US"/>
        </w:rPr>
        <w:t xml:space="preserve">cena za </w:t>
      </w:r>
      <w:r w:rsidR="008E6E30" w:rsidRPr="000A6E95">
        <w:t xml:space="preserve">Vytvoření </w:t>
      </w:r>
      <w:r w:rsidR="00254FBC" w:rsidRPr="000A6E95">
        <w:rPr>
          <w:lang w:val="cs-CZ"/>
        </w:rPr>
        <w:t>díla</w:t>
      </w:r>
      <w:r>
        <w:rPr>
          <w:lang w:eastAsia="en-US"/>
        </w:rPr>
        <w:t xml:space="preserve"> činí</w:t>
      </w:r>
      <w:r w:rsidR="00FB29D4">
        <w:rPr>
          <w:lang w:eastAsia="en-US"/>
        </w:rPr>
        <w:t xml:space="preserve"> </w:t>
      </w:r>
      <w:r w:rsidR="000A6E95" w:rsidRPr="00320CEF">
        <w:rPr>
          <w:highlight w:val="yellow"/>
        </w:rPr>
        <w:t>[DOPLNÍ ÚČASTNÍK]</w:t>
      </w:r>
      <w:r w:rsidR="000A6E95">
        <w:t xml:space="preserve">,- Kč </w:t>
      </w:r>
      <w:r w:rsidR="00FB29D4">
        <w:t xml:space="preserve">bez </w:t>
      </w:r>
      <w:r w:rsidR="000A6E95">
        <w:rPr>
          <w:lang w:val="cs-CZ"/>
        </w:rPr>
        <w:t>daně z přidané hodnoty (dále jen „</w:t>
      </w:r>
      <w:r w:rsidR="00FB29D4" w:rsidRPr="000A6E95">
        <w:rPr>
          <w:b/>
        </w:rPr>
        <w:t>DPH</w:t>
      </w:r>
      <w:bookmarkStart w:id="87" w:name="_Ref367566905"/>
      <w:r w:rsidR="000A6E95">
        <w:rPr>
          <w:lang w:val="cs-CZ"/>
        </w:rPr>
        <w:t>“)</w:t>
      </w:r>
      <w:r>
        <w:t>,</w:t>
      </w:r>
      <w:r w:rsidR="00FB29D4">
        <w:t xml:space="preserve"> </w:t>
      </w:r>
      <w:r>
        <w:t>sazba</w:t>
      </w:r>
      <w:r w:rsidR="00FB29D4">
        <w:t xml:space="preserve"> DPH</w:t>
      </w:r>
      <w:r>
        <w:t xml:space="preserve"> činí</w:t>
      </w:r>
      <w:r w:rsidR="00FB29D4">
        <w:t xml:space="preserve"> </w:t>
      </w:r>
      <w:r w:rsidR="000A6E95" w:rsidRPr="00320CEF">
        <w:rPr>
          <w:highlight w:val="yellow"/>
        </w:rPr>
        <w:t>[DOPLNÍ ÚČASTNÍK]</w:t>
      </w:r>
      <w:r w:rsidR="00FB29D4">
        <w:t xml:space="preserve"> %, </w:t>
      </w:r>
      <w:r>
        <w:t>DPH činí</w:t>
      </w:r>
      <w:r w:rsidR="00C9261E">
        <w:t xml:space="preserve"> </w:t>
      </w:r>
      <w:r w:rsidR="000A6E95" w:rsidRPr="00320CEF">
        <w:rPr>
          <w:highlight w:val="yellow"/>
        </w:rPr>
        <w:t>[DOPLNÍ ÚČASTNÍK]</w:t>
      </w:r>
      <w:r w:rsidR="00C9261E">
        <w:t>,- Kč</w:t>
      </w:r>
      <w:r>
        <w:t xml:space="preserve">, cena s DPH činí </w:t>
      </w:r>
      <w:r w:rsidR="000A6E95" w:rsidRPr="00320CEF">
        <w:rPr>
          <w:highlight w:val="yellow"/>
        </w:rPr>
        <w:t>[DOPLNÍ ÚČASTNÍK]</w:t>
      </w:r>
      <w:r>
        <w:t>,- Kč</w:t>
      </w:r>
      <w:r w:rsidR="00521E00">
        <w:t>,</w:t>
      </w:r>
      <w:r>
        <w:t xml:space="preserve"> přičemž </w:t>
      </w:r>
      <w:r w:rsidR="00521E00">
        <w:t xml:space="preserve">tato cena je blíže specifikována </w:t>
      </w:r>
      <w:r w:rsidR="00521E00" w:rsidRPr="000A6E95">
        <w:t>v příloze č.</w:t>
      </w:r>
      <w:bookmarkEnd w:id="84"/>
      <w:bookmarkEnd w:id="87"/>
      <w:r w:rsidR="000A6E95" w:rsidRPr="000A6E95">
        <w:rPr>
          <w:lang w:val="cs-CZ"/>
        </w:rPr>
        <w:t> </w:t>
      </w:r>
      <w:r w:rsidR="00BA68CA" w:rsidRPr="000A6E95">
        <w:t>3</w:t>
      </w:r>
      <w:r w:rsidR="00521E00" w:rsidRPr="000A6E95">
        <w:t xml:space="preserve"> této Smlouvy;</w:t>
      </w:r>
    </w:p>
    <w:p w:rsidR="002208ED" w:rsidRDefault="00521E00" w:rsidP="009438E4">
      <w:pPr>
        <w:pStyle w:val="Textlnkuslovan"/>
        <w:numPr>
          <w:ilvl w:val="2"/>
          <w:numId w:val="1"/>
        </w:numPr>
      </w:pPr>
      <w:r w:rsidRPr="00C9261E">
        <w:t>cena</w:t>
      </w:r>
      <w:r w:rsidRPr="00521E00">
        <w:t xml:space="preserve"> za </w:t>
      </w:r>
      <w:r w:rsidRPr="000A6E95">
        <w:t>posky</w:t>
      </w:r>
      <w:r w:rsidR="009438E4" w:rsidRPr="000A6E95">
        <w:t>tnut</w:t>
      </w:r>
      <w:r w:rsidRPr="000A6E95">
        <w:t xml:space="preserve">í </w:t>
      </w:r>
      <w:r w:rsidR="008E6E30" w:rsidRPr="000A6E95">
        <w:t xml:space="preserve">Provozní podpory </w:t>
      </w:r>
      <w:r w:rsidR="00254FBC" w:rsidRPr="000A6E95">
        <w:t>díla</w:t>
      </w:r>
      <w:r w:rsidR="002208ED" w:rsidRPr="000A6E95">
        <w:t xml:space="preserve"> vyjma ceny </w:t>
      </w:r>
      <w:r w:rsidR="009349A1" w:rsidRPr="000A6E95">
        <w:t xml:space="preserve">za </w:t>
      </w:r>
      <w:r w:rsidR="002208ED" w:rsidRPr="000A6E95">
        <w:t xml:space="preserve">KL </w:t>
      </w:r>
      <w:r w:rsidR="000A6E95">
        <w:rPr>
          <w:lang w:val="cs-CZ"/>
        </w:rPr>
        <w:t>Optimalizace</w:t>
      </w:r>
      <w:r w:rsidR="0075153E">
        <w:t xml:space="preserve"> </w:t>
      </w:r>
      <w:r w:rsidR="000A6E95">
        <w:rPr>
          <w:lang w:val="cs-CZ"/>
        </w:rPr>
        <w:t>a KL </w:t>
      </w:r>
      <w:r w:rsidR="00303FB8">
        <w:rPr>
          <w:lang w:val="cs-CZ"/>
        </w:rPr>
        <w:t xml:space="preserve">Školení </w:t>
      </w:r>
      <w:r w:rsidR="00B639E8">
        <w:t xml:space="preserve">činí </w:t>
      </w:r>
      <w:r w:rsidR="000A6E95" w:rsidRPr="00320CEF">
        <w:rPr>
          <w:highlight w:val="yellow"/>
        </w:rPr>
        <w:t>[DOPLNÍ ÚČASTNÍK]</w:t>
      </w:r>
      <w:r w:rsidR="00B639E8">
        <w:t>,- Kč</w:t>
      </w:r>
      <w:r w:rsidR="00B639E8" w:rsidRPr="00165323">
        <w:rPr>
          <w:b/>
        </w:rPr>
        <w:t xml:space="preserve"> </w:t>
      </w:r>
      <w:r w:rsidR="00B639E8">
        <w:t xml:space="preserve">bez DPH, sazba DPH činí </w:t>
      </w:r>
      <w:r w:rsidR="000A6E95" w:rsidRPr="00320CEF">
        <w:rPr>
          <w:highlight w:val="yellow"/>
        </w:rPr>
        <w:t>[DOPLNÍ ÚČASTNÍK]</w:t>
      </w:r>
      <w:r w:rsidR="00B639E8">
        <w:t xml:space="preserve"> %, DPH činí</w:t>
      </w:r>
      <w:r w:rsidR="00C9261E">
        <w:t xml:space="preserve"> </w:t>
      </w:r>
      <w:r w:rsidR="000A6E95" w:rsidRPr="00320CEF">
        <w:rPr>
          <w:highlight w:val="yellow"/>
        </w:rPr>
        <w:t>[DOPLNÍ ÚČASTNÍK]</w:t>
      </w:r>
      <w:r w:rsidR="00C9261E">
        <w:t>,- Kč</w:t>
      </w:r>
      <w:r w:rsidR="00B639E8">
        <w:t xml:space="preserve">, cena s DPH činí </w:t>
      </w:r>
      <w:r w:rsidR="000A6E95" w:rsidRPr="00320CEF">
        <w:rPr>
          <w:highlight w:val="yellow"/>
        </w:rPr>
        <w:t>[DOPLNÍ ÚČASTNÍK]</w:t>
      </w:r>
      <w:r w:rsidR="009438E4">
        <w:t>,- Kč</w:t>
      </w:r>
      <w:r w:rsidR="002208ED">
        <w:t xml:space="preserve">, </w:t>
      </w:r>
      <w:r w:rsidR="002208ED" w:rsidRPr="000A6E95">
        <w:t xml:space="preserve">přičemž cena za poskytování služeb </w:t>
      </w:r>
      <w:r w:rsidR="008E6E30" w:rsidRPr="000A6E95">
        <w:t xml:space="preserve">Provozní podpory </w:t>
      </w:r>
      <w:r w:rsidR="00254FBC" w:rsidRPr="000A6E95">
        <w:t>díla</w:t>
      </w:r>
      <w:r w:rsidR="002208ED" w:rsidRPr="000A6E95">
        <w:t xml:space="preserve"> </w:t>
      </w:r>
      <w:r w:rsidR="009349A1" w:rsidRPr="000A6E95">
        <w:t>dále uvedena</w:t>
      </w:r>
      <w:r w:rsidR="002208ED" w:rsidRPr="000A6E95">
        <w:t xml:space="preserve"> v příloze č. 3 této</w:t>
      </w:r>
      <w:r w:rsidR="002208ED">
        <w:t xml:space="preserve"> Smlouvy</w:t>
      </w:r>
      <w:r w:rsidR="002208ED" w:rsidRPr="000174D5">
        <w:t>;</w:t>
      </w:r>
      <w:r w:rsidR="009438E4">
        <w:t xml:space="preserve"> </w:t>
      </w:r>
    </w:p>
    <w:p w:rsidR="00521E00" w:rsidRDefault="002208ED" w:rsidP="009438E4">
      <w:pPr>
        <w:pStyle w:val="Textlnkuslovan"/>
        <w:numPr>
          <w:ilvl w:val="2"/>
          <w:numId w:val="1"/>
        </w:numPr>
      </w:pPr>
      <w:r>
        <w:t>c</w:t>
      </w:r>
      <w:r w:rsidR="00631E45">
        <w:t xml:space="preserve">ena za plnění </w:t>
      </w:r>
      <w:r w:rsidR="00D56333">
        <w:t xml:space="preserve">jednoho (1) člověkodne </w:t>
      </w:r>
      <w:r>
        <w:t>dle</w:t>
      </w:r>
      <w:r w:rsidR="00631E45">
        <w:t xml:space="preserve"> KL</w:t>
      </w:r>
      <w:r>
        <w:t xml:space="preserve"> </w:t>
      </w:r>
      <w:r w:rsidR="000A6E95">
        <w:rPr>
          <w:lang w:val="cs-CZ"/>
        </w:rPr>
        <w:t>Optimalizace</w:t>
      </w:r>
      <w:r w:rsidR="00631E45">
        <w:t xml:space="preserve"> </w:t>
      </w:r>
      <w:r w:rsidR="00D56333">
        <w:t xml:space="preserve">činí </w:t>
      </w:r>
      <w:r w:rsidR="000A6E95" w:rsidRPr="00320CEF">
        <w:rPr>
          <w:highlight w:val="yellow"/>
        </w:rPr>
        <w:t>[DOPLNÍ ÚČASTNÍK]</w:t>
      </w:r>
      <w:r w:rsidR="00D56333">
        <w:t>,- Kč</w:t>
      </w:r>
      <w:r w:rsidR="00D56333" w:rsidRPr="00165323">
        <w:rPr>
          <w:b/>
        </w:rPr>
        <w:t xml:space="preserve"> </w:t>
      </w:r>
      <w:r w:rsidR="00D56333">
        <w:t xml:space="preserve">bez DPH, sazba DPH činí </w:t>
      </w:r>
      <w:r w:rsidR="000A6E95" w:rsidRPr="00320CEF">
        <w:rPr>
          <w:highlight w:val="yellow"/>
        </w:rPr>
        <w:t>[DOPLNÍ ÚČASTNÍK]</w:t>
      </w:r>
      <w:r w:rsidR="00D56333">
        <w:t xml:space="preserve"> %, DPH činí </w:t>
      </w:r>
      <w:r w:rsidR="000A6E95" w:rsidRPr="00320CEF">
        <w:rPr>
          <w:highlight w:val="yellow"/>
        </w:rPr>
        <w:t>[DOPLNÍ ÚČASTNÍK]</w:t>
      </w:r>
      <w:r w:rsidR="00D56333">
        <w:t xml:space="preserve">,- Kč, cena s DPH činí </w:t>
      </w:r>
      <w:r w:rsidR="000A6E95" w:rsidRPr="00320CEF">
        <w:rPr>
          <w:highlight w:val="yellow"/>
        </w:rPr>
        <w:t>[DOPLNÍ ÚČASTNÍK]</w:t>
      </w:r>
      <w:r w:rsidR="00D56333">
        <w:t xml:space="preserve">,- Kč , přičemž celková cena tohoto plnění </w:t>
      </w:r>
      <w:r w:rsidR="001F182D">
        <w:t>bude určena ja</w:t>
      </w:r>
      <w:r w:rsidR="000A6E95">
        <w:t>ko součin člověkodnů služeb dle</w:t>
      </w:r>
      <w:r w:rsidR="000A6E95">
        <w:rPr>
          <w:lang w:val="cs-CZ"/>
        </w:rPr>
        <w:t> </w:t>
      </w:r>
      <w:r w:rsidR="001F182D">
        <w:t xml:space="preserve">KL </w:t>
      </w:r>
      <w:r w:rsidR="000A6E95">
        <w:rPr>
          <w:lang w:val="cs-CZ"/>
        </w:rPr>
        <w:t>Optimalizace</w:t>
      </w:r>
      <w:r w:rsidR="001F182D">
        <w:t xml:space="preserve"> a sazby za jeden </w:t>
      </w:r>
      <w:r w:rsidR="00D56333">
        <w:t xml:space="preserve">(1) </w:t>
      </w:r>
      <w:r w:rsidR="001F182D">
        <w:t>člověkoden</w:t>
      </w:r>
      <w:r w:rsidR="00D56333">
        <w:t xml:space="preserve">; maximální počet </w:t>
      </w:r>
      <w:r w:rsidR="00D56333">
        <w:lastRenderedPageBreak/>
        <w:t>čerpaných člověkodnů dle</w:t>
      </w:r>
      <w:r w:rsidR="00D56333" w:rsidRPr="00D56333">
        <w:t xml:space="preserve"> </w:t>
      </w:r>
      <w:r w:rsidR="00D56333">
        <w:t xml:space="preserve">KL </w:t>
      </w:r>
      <w:r w:rsidR="000A6E95" w:rsidRPr="00C97823">
        <w:rPr>
          <w:lang w:val="cs-CZ"/>
        </w:rPr>
        <w:t>Optimalizace</w:t>
      </w:r>
      <w:r w:rsidR="00D56333" w:rsidRPr="00C97823">
        <w:t xml:space="preserve"> činí </w:t>
      </w:r>
      <w:r w:rsidR="00A8434A" w:rsidRPr="00C97823">
        <w:rPr>
          <w:lang w:val="cs-CZ"/>
        </w:rPr>
        <w:t>5</w:t>
      </w:r>
      <w:r w:rsidR="00D5112A" w:rsidRPr="00C97823">
        <w:t xml:space="preserve">0 </w:t>
      </w:r>
      <w:r w:rsidR="00D56333" w:rsidRPr="00C97823">
        <w:t>člověkodnů</w:t>
      </w:r>
      <w:r w:rsidR="00D56333">
        <w:t xml:space="preserve"> za jeden kalendářní rok.</w:t>
      </w:r>
    </w:p>
    <w:p w:rsidR="00D5112A" w:rsidRPr="00521E00" w:rsidRDefault="00D5112A" w:rsidP="00D5112A">
      <w:pPr>
        <w:pStyle w:val="Textlnkuslovan"/>
        <w:numPr>
          <w:ilvl w:val="2"/>
          <w:numId w:val="1"/>
        </w:numPr>
      </w:pPr>
      <w:r>
        <w:t xml:space="preserve">cena za plnění jednoho (1) člověkodne dle KL </w:t>
      </w:r>
      <w:r>
        <w:rPr>
          <w:lang w:val="cs-CZ"/>
        </w:rPr>
        <w:t>Školení</w:t>
      </w:r>
      <w:r>
        <w:t xml:space="preserve"> činí </w:t>
      </w:r>
      <w:r w:rsidR="00C97823" w:rsidRPr="00320CEF">
        <w:rPr>
          <w:highlight w:val="yellow"/>
        </w:rPr>
        <w:t>[DOPLNÍ ÚČASTNÍK]</w:t>
      </w:r>
      <w:r>
        <w:t>,- Kč</w:t>
      </w:r>
      <w:r w:rsidRPr="00165323">
        <w:rPr>
          <w:b/>
        </w:rPr>
        <w:t xml:space="preserve"> </w:t>
      </w:r>
      <w:r>
        <w:t xml:space="preserve">bez DPH, sazba DPH činí </w:t>
      </w:r>
      <w:r w:rsidR="00C97823" w:rsidRPr="00320CEF">
        <w:rPr>
          <w:highlight w:val="yellow"/>
        </w:rPr>
        <w:t>[DOPLNÍ ÚČASTNÍK]</w:t>
      </w:r>
      <w:r>
        <w:t xml:space="preserve"> %, DPH činí </w:t>
      </w:r>
      <w:r w:rsidR="00C97823" w:rsidRPr="00320CEF">
        <w:rPr>
          <w:highlight w:val="yellow"/>
        </w:rPr>
        <w:t>[DOPLNÍ ÚČASTNÍK]</w:t>
      </w:r>
      <w:r>
        <w:t xml:space="preserve">,- Kč, cena s DPH činí </w:t>
      </w:r>
      <w:r w:rsidR="00C97823" w:rsidRPr="00320CEF">
        <w:rPr>
          <w:highlight w:val="yellow"/>
        </w:rPr>
        <w:t>[DOPLNÍ ÚČASTNÍK]</w:t>
      </w:r>
      <w:r>
        <w:t>,- Kč, přičemž celková cena tohoto plnění bude určena ja</w:t>
      </w:r>
      <w:r w:rsidR="00C97823">
        <w:t>ko součin člověkodnů služeb dle</w:t>
      </w:r>
      <w:r w:rsidR="00C97823">
        <w:rPr>
          <w:lang w:val="cs-CZ"/>
        </w:rPr>
        <w:t> </w:t>
      </w:r>
      <w:r>
        <w:t xml:space="preserve">KL </w:t>
      </w:r>
      <w:r>
        <w:rPr>
          <w:lang w:val="cs-CZ"/>
        </w:rPr>
        <w:t>Školení</w:t>
      </w:r>
      <w:r>
        <w:t xml:space="preserve"> a sazby za jeden (1) člověkoden; maximální počet čerpaných člověkodnů dle</w:t>
      </w:r>
      <w:r w:rsidRPr="00D56333">
        <w:t xml:space="preserve"> </w:t>
      </w:r>
      <w:r>
        <w:t xml:space="preserve">KL </w:t>
      </w:r>
      <w:r>
        <w:rPr>
          <w:lang w:val="cs-CZ"/>
        </w:rPr>
        <w:t>Školení</w:t>
      </w:r>
      <w:r>
        <w:t xml:space="preserve"> </w:t>
      </w:r>
      <w:r w:rsidRPr="00C97823">
        <w:t xml:space="preserve">činí </w:t>
      </w:r>
      <w:r w:rsidRPr="00C97823">
        <w:rPr>
          <w:lang w:val="cs-CZ"/>
        </w:rPr>
        <w:t>4</w:t>
      </w:r>
      <w:r w:rsidRPr="00C97823">
        <w:t xml:space="preserve"> člověkodny</w:t>
      </w:r>
      <w:r>
        <w:t xml:space="preserve"> za jeden kalendářní rok.</w:t>
      </w:r>
    </w:p>
    <w:bookmarkEnd w:id="85"/>
    <w:bookmarkEnd w:id="86"/>
    <w:p w:rsidR="00FB29D4" w:rsidRPr="00272098" w:rsidRDefault="004C3AFF" w:rsidP="00FB29D4">
      <w:pPr>
        <w:pStyle w:val="Textlnkuslovan"/>
      </w:pPr>
      <w:r>
        <w:t xml:space="preserve">Cena </w:t>
      </w:r>
      <w:r w:rsidR="00A12435">
        <w:rPr>
          <w:lang w:val="cs-CZ"/>
        </w:rPr>
        <w:t>Plnění</w:t>
      </w:r>
      <w:r w:rsidR="00A12435">
        <w:t xml:space="preserve"> </w:t>
      </w:r>
      <w:r>
        <w:t xml:space="preserve">je stanovena jako celková, úplná, tj. zahrnuje veškerá plnění dle této Smlouvy v rámci provádění </w:t>
      </w:r>
      <w:r w:rsidR="00A12435">
        <w:rPr>
          <w:lang w:val="cs-CZ"/>
        </w:rPr>
        <w:t>Plnění</w:t>
      </w:r>
      <w:r>
        <w:t xml:space="preserve">, </w:t>
      </w:r>
      <w:r w:rsidR="00A32C89">
        <w:t xml:space="preserve">a jako </w:t>
      </w:r>
      <w:r>
        <w:t>nejvýše přípustná a nepřekročitelná.</w:t>
      </w:r>
    </w:p>
    <w:p w:rsidR="00AF1D1F" w:rsidRPr="00D73FBA" w:rsidRDefault="00AF1D1F">
      <w:pPr>
        <w:pStyle w:val="Textlnkuslovan"/>
        <w:rPr>
          <w:lang w:val="cs-CZ"/>
        </w:rPr>
      </w:pPr>
      <w:r>
        <w:t xml:space="preserve">Cena </w:t>
      </w:r>
      <w:r w:rsidR="00A12435">
        <w:rPr>
          <w:lang w:val="cs-CZ"/>
        </w:rPr>
        <w:t>Plnění</w:t>
      </w:r>
      <w:r w:rsidR="00A12435">
        <w:t xml:space="preserve"> </w:t>
      </w:r>
      <w:r>
        <w:t xml:space="preserve">bude hrazena na základě faktur </w:t>
      </w:r>
      <w:r w:rsidRPr="00D73FBA">
        <w:t>Zhotovitele.</w:t>
      </w:r>
      <w:r w:rsidR="00CD6062" w:rsidRPr="00D73FBA">
        <w:rPr>
          <w:lang w:val="cs-CZ"/>
        </w:rPr>
        <w:t xml:space="preserve"> </w:t>
      </w:r>
      <w:r w:rsidR="00CD6062" w:rsidRPr="00D73FBA">
        <w:t>Podmínkou předložení faktury Objednateli je řádně odvedení plnění Smlouvy</w:t>
      </w:r>
      <w:r w:rsidR="00CD6062" w:rsidRPr="00D73FBA">
        <w:rPr>
          <w:lang w:val="cs-CZ"/>
        </w:rPr>
        <w:t>. Objednatel neposkytuje zálohy.</w:t>
      </w:r>
    </w:p>
    <w:p w:rsidR="00AF1D1F" w:rsidRPr="00C97823" w:rsidRDefault="00AF1D1F" w:rsidP="00FB29D4">
      <w:pPr>
        <w:pStyle w:val="Textlnkuslovan"/>
      </w:pPr>
      <w:r>
        <w:t xml:space="preserve">Zhotovitel je oprávněn </w:t>
      </w:r>
      <w:r w:rsidR="00C9261E">
        <w:t>vystavit fakturu na úhradu</w:t>
      </w:r>
      <w:r w:rsidR="00B9206A">
        <w:t xml:space="preserve"> dílčích</w:t>
      </w:r>
      <w:r w:rsidR="00C9261E">
        <w:t xml:space="preserve"> </w:t>
      </w:r>
      <w:r w:rsidR="00C9261E" w:rsidRPr="00C97823">
        <w:t>částí</w:t>
      </w:r>
      <w:r w:rsidRPr="00C97823">
        <w:t xml:space="preserve"> </w:t>
      </w:r>
      <w:r w:rsidR="00A12435" w:rsidRPr="00C97823">
        <w:t xml:space="preserve">Vytvoření </w:t>
      </w:r>
      <w:r w:rsidR="00254FBC" w:rsidRPr="00C97823">
        <w:rPr>
          <w:lang w:val="cs-CZ"/>
        </w:rPr>
        <w:t>díla</w:t>
      </w:r>
      <w:r w:rsidR="00A12435" w:rsidRPr="00C97823" w:rsidDel="00A12435">
        <w:t xml:space="preserve"> </w:t>
      </w:r>
      <w:r w:rsidR="00EA6829" w:rsidRPr="00C97823">
        <w:t xml:space="preserve">(platebních milníků) </w:t>
      </w:r>
      <w:r w:rsidRPr="00C97823">
        <w:t>po</w:t>
      </w:r>
      <w:r w:rsidR="00C31EF2" w:rsidRPr="00C97823">
        <w:t>té</w:t>
      </w:r>
      <w:r w:rsidR="00AA0721" w:rsidRPr="00C97823">
        <w:t>,</w:t>
      </w:r>
      <w:r w:rsidR="00C31EF2" w:rsidRPr="00C97823">
        <w:t xml:space="preserve"> co Objednatel podpisem </w:t>
      </w:r>
      <w:r w:rsidR="00F77C66" w:rsidRPr="00C97823">
        <w:rPr>
          <w:lang w:val="cs-CZ"/>
        </w:rPr>
        <w:t xml:space="preserve">příslušného </w:t>
      </w:r>
      <w:r w:rsidR="00C31EF2" w:rsidRPr="00C97823">
        <w:t>předávacího protokolu</w:t>
      </w:r>
      <w:r w:rsidR="00F77C66" w:rsidRPr="00C97823">
        <w:rPr>
          <w:lang w:val="cs-CZ"/>
        </w:rPr>
        <w:t>, akceptačního protokolu díla</w:t>
      </w:r>
      <w:r w:rsidR="00E80C5F" w:rsidRPr="00C97823">
        <w:t>, případně předávacího protokolu s výhradami,</w:t>
      </w:r>
      <w:r w:rsidR="00C31EF2" w:rsidRPr="00C97823">
        <w:t xml:space="preserve"> potvrdí</w:t>
      </w:r>
      <w:r w:rsidRPr="00C97823">
        <w:t xml:space="preserve"> splnění jednotlivých</w:t>
      </w:r>
      <w:r w:rsidR="00B9206A" w:rsidRPr="00C97823">
        <w:t xml:space="preserve"> dílčích</w:t>
      </w:r>
      <w:r w:rsidR="00D43C0D" w:rsidRPr="00C97823">
        <w:t xml:space="preserve"> </w:t>
      </w:r>
      <w:r w:rsidR="00E67864" w:rsidRPr="00C97823">
        <w:t xml:space="preserve">částí </w:t>
      </w:r>
      <w:r w:rsidR="00A12435" w:rsidRPr="00C97823">
        <w:t xml:space="preserve">Vytvoření </w:t>
      </w:r>
      <w:r w:rsidR="00254FBC" w:rsidRPr="00C97823">
        <w:rPr>
          <w:lang w:val="cs-CZ"/>
        </w:rPr>
        <w:t>díla</w:t>
      </w:r>
      <w:r w:rsidR="00E67864" w:rsidRPr="00C97823">
        <w:t xml:space="preserve"> </w:t>
      </w:r>
      <w:r w:rsidR="00D43C0D" w:rsidRPr="00C97823">
        <w:t xml:space="preserve">uvedených </w:t>
      </w:r>
      <w:r w:rsidR="00F77C66" w:rsidRPr="00C97823">
        <w:t>v</w:t>
      </w:r>
      <w:r w:rsidR="00F77C66" w:rsidRPr="00C97823">
        <w:rPr>
          <w:lang w:val="cs-CZ"/>
        </w:rPr>
        <w:t> </w:t>
      </w:r>
      <w:r w:rsidRPr="00C97823">
        <w:t xml:space="preserve">příloze č. </w:t>
      </w:r>
      <w:r w:rsidR="00C97823" w:rsidRPr="00C97823">
        <w:rPr>
          <w:lang w:val="cs-CZ"/>
        </w:rPr>
        <w:t>3 a 4</w:t>
      </w:r>
      <w:r w:rsidRPr="00C97823">
        <w:t xml:space="preserve"> této Smlouvy.</w:t>
      </w:r>
    </w:p>
    <w:p w:rsidR="00C11DB9" w:rsidRPr="00C97823" w:rsidRDefault="000172CE" w:rsidP="00FB29D4">
      <w:pPr>
        <w:pStyle w:val="Textlnkuslovan"/>
      </w:pPr>
      <w:r w:rsidRPr="00C97823">
        <w:t xml:space="preserve">Zhotovitel je oprávněn vystavit fakturu obsahující </w:t>
      </w:r>
      <w:r w:rsidR="00A12435" w:rsidRPr="00C97823">
        <w:rPr>
          <w:lang w:val="cs-CZ"/>
        </w:rPr>
        <w:t>čtvrt</w:t>
      </w:r>
      <w:r w:rsidR="00C97823" w:rsidRPr="00C97823">
        <w:rPr>
          <w:lang w:val="cs-CZ"/>
        </w:rPr>
        <w:t>letní</w:t>
      </w:r>
      <w:r w:rsidR="00A12435" w:rsidRPr="00C97823">
        <w:t xml:space="preserve"> </w:t>
      </w:r>
      <w:r w:rsidRPr="00C97823">
        <w:t xml:space="preserve">vyúčtování ceny </w:t>
      </w:r>
      <w:r w:rsidR="00A12435" w:rsidRPr="00C97823">
        <w:t xml:space="preserve">Provozní podpory </w:t>
      </w:r>
      <w:r w:rsidR="00254FBC" w:rsidRPr="00C97823">
        <w:t>díla</w:t>
      </w:r>
      <w:r w:rsidRPr="00C97823">
        <w:t xml:space="preserve"> po</w:t>
      </w:r>
      <w:r w:rsidR="006253EF" w:rsidRPr="00C97823">
        <w:t>té, co Objednatel písemně</w:t>
      </w:r>
      <w:r w:rsidRPr="00C97823">
        <w:t xml:space="preserve"> </w:t>
      </w:r>
      <w:r w:rsidR="00A27124" w:rsidRPr="00C97823">
        <w:t>schválí Report</w:t>
      </w:r>
      <w:r w:rsidR="00E80C5F" w:rsidRPr="00C97823">
        <w:t xml:space="preserve"> </w:t>
      </w:r>
      <w:r w:rsidR="00D73FBA">
        <w:rPr>
          <w:lang w:val="cs-CZ"/>
        </w:rPr>
        <w:t>p</w:t>
      </w:r>
      <w:r w:rsidR="00A8434A" w:rsidRPr="00C97823">
        <w:rPr>
          <w:lang w:val="cs-CZ"/>
        </w:rPr>
        <w:t>rovozní podpory díla</w:t>
      </w:r>
      <w:r w:rsidR="00A27124" w:rsidRPr="00C97823">
        <w:t xml:space="preserve"> týkající se</w:t>
      </w:r>
      <w:r w:rsidRPr="00C97823">
        <w:t xml:space="preserve"> </w:t>
      </w:r>
      <w:r w:rsidR="00A12435" w:rsidRPr="00C97823">
        <w:rPr>
          <w:lang w:val="cs-CZ"/>
        </w:rPr>
        <w:t>období</w:t>
      </w:r>
      <w:r w:rsidRPr="00C97823">
        <w:t xml:space="preserve">, ve kterém Zhotovitel služby </w:t>
      </w:r>
      <w:r w:rsidR="00A12435" w:rsidRPr="00C97823">
        <w:t xml:space="preserve">Provozní podpory </w:t>
      </w:r>
      <w:r w:rsidR="00A8434A" w:rsidRPr="00C97823">
        <w:t>díla</w:t>
      </w:r>
      <w:r w:rsidR="00A8434A" w:rsidRPr="00C97823">
        <w:rPr>
          <w:lang w:val="cs-CZ"/>
        </w:rPr>
        <w:t> </w:t>
      </w:r>
      <w:r w:rsidRPr="00C97823">
        <w:t>poskytoval</w:t>
      </w:r>
      <w:r w:rsidR="00C11DB9" w:rsidRPr="00C97823">
        <w:t>.</w:t>
      </w:r>
    </w:p>
    <w:p w:rsidR="001F182D" w:rsidRDefault="001F182D" w:rsidP="00FB29D4">
      <w:pPr>
        <w:pStyle w:val="Textlnkuslovan"/>
      </w:pPr>
      <w:r>
        <w:t xml:space="preserve">Zhotovitel je oprávněn vystavit fakturu </w:t>
      </w:r>
      <w:r w:rsidRPr="00C97823">
        <w:t>obsahující vyúčtování ceny</w:t>
      </w:r>
      <w:r w:rsidR="00C97823" w:rsidRPr="00C97823">
        <w:t xml:space="preserve"> dle</w:t>
      </w:r>
      <w:r w:rsidR="00C97823" w:rsidRPr="00C97823">
        <w:rPr>
          <w:lang w:val="cs-CZ"/>
        </w:rPr>
        <w:t> </w:t>
      </w:r>
      <w:r w:rsidR="00C97823" w:rsidRPr="00C97823">
        <w:t>KL</w:t>
      </w:r>
      <w:r w:rsidR="00C97823" w:rsidRPr="00C97823">
        <w:rPr>
          <w:lang w:val="cs-CZ"/>
        </w:rPr>
        <w:t> </w:t>
      </w:r>
      <w:r w:rsidR="00A12435" w:rsidRPr="00C97823">
        <w:rPr>
          <w:lang w:val="cs-CZ"/>
        </w:rPr>
        <w:t>O</w:t>
      </w:r>
      <w:r w:rsidR="00193F1A" w:rsidRPr="00C97823">
        <w:rPr>
          <w:lang w:val="cs-CZ"/>
        </w:rPr>
        <w:t>ptimalizac</w:t>
      </w:r>
      <w:r w:rsidR="0042055E" w:rsidRPr="00C97823">
        <w:rPr>
          <w:lang w:val="cs-CZ"/>
        </w:rPr>
        <w:t>e</w:t>
      </w:r>
      <w:r w:rsidR="00A8434A" w:rsidRPr="00C97823">
        <w:rPr>
          <w:lang w:val="cs-CZ"/>
        </w:rPr>
        <w:t xml:space="preserve"> a KL Školení </w:t>
      </w:r>
      <w:r w:rsidRPr="00C97823">
        <w:rPr>
          <w:lang w:val="cs-CZ"/>
        </w:rPr>
        <w:t xml:space="preserve">po uplynutí </w:t>
      </w:r>
      <w:r w:rsidR="00FF2D4B" w:rsidRPr="00C97823">
        <w:rPr>
          <w:lang w:val="cs-CZ"/>
        </w:rPr>
        <w:t xml:space="preserve">kalendářního </w:t>
      </w:r>
      <w:r w:rsidR="00A12435" w:rsidRPr="00C97823">
        <w:rPr>
          <w:lang w:val="cs-CZ"/>
        </w:rPr>
        <w:t>pololetí</w:t>
      </w:r>
      <w:r w:rsidR="00FF2D4B" w:rsidRPr="00C97823">
        <w:rPr>
          <w:lang w:val="cs-CZ"/>
        </w:rPr>
        <w:t xml:space="preserve">, ve kterém byly služby poskytovány, a to na základě Objednatelem písemně schváleného </w:t>
      </w:r>
      <w:r w:rsidR="00E80C5F" w:rsidRPr="00C97823">
        <w:rPr>
          <w:lang w:val="cs-CZ"/>
        </w:rPr>
        <w:t xml:space="preserve">Záznamu o poskytnutí služeb dle KL </w:t>
      </w:r>
      <w:r w:rsidR="00A12435" w:rsidRPr="00C97823">
        <w:rPr>
          <w:lang w:val="cs-CZ"/>
        </w:rPr>
        <w:t>O</w:t>
      </w:r>
      <w:r w:rsidR="00E80C5F" w:rsidRPr="00C97823">
        <w:rPr>
          <w:lang w:val="cs-CZ"/>
        </w:rPr>
        <w:t>ptimalizace</w:t>
      </w:r>
      <w:r w:rsidR="00A8434A" w:rsidRPr="00C97823">
        <w:rPr>
          <w:lang w:val="cs-CZ"/>
        </w:rPr>
        <w:t xml:space="preserve"> a KL</w:t>
      </w:r>
      <w:r w:rsidR="00A8434A" w:rsidRPr="00CB1880">
        <w:rPr>
          <w:lang w:val="cs-CZ"/>
        </w:rPr>
        <w:t xml:space="preserve"> Školení</w:t>
      </w:r>
      <w:r w:rsidR="00FF2D4B" w:rsidRPr="007069BD">
        <w:rPr>
          <w:lang w:val="cs-CZ"/>
        </w:rPr>
        <w:t>.</w:t>
      </w:r>
    </w:p>
    <w:p w:rsidR="00FB29D4" w:rsidRPr="00272098" w:rsidRDefault="00FB29D4" w:rsidP="00FB29D4">
      <w:pPr>
        <w:pStyle w:val="Textlnkuslovan"/>
      </w:pPr>
      <w:r w:rsidRPr="00010CE4">
        <w:t xml:space="preserve">Splatnost řádně </w:t>
      </w:r>
      <w:r w:rsidRPr="00E91D02">
        <w:t>vystavené faktury činí jednadvacet (21) dnů</w:t>
      </w:r>
      <w:r w:rsidR="00E80C5F">
        <w:t xml:space="preserve"> od doručení Objednateli</w:t>
      </w:r>
      <w:r w:rsidRPr="00E91D02">
        <w:t>. Nestanoví</w:t>
      </w:r>
      <w:r w:rsidRPr="00010CE4">
        <w:t>-li tato Smlouva jinak, bude faktura zaslána na adresu Objednatele uvedenou v záhlaví této Smlouvy.</w:t>
      </w:r>
      <w:r w:rsidRPr="00272098">
        <w:t xml:space="preserve"> Zhotovitel odešle daňový doklad Objednateli nejpozději následující pracovní den po </w:t>
      </w:r>
      <w:r>
        <w:t xml:space="preserve">jeho </w:t>
      </w:r>
      <w:r w:rsidRPr="00272098">
        <w:t>vystavení.</w:t>
      </w:r>
    </w:p>
    <w:p w:rsidR="00850F49" w:rsidRPr="00C97823" w:rsidRDefault="00FB29D4" w:rsidP="00FB29D4">
      <w:pPr>
        <w:pStyle w:val="Textlnkuslovan"/>
      </w:pPr>
      <w:r w:rsidRPr="00272098">
        <w:t xml:space="preserve">Všechny faktury </w:t>
      </w:r>
      <w:r w:rsidRPr="00C97823">
        <w:t xml:space="preserve">musí splňovat všechny náležitosti daňového dokladu požadované zákonem č. 235/2004 Sb., </w:t>
      </w:r>
      <w:r w:rsidR="00405DDD" w:rsidRPr="00C97823">
        <w:t xml:space="preserve">o dani z přidané hodnoty, </w:t>
      </w:r>
      <w:r w:rsidRPr="00C97823">
        <w:t>ve znění pozdějších předpisů</w:t>
      </w:r>
      <w:r w:rsidR="00C97823">
        <w:rPr>
          <w:lang w:val="cs-CZ"/>
        </w:rPr>
        <w:t xml:space="preserve"> (dále jen „</w:t>
      </w:r>
      <w:r w:rsidR="00C97823" w:rsidRPr="00C97823">
        <w:rPr>
          <w:b/>
          <w:lang w:val="cs-CZ"/>
        </w:rPr>
        <w:t>zákon o DPH</w:t>
      </w:r>
      <w:r w:rsidR="00C97823">
        <w:rPr>
          <w:lang w:val="cs-CZ"/>
        </w:rPr>
        <w:t>“)</w:t>
      </w:r>
      <w:r w:rsidRPr="00C97823">
        <w:t>,</w:t>
      </w:r>
      <w:r w:rsidR="00007307" w:rsidRPr="00C97823">
        <w:t xml:space="preserve"> </w:t>
      </w:r>
      <w:r w:rsidR="00A12435" w:rsidRPr="00C97823">
        <w:t>a</w:t>
      </w:r>
      <w:r w:rsidR="00A12435" w:rsidRPr="00C97823">
        <w:rPr>
          <w:lang w:val="cs-CZ"/>
        </w:rPr>
        <w:t> </w:t>
      </w:r>
      <w:r w:rsidR="00007307" w:rsidRPr="00C97823">
        <w:t xml:space="preserve">náležitosti účetního dokladu požadované </w:t>
      </w:r>
      <w:r w:rsidR="00C97823">
        <w:t>zákonem č.</w:t>
      </w:r>
      <w:r w:rsidR="00C97823">
        <w:rPr>
          <w:lang w:val="cs-CZ"/>
        </w:rPr>
        <w:t> </w:t>
      </w:r>
      <w:r w:rsidR="00007307" w:rsidRPr="00C97823">
        <w:t>563/1991 Sb., o účetnictví, ve znění pozdějších předpisů,</w:t>
      </w:r>
      <w:r w:rsidRPr="00C97823">
        <w:t xml:space="preserve"> avšak výslovně vždy musí obsahovat následující údaje: </w:t>
      </w:r>
    </w:p>
    <w:p w:rsidR="00850F49" w:rsidRDefault="00C97823" w:rsidP="007069BD">
      <w:pPr>
        <w:pStyle w:val="Textlnkuslovan"/>
        <w:numPr>
          <w:ilvl w:val="2"/>
          <w:numId w:val="1"/>
        </w:numPr>
      </w:pPr>
      <w:r>
        <w:rPr>
          <w:lang w:val="cs-CZ"/>
        </w:rPr>
        <w:t>identifikační údaje smluvních stran,</w:t>
      </w:r>
    </w:p>
    <w:p w:rsidR="00850F49" w:rsidRDefault="00FB29D4" w:rsidP="007069BD">
      <w:pPr>
        <w:pStyle w:val="Textlnkuslovan"/>
        <w:numPr>
          <w:ilvl w:val="2"/>
          <w:numId w:val="1"/>
        </w:numPr>
      </w:pPr>
      <w:r w:rsidRPr="00272098">
        <w:t xml:space="preserve">údaj o tom, že vystavovatel faktury je zapsán v obchodním rejstříku včetně spisové značky, </w:t>
      </w:r>
    </w:p>
    <w:p w:rsidR="00850F49" w:rsidRDefault="00FB29D4" w:rsidP="007069BD">
      <w:pPr>
        <w:pStyle w:val="Textlnkuslovan"/>
        <w:numPr>
          <w:ilvl w:val="2"/>
          <w:numId w:val="1"/>
        </w:numPr>
      </w:pPr>
      <w:r w:rsidRPr="00272098">
        <w:t>označení této Smlouvy</w:t>
      </w:r>
      <w:r w:rsidR="00850F49">
        <w:rPr>
          <w:lang w:val="cs-CZ"/>
        </w:rPr>
        <w:t xml:space="preserve"> (</w:t>
      </w:r>
      <w:r w:rsidR="00C97823">
        <w:t xml:space="preserve">evidenční číslo </w:t>
      </w:r>
      <w:r w:rsidR="00C97823">
        <w:rPr>
          <w:lang w:val="cs-CZ"/>
        </w:rPr>
        <w:t>Smlouvy</w:t>
      </w:r>
      <w:r w:rsidR="00850F49">
        <w:t xml:space="preserve"> přidělené z Centrální evidence smluv Objednatele: </w:t>
      </w:r>
      <w:r w:rsidR="00C97823">
        <w:rPr>
          <w:lang w:val="en-US"/>
        </w:rPr>
        <w:t>170216</w:t>
      </w:r>
      <w:r w:rsidR="00850F49">
        <w:rPr>
          <w:lang w:val="cs-CZ"/>
        </w:rPr>
        <w:t>)</w:t>
      </w:r>
      <w:r w:rsidR="00C97823">
        <w:t>,</w:t>
      </w:r>
    </w:p>
    <w:p w:rsidR="00850F49" w:rsidRDefault="00C9261E" w:rsidP="007069BD">
      <w:pPr>
        <w:pStyle w:val="Textlnkuslovan"/>
        <w:numPr>
          <w:ilvl w:val="2"/>
          <w:numId w:val="1"/>
        </w:numPr>
      </w:pPr>
      <w:r>
        <w:t xml:space="preserve">podrobné </w:t>
      </w:r>
      <w:r w:rsidR="00FB29D4" w:rsidRPr="00272098">
        <w:t xml:space="preserve">označení poskytnutého plnění, </w:t>
      </w:r>
    </w:p>
    <w:p w:rsidR="00850F49" w:rsidRDefault="00FB29D4" w:rsidP="007069BD">
      <w:pPr>
        <w:pStyle w:val="Textlnkuslovan"/>
        <w:numPr>
          <w:ilvl w:val="2"/>
          <w:numId w:val="1"/>
        </w:numPr>
      </w:pPr>
      <w:r w:rsidRPr="00272098">
        <w:t xml:space="preserve">číslo faktury, </w:t>
      </w:r>
    </w:p>
    <w:p w:rsidR="00850F49" w:rsidRDefault="00FB29D4" w:rsidP="007069BD">
      <w:pPr>
        <w:pStyle w:val="Textlnkuslovan"/>
        <w:numPr>
          <w:ilvl w:val="2"/>
          <w:numId w:val="1"/>
        </w:numPr>
      </w:pPr>
      <w:r w:rsidRPr="00272098">
        <w:t xml:space="preserve">den vystavení </w:t>
      </w:r>
      <w:r w:rsidR="007A26F0" w:rsidRPr="00272098">
        <w:t>a</w:t>
      </w:r>
      <w:r w:rsidR="007A26F0">
        <w:rPr>
          <w:lang w:val="cs-CZ"/>
        </w:rPr>
        <w:t> </w:t>
      </w:r>
      <w:r w:rsidRPr="00272098">
        <w:t>lhůt</w:t>
      </w:r>
      <w:r>
        <w:t>u</w:t>
      </w:r>
      <w:r w:rsidR="00C97823">
        <w:t xml:space="preserve"> splatnosti faktury,</w:t>
      </w:r>
    </w:p>
    <w:p w:rsidR="00850F49" w:rsidRDefault="00C97823" w:rsidP="007069BD">
      <w:pPr>
        <w:pStyle w:val="Textlnkuslovan"/>
        <w:numPr>
          <w:ilvl w:val="2"/>
          <w:numId w:val="1"/>
        </w:numPr>
      </w:pPr>
      <w:r>
        <w:rPr>
          <w:lang w:val="cs-CZ"/>
        </w:rPr>
        <w:lastRenderedPageBreak/>
        <w:t>o</w:t>
      </w:r>
      <w:r w:rsidR="00FB29D4" w:rsidRPr="00272098">
        <w:t>značení peněžního ústavu a čís</w:t>
      </w:r>
      <w:r w:rsidR="005C5FEF">
        <w:t>lo účtu, na který se má platit,</w:t>
      </w:r>
    </w:p>
    <w:p w:rsidR="00850F49" w:rsidRDefault="00FB29D4" w:rsidP="007069BD">
      <w:pPr>
        <w:pStyle w:val="Textlnkuslovan"/>
        <w:numPr>
          <w:ilvl w:val="2"/>
          <w:numId w:val="1"/>
        </w:numPr>
      </w:pPr>
      <w:r w:rsidRPr="00272098">
        <w:t>fakturovanou částku</w:t>
      </w:r>
      <w:r w:rsidR="00850F49">
        <w:rPr>
          <w:lang w:val="cs-CZ"/>
        </w:rPr>
        <w:t xml:space="preserve"> (vždy v CZK)</w:t>
      </w:r>
      <w:r w:rsidRPr="00272098">
        <w:t xml:space="preserve">, </w:t>
      </w:r>
      <w:r w:rsidR="00850F49">
        <w:rPr>
          <w:lang w:val="cs-CZ"/>
        </w:rPr>
        <w:t>DPH,</w:t>
      </w:r>
    </w:p>
    <w:p w:rsidR="00850F49" w:rsidRDefault="00FB29D4" w:rsidP="007069BD">
      <w:pPr>
        <w:pStyle w:val="Textlnkuslovan"/>
        <w:numPr>
          <w:ilvl w:val="2"/>
          <w:numId w:val="1"/>
        </w:numPr>
      </w:pPr>
      <w:r w:rsidRPr="00272098">
        <w:t xml:space="preserve">razítko a podpis oprávněné osoby. </w:t>
      </w:r>
    </w:p>
    <w:p w:rsidR="00850F49" w:rsidRDefault="00FB29D4" w:rsidP="007069BD">
      <w:pPr>
        <w:pStyle w:val="Textlnkuslovan"/>
      </w:pPr>
      <w:r w:rsidRPr="00272098">
        <w:t>Přílohou faktury</w:t>
      </w:r>
      <w:r w:rsidR="00307F27">
        <w:t xml:space="preserve"> vystavené za </w:t>
      </w:r>
      <w:r w:rsidR="00307F27" w:rsidRPr="00C97823">
        <w:t>jednotlivé</w:t>
      </w:r>
      <w:r w:rsidR="00ED0F78" w:rsidRPr="00C97823">
        <w:t xml:space="preserve"> dílčí</w:t>
      </w:r>
      <w:r w:rsidR="00307F27" w:rsidRPr="00C97823">
        <w:t xml:space="preserve"> části </w:t>
      </w:r>
      <w:r w:rsidR="00A12435" w:rsidRPr="00C97823">
        <w:t xml:space="preserve">Vytvoření </w:t>
      </w:r>
      <w:r w:rsidR="00254FBC" w:rsidRPr="00C97823">
        <w:rPr>
          <w:lang w:val="cs-CZ"/>
        </w:rPr>
        <w:t>díla</w:t>
      </w:r>
      <w:r w:rsidR="00631E45" w:rsidRPr="00C97823">
        <w:t xml:space="preserve"> uvedené v příloze č. 3</w:t>
      </w:r>
      <w:r w:rsidR="00C97823" w:rsidRPr="00C97823">
        <w:rPr>
          <w:lang w:val="cs-CZ"/>
        </w:rPr>
        <w:t xml:space="preserve"> a 4</w:t>
      </w:r>
      <w:r w:rsidR="00631E45" w:rsidRPr="00C97823">
        <w:t xml:space="preserve"> této Smlouvy</w:t>
      </w:r>
      <w:r w:rsidRPr="00272098">
        <w:t xml:space="preserve"> musí být kopie </w:t>
      </w:r>
      <w:r>
        <w:t>podepsaného</w:t>
      </w:r>
      <w:r w:rsidRPr="00272098" w:rsidDel="001A7F71">
        <w:t xml:space="preserve"> </w:t>
      </w:r>
      <w:r w:rsidR="00307F27">
        <w:t>předávacího</w:t>
      </w:r>
      <w:r w:rsidRPr="00272098">
        <w:t xml:space="preserve"> protokolu,</w:t>
      </w:r>
      <w:r w:rsidR="00E80C5F">
        <w:t xml:space="preserve"> případně předávacího protokolu s výhradami,</w:t>
      </w:r>
      <w:r w:rsidRPr="00272098">
        <w:t xml:space="preserve"> potvrzujícího převzetí</w:t>
      </w:r>
      <w:r>
        <w:t xml:space="preserve"> </w:t>
      </w:r>
      <w:r w:rsidR="00307F27">
        <w:t>příslušného plnění</w:t>
      </w:r>
      <w:r w:rsidR="00CE5D00">
        <w:t xml:space="preserve"> Objednatelem</w:t>
      </w:r>
      <w:r w:rsidRPr="00CE2D29">
        <w:t>.</w:t>
      </w:r>
      <w:r w:rsidR="00631E45">
        <w:t xml:space="preserve"> </w:t>
      </w:r>
    </w:p>
    <w:p w:rsidR="00FB29D4" w:rsidRPr="00C97823" w:rsidRDefault="00DA271B" w:rsidP="007069BD">
      <w:pPr>
        <w:pStyle w:val="Textlnkuslovan"/>
      </w:pPr>
      <w:r w:rsidRPr="00272098">
        <w:t>Přílohou faktury</w:t>
      </w:r>
      <w:r>
        <w:t xml:space="preserve"> vystavené za </w:t>
      </w:r>
      <w:r w:rsidRPr="00C97823">
        <w:t xml:space="preserve">poskytování služeb </w:t>
      </w:r>
      <w:r w:rsidR="00A12435" w:rsidRPr="00C97823">
        <w:t xml:space="preserve">Provozní podpory </w:t>
      </w:r>
      <w:r w:rsidR="00254FBC" w:rsidRPr="00C97823">
        <w:t>díla</w:t>
      </w:r>
      <w:r w:rsidR="00C97823">
        <w:t xml:space="preserve"> musí být</w:t>
      </w:r>
      <w:r w:rsidR="00C97823">
        <w:rPr>
          <w:lang w:val="cs-CZ"/>
        </w:rPr>
        <w:t> </w:t>
      </w:r>
      <w:r w:rsidRPr="00C97823">
        <w:t>kopie Objednatelem schváleného Reportu</w:t>
      </w:r>
      <w:r w:rsidR="00E80C5F" w:rsidRPr="00C97823">
        <w:t xml:space="preserve"> </w:t>
      </w:r>
      <w:r w:rsidR="00A12435" w:rsidRPr="00C97823">
        <w:t xml:space="preserve">Provozní podpory </w:t>
      </w:r>
      <w:r w:rsidR="00254FBC" w:rsidRPr="00C97823">
        <w:t>díla</w:t>
      </w:r>
      <w:r w:rsidRPr="00C97823">
        <w:t>.</w:t>
      </w:r>
      <w:r w:rsidR="00FB29D4" w:rsidRPr="00C97823">
        <w:t xml:space="preserve"> </w:t>
      </w:r>
      <w:r w:rsidR="00967663" w:rsidRPr="00C97823">
        <w:t xml:space="preserve">Přílohou faktury vystavené za poskytování služeb </w:t>
      </w:r>
      <w:r w:rsidR="00967663" w:rsidRPr="00C97823">
        <w:rPr>
          <w:lang w:val="cs-CZ"/>
        </w:rPr>
        <w:t xml:space="preserve">dle KL </w:t>
      </w:r>
      <w:r w:rsidR="00A12435" w:rsidRPr="00C97823">
        <w:rPr>
          <w:lang w:val="cs-CZ"/>
        </w:rPr>
        <w:t>O</w:t>
      </w:r>
      <w:r w:rsidR="00967663" w:rsidRPr="00C97823">
        <w:rPr>
          <w:lang w:val="cs-CZ"/>
        </w:rPr>
        <w:t>ptimalizace</w:t>
      </w:r>
      <w:r w:rsidR="00CD6062" w:rsidRPr="00C97823">
        <w:rPr>
          <w:lang w:val="cs-CZ"/>
        </w:rPr>
        <w:t xml:space="preserve"> a KL Školení</w:t>
      </w:r>
      <w:r w:rsidR="00967663" w:rsidRPr="00C97823">
        <w:rPr>
          <w:lang w:val="cs-CZ"/>
        </w:rPr>
        <w:t xml:space="preserve"> </w:t>
      </w:r>
      <w:r w:rsidR="00A12435" w:rsidRPr="00C97823">
        <w:rPr>
          <w:lang w:val="cs-CZ"/>
        </w:rPr>
        <w:t xml:space="preserve">Provozní podpory </w:t>
      </w:r>
      <w:r w:rsidR="00254FBC" w:rsidRPr="00C97823">
        <w:rPr>
          <w:lang w:val="cs-CZ"/>
        </w:rPr>
        <w:t>díla</w:t>
      </w:r>
      <w:r w:rsidR="00967663" w:rsidRPr="00C97823">
        <w:rPr>
          <w:lang w:val="cs-CZ"/>
        </w:rPr>
        <w:t xml:space="preserve"> musí být kopie Objednatelem schváleného Záznamu o poskytnutí služeb dle KL </w:t>
      </w:r>
      <w:r w:rsidR="00A12435" w:rsidRPr="00C97823">
        <w:rPr>
          <w:lang w:val="cs-CZ"/>
        </w:rPr>
        <w:t>O</w:t>
      </w:r>
      <w:r w:rsidR="00967663" w:rsidRPr="00C97823">
        <w:rPr>
          <w:lang w:val="cs-CZ"/>
        </w:rPr>
        <w:t>ptimalizace</w:t>
      </w:r>
      <w:r w:rsidR="00850F49" w:rsidRPr="00C97823">
        <w:rPr>
          <w:lang w:val="cs-CZ"/>
        </w:rPr>
        <w:t xml:space="preserve"> a KL Školení</w:t>
      </w:r>
      <w:r w:rsidR="00967663" w:rsidRPr="00C97823">
        <w:rPr>
          <w:lang w:val="cs-CZ"/>
        </w:rPr>
        <w:t xml:space="preserve">. </w:t>
      </w:r>
      <w:r w:rsidR="00FB29D4" w:rsidRPr="00C97823">
        <w:rPr>
          <w:lang w:val="cs-CZ"/>
        </w:rPr>
        <w:t>Faktura má formu</w:t>
      </w:r>
      <w:r w:rsidR="00FB29D4" w:rsidRPr="00C97823">
        <w:t xml:space="preserve"> obchodní listiny </w:t>
      </w:r>
      <w:r w:rsidR="00C97823">
        <w:t>ve</w:t>
      </w:r>
      <w:r w:rsidR="00C97823">
        <w:rPr>
          <w:lang w:val="cs-CZ"/>
        </w:rPr>
        <w:t> </w:t>
      </w:r>
      <w:r w:rsidR="00FB29D4" w:rsidRPr="00C97823">
        <w:t>smyslu ustanovení § 435 občanského zákoníku.</w:t>
      </w:r>
      <w:r w:rsidR="00B639E8" w:rsidRPr="00C97823">
        <w:t xml:space="preserve"> </w:t>
      </w:r>
    </w:p>
    <w:p w:rsidR="00FB29D4" w:rsidRPr="00C97823" w:rsidRDefault="00FB29D4" w:rsidP="00FB29D4">
      <w:pPr>
        <w:pStyle w:val="Textlnkuslovan"/>
        <w:rPr>
          <w:rFonts w:asciiTheme="minorHAnsi" w:hAnsiTheme="minorHAnsi"/>
          <w:szCs w:val="22"/>
        </w:rPr>
      </w:pPr>
      <w:r w:rsidRPr="00272098">
        <w:t xml:space="preserve">Nebude-li faktura obsahovat stanovené náležitosti či přílohy, nebo v ní nebudou správně uvedené údaje dle této Smlouvy, je Objednatel oprávněn ji vrátit ve lhůtě její </w:t>
      </w:r>
      <w:r w:rsidRPr="00C97823">
        <w:rPr>
          <w:rFonts w:asciiTheme="minorHAnsi" w:hAnsiTheme="minorHAnsi"/>
          <w:szCs w:val="22"/>
        </w:rPr>
        <w:t>splatnosti Zhotoviteli. V takovém případě se</w:t>
      </w:r>
      <w:r w:rsidR="00C97823" w:rsidRPr="00C97823">
        <w:rPr>
          <w:rFonts w:asciiTheme="minorHAnsi" w:hAnsiTheme="minorHAnsi"/>
          <w:szCs w:val="22"/>
        </w:rPr>
        <w:t xml:space="preserve"> přeruší běh lhůty splatnosti a</w:t>
      </w:r>
      <w:r w:rsidR="00C97823" w:rsidRPr="00C97823">
        <w:rPr>
          <w:rFonts w:asciiTheme="minorHAnsi" w:hAnsiTheme="minorHAnsi"/>
          <w:szCs w:val="22"/>
          <w:lang w:val="cs-CZ"/>
        </w:rPr>
        <w:t> </w:t>
      </w:r>
      <w:r w:rsidRPr="00C97823">
        <w:rPr>
          <w:rFonts w:asciiTheme="minorHAnsi" w:hAnsiTheme="minorHAnsi"/>
          <w:szCs w:val="22"/>
        </w:rPr>
        <w:t>nová lhůta splatnosti</w:t>
      </w:r>
      <w:r w:rsidR="008145E5" w:rsidRPr="00C97823">
        <w:rPr>
          <w:rFonts w:asciiTheme="minorHAnsi" w:hAnsiTheme="minorHAnsi"/>
          <w:szCs w:val="22"/>
        </w:rPr>
        <w:t>, která bude činit jednadvacet (21) dní,</w:t>
      </w:r>
      <w:r w:rsidRPr="00C97823">
        <w:rPr>
          <w:rFonts w:asciiTheme="minorHAnsi" w:hAnsiTheme="minorHAnsi"/>
          <w:szCs w:val="22"/>
        </w:rPr>
        <w:t xml:space="preserve"> počne běžet doručením opravené faktury.</w:t>
      </w:r>
    </w:p>
    <w:p w:rsidR="00FB29D4" w:rsidRPr="00C97823" w:rsidRDefault="00FB29D4" w:rsidP="00FB29D4">
      <w:pPr>
        <w:pStyle w:val="Textlnkuslovan"/>
        <w:rPr>
          <w:rFonts w:asciiTheme="minorHAnsi" w:hAnsiTheme="minorHAnsi"/>
          <w:szCs w:val="22"/>
        </w:rPr>
      </w:pPr>
      <w:r w:rsidRPr="00C97823">
        <w:rPr>
          <w:rFonts w:asciiTheme="minorHAnsi" w:hAnsiTheme="minorHAnsi"/>
          <w:szCs w:val="22"/>
        </w:rPr>
        <w:t xml:space="preserve">Platby se provádí bankovním převodem na účet druhé smluvní strany uvedený </w:t>
      </w:r>
      <w:r w:rsidR="00CD6062" w:rsidRPr="00C97823">
        <w:rPr>
          <w:rFonts w:asciiTheme="minorHAnsi" w:hAnsiTheme="minorHAnsi" w:cs="Arial"/>
          <w:szCs w:val="22"/>
          <w:lang w:val="cs-CZ"/>
        </w:rPr>
        <w:t>výše v této Smlouvě</w:t>
      </w:r>
      <w:r w:rsidR="00CD6062" w:rsidRPr="00C97823" w:rsidDel="00CD6062">
        <w:rPr>
          <w:rFonts w:asciiTheme="minorHAnsi" w:hAnsiTheme="minorHAnsi"/>
          <w:szCs w:val="22"/>
        </w:rPr>
        <w:t xml:space="preserve"> </w:t>
      </w:r>
      <w:r w:rsidRPr="00C97823">
        <w:rPr>
          <w:rFonts w:asciiTheme="minorHAnsi" w:hAnsiTheme="minorHAnsi"/>
          <w:szCs w:val="22"/>
        </w:rPr>
        <w:t>.</w:t>
      </w:r>
    </w:p>
    <w:p w:rsidR="00FB29D4" w:rsidRDefault="00FB29D4" w:rsidP="00FB29D4">
      <w:pPr>
        <w:pStyle w:val="Textlnkuslovan"/>
      </w:pPr>
      <w:r w:rsidRPr="00C97823">
        <w:rPr>
          <w:rFonts w:asciiTheme="minorHAnsi" w:hAnsiTheme="minorHAnsi"/>
          <w:szCs w:val="22"/>
        </w:rPr>
        <w:t xml:space="preserve">V případě prodlení kterékoliv smluvní strany se zaplacením peněžité částky vzniká oprávněné </w:t>
      </w:r>
      <w:r w:rsidR="00C97823">
        <w:rPr>
          <w:rFonts w:asciiTheme="minorHAnsi" w:hAnsiTheme="minorHAnsi"/>
          <w:szCs w:val="22"/>
          <w:lang w:val="cs-CZ"/>
        </w:rPr>
        <w:t xml:space="preserve">smluvní </w:t>
      </w:r>
      <w:r w:rsidRPr="00C97823">
        <w:rPr>
          <w:rFonts w:asciiTheme="minorHAnsi" w:hAnsiTheme="minorHAnsi"/>
          <w:szCs w:val="22"/>
        </w:rPr>
        <w:t xml:space="preserve">straně nárok na úrok z prodlení </w:t>
      </w:r>
      <w:r w:rsidR="00C97823" w:rsidRPr="00C97823">
        <w:rPr>
          <w:rFonts w:asciiTheme="minorHAnsi" w:hAnsiTheme="minorHAnsi"/>
          <w:szCs w:val="22"/>
        </w:rPr>
        <w:t>za každý</w:t>
      </w:r>
      <w:r w:rsidR="00C97823" w:rsidRPr="007C6499">
        <w:t xml:space="preserve"> i započatý de</w:t>
      </w:r>
      <w:r w:rsidR="00C97823">
        <w:t>n</w:t>
      </w:r>
      <w:r w:rsidR="00C97823">
        <w:rPr>
          <w:lang w:val="cs-CZ"/>
        </w:rPr>
        <w:t> </w:t>
      </w:r>
      <w:r w:rsidR="00C97823">
        <w:t>prodlení</w:t>
      </w:r>
      <w:r w:rsidR="00C97823" w:rsidRPr="00C97823">
        <w:rPr>
          <w:rFonts w:asciiTheme="minorHAnsi" w:hAnsiTheme="minorHAnsi"/>
          <w:szCs w:val="22"/>
        </w:rPr>
        <w:t xml:space="preserve"> </w:t>
      </w:r>
      <w:r w:rsidRPr="00C97823">
        <w:rPr>
          <w:rFonts w:asciiTheme="minorHAnsi" w:hAnsiTheme="minorHAnsi"/>
          <w:szCs w:val="22"/>
        </w:rPr>
        <w:t>ve výši</w:t>
      </w:r>
      <w:r w:rsidR="00C97823">
        <w:rPr>
          <w:rFonts w:asciiTheme="minorHAnsi" w:hAnsiTheme="minorHAnsi"/>
          <w:szCs w:val="22"/>
        </w:rPr>
        <w:t xml:space="preserve"> </w:t>
      </w:r>
      <w:r w:rsidR="00C97823">
        <w:rPr>
          <w:rFonts w:asciiTheme="minorHAnsi" w:hAnsiTheme="minorHAnsi"/>
          <w:szCs w:val="22"/>
          <w:lang w:val="cs-CZ"/>
        </w:rPr>
        <w:t>stanovené příslušnými právními a prováděcími předpisy</w:t>
      </w:r>
      <w:r w:rsidR="00C97823">
        <w:t>. Tím</w:t>
      </w:r>
      <w:r w:rsidR="00C97823">
        <w:rPr>
          <w:lang w:val="cs-CZ"/>
        </w:rPr>
        <w:t> </w:t>
      </w:r>
      <w:r w:rsidR="00C97823">
        <w:t>není dotčen ani</w:t>
      </w:r>
      <w:r w:rsidR="00C97823">
        <w:rPr>
          <w:lang w:val="cs-CZ"/>
        </w:rPr>
        <w:t> </w:t>
      </w:r>
      <w:r w:rsidRPr="007C6499">
        <w:t>omezen nárok na náhradu vzniklé škody.</w:t>
      </w:r>
    </w:p>
    <w:p w:rsidR="00007307" w:rsidRPr="003441C0" w:rsidRDefault="00007307" w:rsidP="00FB29D4">
      <w:pPr>
        <w:pStyle w:val="Textlnkuslovan"/>
      </w:pPr>
      <w:r w:rsidRPr="003441C0">
        <w:t xml:space="preserve">V případě, že Zhotovitel bude v okamžiku plnění předmětu této </w:t>
      </w:r>
      <w:r w:rsidR="00CA294E" w:rsidRPr="003441C0">
        <w:t xml:space="preserve">Smlouvy </w:t>
      </w:r>
      <w:r w:rsidRPr="003441C0">
        <w:t xml:space="preserve">uveden správcem daně jako </w:t>
      </w:r>
      <w:r w:rsidR="00A32C89" w:rsidRPr="003441C0">
        <w:t>„</w:t>
      </w:r>
      <w:r w:rsidRPr="003441C0">
        <w:t>nespolehlivý plátce</w:t>
      </w:r>
      <w:r w:rsidR="00A32C89" w:rsidRPr="003441C0">
        <w:t>“</w:t>
      </w:r>
      <w:r w:rsidRPr="003441C0">
        <w:t xml:space="preserve"> dle § 106a zákona </w:t>
      </w:r>
      <w:r w:rsidR="00C97823" w:rsidRPr="003441C0">
        <w:t xml:space="preserve">o </w:t>
      </w:r>
      <w:r w:rsidR="00C97823" w:rsidRPr="003441C0">
        <w:rPr>
          <w:lang w:val="cs-CZ"/>
        </w:rPr>
        <w:t>DPH,</w:t>
      </w:r>
      <w:r w:rsidRPr="003441C0">
        <w:t xml:space="preserve"> nebo že účet Zhotovitele, který Zhotovitel uvedl na jím vystaveném daňovém dokladu, nebude zveřejněn správcem daně dle § 98 odst. d) zákona o </w:t>
      </w:r>
      <w:r w:rsidR="00C97823" w:rsidRPr="003441C0">
        <w:rPr>
          <w:lang w:val="cs-CZ"/>
        </w:rPr>
        <w:t>DPH</w:t>
      </w:r>
      <w:r w:rsidRPr="003441C0">
        <w:t xml:space="preserve">, nebo že účet Zhotovitele, který Zhotovitel uvedl na jím vystaveném daňovém dokladu, bude účtem vedeným </w:t>
      </w:r>
      <w:r w:rsidR="0024567A" w:rsidRPr="003441C0">
        <w:t xml:space="preserve">poskytovatelem </w:t>
      </w:r>
      <w:r w:rsidRPr="003441C0">
        <w:t xml:space="preserve">platebních služeb mimo tuzemsko, bude plnění dle této </w:t>
      </w:r>
      <w:r w:rsidR="00CA294E" w:rsidRPr="003441C0">
        <w:t xml:space="preserve">Smlouvy </w:t>
      </w:r>
      <w:r w:rsidRPr="003441C0">
        <w:t>považováno za uhrazené i tak, že Objednatel uhradí Zhotoviteli pouze cenu bez DPH a DPH uhradí Objednatel přímo na účet finančního úřadu.</w:t>
      </w:r>
    </w:p>
    <w:p w:rsidR="00F77C66" w:rsidRPr="003441C0" w:rsidRDefault="00F77C66" w:rsidP="00F77C66">
      <w:pPr>
        <w:pStyle w:val="Textlnkuslovan"/>
      </w:pPr>
      <w:r w:rsidRPr="003441C0">
        <w:t xml:space="preserve">V případě předložení faktur Objednateli v období od 14. 12. do 31. 12. daného kalendářního roku </w:t>
      </w:r>
      <w:r w:rsidR="003441C0">
        <w:rPr>
          <w:lang w:val="cs-CZ"/>
        </w:rPr>
        <w:t>mohou být</w:t>
      </w:r>
      <w:r w:rsidRPr="003441C0">
        <w:t xml:space="preserve"> takovéto faktury proplaceny Objednatelem </w:t>
      </w:r>
      <w:r w:rsidR="00C97823" w:rsidRPr="003441C0">
        <w:rPr>
          <w:lang w:val="cs-CZ"/>
        </w:rPr>
        <w:t>Zhotoviteli</w:t>
      </w:r>
      <w:r w:rsidRPr="003441C0">
        <w:t xml:space="preserve"> </w:t>
      </w:r>
      <w:r w:rsidR="003441C0">
        <w:rPr>
          <w:lang w:val="cs-CZ"/>
        </w:rPr>
        <w:t>až</w:t>
      </w:r>
      <w:r w:rsidRPr="003441C0">
        <w:t xml:space="preserve"> v </w:t>
      </w:r>
      <w:r w:rsidRPr="003441C0">
        <w:rPr>
          <w:lang w:val="cs-CZ"/>
        </w:rPr>
        <w:t>měsíci březnu</w:t>
      </w:r>
      <w:r w:rsidRPr="003441C0">
        <w:t xml:space="preserve"> následujícího kalendářního roku s ohledem na roční závěrku </w:t>
      </w:r>
      <w:r w:rsidR="00A51F2E">
        <w:rPr>
          <w:lang w:val="cs-CZ"/>
        </w:rPr>
        <w:t xml:space="preserve">a nasazení nového rozpočtu </w:t>
      </w:r>
      <w:r w:rsidRPr="003441C0">
        <w:t>v Integrovaném informačním systému Státní pokladny. V těchto případech se pak nejedná o prodlení Objednate</w:t>
      </w:r>
      <w:r w:rsidR="00C97823" w:rsidRPr="003441C0">
        <w:t>le s úhradou daňového dokladu a</w:t>
      </w:r>
      <w:r w:rsidR="00C97823" w:rsidRPr="003441C0">
        <w:rPr>
          <w:lang w:val="cs-CZ"/>
        </w:rPr>
        <w:t> </w:t>
      </w:r>
      <w:r w:rsidRPr="003441C0">
        <w:rPr>
          <w:lang w:val="cs-CZ"/>
        </w:rPr>
        <w:t>Zhotovitel</w:t>
      </w:r>
      <w:r w:rsidRPr="003441C0">
        <w:t xml:space="preserve"> nemá právo požadovat úhradu zákonného úroku z prodlení. </w:t>
      </w:r>
      <w:r w:rsidRPr="003441C0">
        <w:rPr>
          <w:lang w:val="cs-CZ"/>
        </w:rPr>
        <w:t>Zhotovitel</w:t>
      </w:r>
      <w:r w:rsidRPr="003441C0">
        <w:t xml:space="preserve"> tuto podmínku bezvýhradně akceptuje.</w:t>
      </w:r>
    </w:p>
    <w:p w:rsidR="00FB29D4" w:rsidRPr="00272098" w:rsidRDefault="00FB29D4" w:rsidP="00FB29D4">
      <w:pPr>
        <w:pStyle w:val="lneksmlouvy"/>
      </w:pPr>
      <w:bookmarkStart w:id="88" w:name="_Ref314542799"/>
      <w:bookmarkStart w:id="89" w:name="_Ref378861263"/>
      <w:bookmarkStart w:id="90" w:name="_Ref212256007"/>
      <w:bookmarkStart w:id="91" w:name="_Toc212632753"/>
      <w:bookmarkStart w:id="92" w:name="_Ref212902798"/>
      <w:bookmarkEnd w:id="20"/>
      <w:bookmarkEnd w:id="21"/>
      <w:bookmarkEnd w:id="22"/>
      <w:r w:rsidRPr="00272098">
        <w:t>VLASTNICKÉ PRÁVO</w:t>
      </w:r>
      <w:r>
        <w:t xml:space="preserve">, </w:t>
      </w:r>
      <w:bookmarkEnd w:id="88"/>
      <w:r>
        <w:t>PRÁVA DUŠEVNÍHO VLASTNICTVÍ A PRÁVA UŽITÍ</w:t>
      </w:r>
      <w:bookmarkEnd w:id="89"/>
    </w:p>
    <w:p w:rsidR="00FB29D4" w:rsidRPr="00A51F2E" w:rsidRDefault="00C56E99" w:rsidP="00FB29D4">
      <w:pPr>
        <w:pStyle w:val="Textlnkuslovan"/>
      </w:pPr>
      <w:bookmarkStart w:id="93" w:name="_Ref311708606"/>
      <w:bookmarkStart w:id="94" w:name="_Ref207105750"/>
      <w:bookmarkStart w:id="95" w:name="_Ref224700536"/>
      <w:bookmarkEnd w:id="90"/>
      <w:bookmarkEnd w:id="91"/>
      <w:bookmarkEnd w:id="92"/>
      <w:r w:rsidRPr="00A51F2E">
        <w:t>K movitým věcem</w:t>
      </w:r>
      <w:r w:rsidR="00A51F2E" w:rsidRPr="00A51F2E">
        <w:rPr>
          <w:lang w:val="cs-CZ"/>
        </w:rPr>
        <w:t xml:space="preserve"> (např. datové nosiče)</w:t>
      </w:r>
      <w:r w:rsidRPr="00A51F2E">
        <w:t xml:space="preserve">, které </w:t>
      </w:r>
      <w:r w:rsidR="00A51F2E" w:rsidRPr="00A51F2E">
        <w:t>Zhotovitel dodá Objednateli dle</w:t>
      </w:r>
      <w:r w:rsidR="00A51F2E" w:rsidRPr="00A51F2E">
        <w:rPr>
          <w:lang w:val="cs-CZ"/>
        </w:rPr>
        <w:t> </w:t>
      </w:r>
      <w:r w:rsidRPr="00A51F2E">
        <w:t>této Smlouvy,</w:t>
      </w:r>
      <w:r w:rsidR="00FB29D4" w:rsidRPr="00A51F2E">
        <w:t xml:space="preserve"> nabývá Objednatel vlastnické právo dnem předání takového plnění (</w:t>
      </w:r>
      <w:r w:rsidR="00A8434A" w:rsidRPr="00A51F2E">
        <w:t>i</w:t>
      </w:r>
      <w:r w:rsidR="00A8434A" w:rsidRPr="00A51F2E">
        <w:rPr>
          <w:lang w:val="cs-CZ"/>
        </w:rPr>
        <w:t> </w:t>
      </w:r>
      <w:r w:rsidR="00FB29D4" w:rsidRPr="00A51F2E">
        <w:t xml:space="preserve">dílčího) Objednateli na základě písemného protokolu podepsaného oprávněnými osobami obou smluvních stran. Nebezpečí škody na předaných </w:t>
      </w:r>
      <w:r w:rsidR="00FB29D4" w:rsidRPr="00A51F2E">
        <w:lastRenderedPageBreak/>
        <w:t xml:space="preserve">věcech přechází na Objednatele okamžikem jejich faktického předání do dispozice Objednatele, o takovémto předání musí být sepsán písemný záznam podepsaný oprávněnými osobami </w:t>
      </w:r>
      <w:r w:rsidR="00C9089F">
        <w:rPr>
          <w:lang w:val="cs-CZ"/>
        </w:rPr>
        <w:t xml:space="preserve">smluvních </w:t>
      </w:r>
      <w:r w:rsidR="00FB29D4" w:rsidRPr="00A51F2E">
        <w:t>stran.</w:t>
      </w:r>
      <w:bookmarkEnd w:id="93"/>
    </w:p>
    <w:p w:rsidR="00FB29D4" w:rsidRPr="00272098" w:rsidRDefault="00FB29D4" w:rsidP="00FB29D4">
      <w:pPr>
        <w:pStyle w:val="Textlnkuslovan"/>
      </w:pPr>
      <w:bookmarkStart w:id="96" w:name="_Ref335044474"/>
      <w:r w:rsidRPr="00272098">
        <w:t xml:space="preserve">Vzhledem k tomu, že součástí </w:t>
      </w:r>
      <w:r>
        <w:t>plnění</w:t>
      </w:r>
      <w:r w:rsidRPr="00272098">
        <w:t xml:space="preserve"> dle této Smlouvy je i plnění, které </w:t>
      </w:r>
      <w:r w:rsidR="00C56E99">
        <w:t>naplňuje nebo bude</w:t>
      </w:r>
      <w:r w:rsidRPr="00272098">
        <w:t xml:space="preserve"> naplňovat znaky autorského díla ve </w:t>
      </w:r>
      <w:r w:rsidRPr="00592D37">
        <w:t>smyslu</w:t>
      </w:r>
      <w:r w:rsidR="00FC3EEB" w:rsidRPr="00592D37">
        <w:rPr>
          <w:lang w:val="cs-CZ"/>
        </w:rPr>
        <w:t xml:space="preserve"> § 2</w:t>
      </w:r>
      <w:r w:rsidRPr="00592D37">
        <w:t xml:space="preserve"> zákona č. 121/2000 Sb.,</w:t>
      </w:r>
      <w:r w:rsidR="00592D37">
        <w:rPr>
          <w:lang w:val="cs-CZ"/>
        </w:rPr>
        <w:t> </w:t>
      </w:r>
      <w:r w:rsidR="00682460" w:rsidRPr="00592D37">
        <w:t>o</w:t>
      </w:r>
      <w:r w:rsidR="00682460" w:rsidRPr="00592D37">
        <w:rPr>
          <w:lang w:val="cs-CZ"/>
        </w:rPr>
        <w:t> </w:t>
      </w:r>
      <w:r w:rsidRPr="00592D37">
        <w:t>právu autorském, o právech souvisejících s právem autorským a o změně některých zákonů (autorský zákon), ve zněn</w:t>
      </w:r>
      <w:r w:rsidR="00592D37">
        <w:t>í pozdějších předpisů (dále jen</w:t>
      </w:r>
      <w:r w:rsidR="00592D37">
        <w:rPr>
          <w:lang w:val="cs-CZ"/>
        </w:rPr>
        <w:t> </w:t>
      </w:r>
      <w:r w:rsidRPr="00592D37">
        <w:t>„</w:t>
      </w:r>
      <w:r w:rsidRPr="00592D37">
        <w:rPr>
          <w:rStyle w:val="ProhlensmluvnchstranChar"/>
        </w:rPr>
        <w:t>autorský zákon</w:t>
      </w:r>
      <w:r w:rsidRPr="00592D37">
        <w:t>“), je k těmto součástem plnění poskytována licence</w:t>
      </w:r>
      <w:r w:rsidR="00592D37">
        <w:t xml:space="preserve"> ve</w:t>
      </w:r>
      <w:r w:rsidR="00592D37">
        <w:rPr>
          <w:lang w:val="cs-CZ"/>
        </w:rPr>
        <w:t> </w:t>
      </w:r>
      <w:r w:rsidRPr="00592D37">
        <w:t xml:space="preserve">smyslu ustanovení </w:t>
      </w:r>
      <w:r w:rsidR="00682460" w:rsidRPr="00592D37">
        <w:t>§</w:t>
      </w:r>
      <w:r w:rsidR="00682460" w:rsidRPr="00592D37">
        <w:rPr>
          <w:lang w:val="cs-CZ"/>
        </w:rPr>
        <w:t> </w:t>
      </w:r>
      <w:r w:rsidRPr="00592D37">
        <w:t>2358 a násl. občanského zákoníku za podmínek</w:t>
      </w:r>
      <w:r w:rsidRPr="00272098">
        <w:t xml:space="preserve"> sjednaných v </w:t>
      </w:r>
      <w:r w:rsidR="00757134">
        <w:t>této Smlouvě</w:t>
      </w:r>
      <w:r w:rsidRPr="00272098">
        <w:t>.</w:t>
      </w:r>
      <w:bookmarkEnd w:id="96"/>
    </w:p>
    <w:p w:rsidR="00A13C09" w:rsidRPr="00FE00DE" w:rsidRDefault="00465F93" w:rsidP="00FB29D4">
      <w:pPr>
        <w:pStyle w:val="Textlnkuslovan"/>
      </w:pPr>
      <w:bookmarkStart w:id="97" w:name="_Ref207365701"/>
      <w:bookmarkStart w:id="98" w:name="_Ref212301466"/>
      <w:bookmarkStart w:id="99" w:name="_Ref313634542"/>
      <w:bookmarkEnd w:id="94"/>
      <w:bookmarkEnd w:id="95"/>
      <w:r w:rsidRPr="00D23AA2">
        <w:t xml:space="preserve">Licence a související oprávnění jsou Objednateli poskytována s účinností ode dne </w:t>
      </w:r>
      <w:r w:rsidR="00473960" w:rsidRPr="00CB1880">
        <w:rPr>
          <w:lang w:val="cs-CZ"/>
        </w:rPr>
        <w:t>P</w:t>
      </w:r>
      <w:r w:rsidRPr="007069BD">
        <w:rPr>
          <w:lang w:val="cs-CZ"/>
        </w:rPr>
        <w:t>ředání</w:t>
      </w:r>
      <w:r w:rsidRPr="00D23AA2">
        <w:t xml:space="preserve"> a převzetí </w:t>
      </w:r>
      <w:r w:rsidR="00473960">
        <w:rPr>
          <w:lang w:val="cs-CZ"/>
        </w:rPr>
        <w:t>IS SEKM 3</w:t>
      </w:r>
      <w:r w:rsidRPr="00D23AA2">
        <w:t xml:space="preserve">, jehož je autorské dílo součástí. Do </w:t>
      </w:r>
      <w:r w:rsidR="00D23AA2" w:rsidRPr="00D23AA2">
        <w:t xml:space="preserve">doby poskytnutí licence je Objednatel oprávněn autorské dílo užívat pro účely akceptace a ověření výsledku plnění. </w:t>
      </w:r>
      <w:r w:rsidR="00FB29D4" w:rsidRPr="00E32F88">
        <w:t xml:space="preserve">Objednatel je oprávněn od okamžiku účinnosti poskytnutí licence </w:t>
      </w:r>
      <w:r w:rsidR="00682460" w:rsidRPr="00E32F88">
        <w:t>k</w:t>
      </w:r>
      <w:r w:rsidR="00682460" w:rsidRPr="00E32F88">
        <w:rPr>
          <w:lang w:val="cs-CZ"/>
        </w:rPr>
        <w:t> </w:t>
      </w:r>
      <w:r w:rsidR="00FB29D4" w:rsidRPr="00E32F88">
        <w:t xml:space="preserve">autorskému dílu dle odst. </w:t>
      </w:r>
      <w:r w:rsidR="00142C34" w:rsidRPr="00E32F88">
        <w:fldChar w:fldCharType="begin"/>
      </w:r>
      <w:r w:rsidR="00A13C09" w:rsidRPr="00E32F88">
        <w:instrText xml:space="preserve"> REF _Ref335044474 \r \h </w:instrText>
      </w:r>
      <w:r w:rsidR="00A8434A" w:rsidRPr="00E32F88">
        <w:instrText xml:space="preserve"> \* MERGEFORMAT </w:instrText>
      </w:r>
      <w:r w:rsidR="00142C34" w:rsidRPr="00E32F88">
        <w:fldChar w:fldCharType="separate"/>
      </w:r>
      <w:r w:rsidR="00150DE6">
        <w:t>10.2</w:t>
      </w:r>
      <w:r w:rsidR="00142C34" w:rsidRPr="00E32F88">
        <w:fldChar w:fldCharType="end"/>
      </w:r>
      <w:r w:rsidR="00FB29D4" w:rsidRPr="00E32F88">
        <w:t xml:space="preserve"> této</w:t>
      </w:r>
      <w:r w:rsidR="00FB29D4" w:rsidRPr="00D23AA2">
        <w:t xml:space="preserve"> Smlouvy vykonávat práva duševního vlastnictví k tomuto autorskému dílu</w:t>
      </w:r>
      <w:r w:rsidR="00A13C09" w:rsidRPr="00D23AA2">
        <w:t xml:space="preserve"> tak, že mu je umožněno takové autorské dílo užít</w:t>
      </w:r>
      <w:r w:rsidR="00FB29D4" w:rsidRPr="00D23AA2">
        <w:t xml:space="preserve"> </w:t>
      </w:r>
      <w:r w:rsidR="00A13C09">
        <w:rPr>
          <w:lang w:eastAsia="en-US"/>
        </w:rPr>
        <w:t xml:space="preserve">všemi způsoby </w:t>
      </w:r>
      <w:r w:rsidR="00D23AA2">
        <w:rPr>
          <w:lang w:eastAsia="en-US"/>
        </w:rPr>
        <w:t>přicházejícími v</w:t>
      </w:r>
      <w:r w:rsidR="00ED0F78">
        <w:rPr>
          <w:lang w:eastAsia="en-US"/>
        </w:rPr>
        <w:t> </w:t>
      </w:r>
      <w:r w:rsidR="00D23AA2">
        <w:rPr>
          <w:lang w:eastAsia="en-US"/>
        </w:rPr>
        <w:t>úvahu</w:t>
      </w:r>
      <w:r w:rsidR="00ED0F78">
        <w:rPr>
          <w:lang w:eastAsia="en-US"/>
        </w:rPr>
        <w:t xml:space="preserve"> známými v době uzavření této Smlouvy</w:t>
      </w:r>
      <w:r w:rsidR="00D23AA2">
        <w:rPr>
          <w:lang w:eastAsia="en-US"/>
        </w:rPr>
        <w:t>,</w:t>
      </w:r>
      <w:r w:rsidR="00C45F9A">
        <w:rPr>
          <w:lang w:eastAsia="en-US"/>
        </w:rPr>
        <w:t xml:space="preserve"> zejména </w:t>
      </w:r>
      <w:r w:rsidR="00C45F9A">
        <w:rPr>
          <w:szCs w:val="22"/>
          <w:lang w:eastAsia="en-US"/>
        </w:rPr>
        <w:t xml:space="preserve">způsoby </w:t>
      </w:r>
      <w:r w:rsidR="00C45F9A" w:rsidRPr="00FE00DE">
        <w:rPr>
          <w:szCs w:val="22"/>
          <w:lang w:eastAsia="en-US"/>
        </w:rPr>
        <w:t xml:space="preserve">dle § 12 </w:t>
      </w:r>
      <w:r w:rsidR="00FE00DE" w:rsidRPr="00FE00DE">
        <w:rPr>
          <w:szCs w:val="22"/>
          <w:lang w:val="cs-CZ" w:eastAsia="en-US"/>
        </w:rPr>
        <w:t xml:space="preserve">autorského </w:t>
      </w:r>
      <w:r w:rsidR="00C45F9A" w:rsidRPr="00FE00DE">
        <w:rPr>
          <w:szCs w:val="22"/>
          <w:lang w:eastAsia="en-US"/>
        </w:rPr>
        <w:t xml:space="preserve">zákona </w:t>
      </w:r>
      <w:r w:rsidR="00A13C09" w:rsidRPr="00FE00DE">
        <w:t>v neomezeném</w:t>
      </w:r>
      <w:r w:rsidR="00A13C09" w:rsidRPr="00D23AA2">
        <w:t xml:space="preserve"> množstevním </w:t>
      </w:r>
      <w:r w:rsidR="00EC44C7" w:rsidRPr="00D23AA2">
        <w:t>a</w:t>
      </w:r>
      <w:r w:rsidR="00EC44C7">
        <w:rPr>
          <w:lang w:val="cs-CZ"/>
        </w:rPr>
        <w:t> </w:t>
      </w:r>
      <w:r w:rsidR="00A13C09" w:rsidRPr="00D23AA2">
        <w:t xml:space="preserve">územním rozsahu, </w:t>
      </w:r>
      <w:r w:rsidR="00EC44C7">
        <w:rPr>
          <w:lang w:val="cs-CZ"/>
        </w:rPr>
        <w:t xml:space="preserve">v neomezeném počtu prostředí </w:t>
      </w:r>
      <w:r w:rsidR="00A13C09" w:rsidRPr="00D23AA2">
        <w:t>a s</w:t>
      </w:r>
      <w:r w:rsidR="00EC44C7">
        <w:t> </w:t>
      </w:r>
      <w:r w:rsidR="00EC44C7">
        <w:rPr>
          <w:lang w:val="cs-CZ"/>
        </w:rPr>
        <w:t xml:space="preserve">neomezeným </w:t>
      </w:r>
      <w:r w:rsidR="00A13C09" w:rsidRPr="00D23AA2">
        <w:t>časovým rozsahem.</w:t>
      </w:r>
      <w:r w:rsidR="003C3991" w:rsidRPr="00D23AA2">
        <w:t xml:space="preserve"> </w:t>
      </w:r>
      <w:r w:rsidR="00FC3EEB">
        <w:rPr>
          <w:lang w:val="cs-CZ"/>
        </w:rPr>
        <w:t>Pro vyloučení pochybností smluvní strany uvádí, že</w:t>
      </w:r>
      <w:r w:rsidR="00C96BBB">
        <w:rPr>
          <w:lang w:val="cs-CZ"/>
        </w:rPr>
        <w:t xml:space="preserve"> licence se vztahuje na autorská díla v budoucnu poskytnutá Objednateli Zhotovitelem v rámci </w:t>
      </w:r>
      <w:r w:rsidR="00C96BBB" w:rsidRPr="00FE00DE">
        <w:rPr>
          <w:lang w:val="cs-CZ"/>
        </w:rPr>
        <w:t xml:space="preserve">provádění </w:t>
      </w:r>
      <w:r w:rsidR="00682460" w:rsidRPr="00FE00DE">
        <w:t>Plnění</w:t>
      </w:r>
      <w:r w:rsidR="00C96BBB" w:rsidRPr="00FE00DE">
        <w:rPr>
          <w:lang w:val="cs-CZ"/>
        </w:rPr>
        <w:t xml:space="preserve">. </w:t>
      </w:r>
    </w:p>
    <w:p w:rsidR="00FB29D4" w:rsidRPr="00EE4D0B" w:rsidRDefault="00FB29D4" w:rsidP="00FB29D4">
      <w:pPr>
        <w:pStyle w:val="Textlnkuslovan"/>
      </w:pPr>
      <w:bookmarkStart w:id="100" w:name="_Ref207106762"/>
      <w:bookmarkEnd w:id="97"/>
      <w:r w:rsidRPr="00EE4D0B">
        <w:t>Součástí oprávnění</w:t>
      </w:r>
      <w:r w:rsidR="00A13C09" w:rsidRPr="00EE4D0B">
        <w:t xml:space="preserve"> poskytnutých Objednateli </w:t>
      </w:r>
      <w:r w:rsidR="00C45F9A" w:rsidRPr="00EE4D0B">
        <w:t xml:space="preserve">společně s licencí </w:t>
      </w:r>
      <w:r w:rsidR="00A13C09" w:rsidRPr="00EE4D0B">
        <w:t>je i právo</w:t>
      </w:r>
      <w:r w:rsidRPr="00EE4D0B">
        <w:t xml:space="preserve"> provádět </w:t>
      </w:r>
      <w:r w:rsidR="009B46F9" w:rsidRPr="00EE4D0B">
        <w:rPr>
          <w:lang w:val="cs-CZ"/>
        </w:rPr>
        <w:t xml:space="preserve">bez dalšího </w:t>
      </w:r>
      <w:r w:rsidRPr="00EE4D0B">
        <w:t>jakékoliv modifikace, úpravy, změny autorského díla tvořícího součást plnění a dle svého uvážení do</w:t>
      </w:r>
      <w:r w:rsidR="00FE00DE">
        <w:t xml:space="preserve"> něj zasahovat, zapracovávat do</w:t>
      </w:r>
      <w:r w:rsidR="00FE00DE">
        <w:rPr>
          <w:lang w:val="cs-CZ"/>
        </w:rPr>
        <w:t> </w:t>
      </w:r>
      <w:r w:rsidRPr="00EE4D0B">
        <w:t>dalších autorských děl</w:t>
      </w:r>
      <w:r w:rsidR="00473960">
        <w:rPr>
          <w:lang w:val="cs-CZ"/>
        </w:rPr>
        <w:t xml:space="preserve"> nebo jej s jinými autorskými díly funkčně propojovat</w:t>
      </w:r>
      <w:r w:rsidRPr="00EE4D0B">
        <w:t xml:space="preserve">, </w:t>
      </w:r>
      <w:r w:rsidR="00EC44C7">
        <w:rPr>
          <w:lang w:val="cs-CZ"/>
        </w:rPr>
        <w:t>zhotovovat</w:t>
      </w:r>
      <w:r w:rsidR="00473960">
        <w:rPr>
          <w:lang w:val="cs-CZ"/>
        </w:rPr>
        <w:t xml:space="preserve"> jeho</w:t>
      </w:r>
      <w:r w:rsidR="00EC44C7">
        <w:rPr>
          <w:lang w:val="cs-CZ"/>
        </w:rPr>
        <w:t xml:space="preserve"> rozmnoženiny, </w:t>
      </w:r>
      <w:r w:rsidRPr="00EE4D0B">
        <w:t>zařazovat</w:t>
      </w:r>
      <w:r w:rsidR="00473960">
        <w:rPr>
          <w:lang w:val="cs-CZ"/>
        </w:rPr>
        <w:t xml:space="preserve"> jej</w:t>
      </w:r>
      <w:r w:rsidRPr="00EE4D0B">
        <w:t xml:space="preserve"> do databází </w:t>
      </w:r>
      <w:r w:rsidR="00FE00DE">
        <w:rPr>
          <w:lang w:val="cs-CZ"/>
        </w:rPr>
        <w:t>či na jeho základě či </w:t>
      </w:r>
      <w:r w:rsidR="009B46F9" w:rsidRPr="00EE4D0B">
        <w:rPr>
          <w:lang w:val="cs-CZ"/>
        </w:rPr>
        <w:t>s jeho použitím vytvořit nové autorské dílo či jiný předmět duševního vlastnictví</w:t>
      </w:r>
      <w:r w:rsidR="009B46F9" w:rsidRPr="00EE4D0B">
        <w:t xml:space="preserve"> </w:t>
      </w:r>
      <w:r w:rsidRPr="00EE4D0B">
        <w:t xml:space="preserve">apod., </w:t>
      </w:r>
      <w:r w:rsidR="00EC44C7" w:rsidRPr="00EE4D0B">
        <w:t>a</w:t>
      </w:r>
      <w:r w:rsidR="00EC44C7">
        <w:rPr>
          <w:lang w:val="cs-CZ"/>
        </w:rPr>
        <w:t> </w:t>
      </w:r>
      <w:r w:rsidRPr="00EE4D0B">
        <w:t xml:space="preserve">to přímo nebo prostřednictvím třetích osob. </w:t>
      </w:r>
      <w:bookmarkStart w:id="101" w:name="_Ref207366983"/>
      <w:bookmarkEnd w:id="100"/>
      <w:r w:rsidRPr="00EE4D0B">
        <w:t xml:space="preserve">V případě počítačových programů se licence vztahuje ve stejném rozsahu </w:t>
      </w:r>
      <w:r w:rsidR="00FE00DE">
        <w:t>na autorské dílo ve strojovém i</w:t>
      </w:r>
      <w:r w:rsidR="00FE00DE">
        <w:rPr>
          <w:lang w:val="cs-CZ"/>
        </w:rPr>
        <w:t> </w:t>
      </w:r>
      <w:r w:rsidRPr="00EE4D0B">
        <w:t xml:space="preserve">zdrojovém kódu, jakož </w:t>
      </w:r>
      <w:r w:rsidR="00A8434A" w:rsidRPr="00EE4D0B">
        <w:t>i</w:t>
      </w:r>
      <w:r w:rsidR="00A8434A">
        <w:rPr>
          <w:lang w:val="cs-CZ"/>
        </w:rPr>
        <w:t> </w:t>
      </w:r>
      <w:r w:rsidRPr="00EE4D0B">
        <w:t>koncepčním přípravným materiálům, a to i na případné další verze informačních systémů upravené na základě této Smlouvy. Objednatel je bez potřeby jakéhokoliv dalšího svolení Zhotovitele oprávněn udělit třetí osobě podlicenci k výkonu práv duševního vlastnictví k autorskému dílu nebo svoje oprávnění k výkonu práv duševního vlastnictví k autorskému dílu třetí osobě postoupit.</w:t>
      </w:r>
      <w:bookmarkEnd w:id="98"/>
      <w:bookmarkEnd w:id="101"/>
      <w:r w:rsidRPr="00EE4D0B">
        <w:t xml:space="preserve"> Licence k autorskému dílu je poskytována </w:t>
      </w:r>
      <w:r w:rsidRPr="00E32F88">
        <w:t xml:space="preserve">jako </w:t>
      </w:r>
      <w:r w:rsidR="00235C6A" w:rsidRPr="00E32F88">
        <w:rPr>
          <w:lang w:val="cs-CZ"/>
        </w:rPr>
        <w:t>ne</w:t>
      </w:r>
      <w:r w:rsidRPr="00E32F88">
        <w:t>výhradní</w:t>
      </w:r>
      <w:r w:rsidRPr="00EE4D0B">
        <w:t>. Objednatel není povinen licenci využít.</w:t>
      </w:r>
      <w:bookmarkEnd w:id="99"/>
      <w:r w:rsidRPr="00EE4D0B">
        <w:t xml:space="preserve"> </w:t>
      </w:r>
    </w:p>
    <w:p w:rsidR="00FB29D4" w:rsidRPr="00EE4D0B" w:rsidRDefault="00FB29D4" w:rsidP="00FB29D4">
      <w:pPr>
        <w:pStyle w:val="Textlnkuslovan"/>
      </w:pPr>
      <w:r w:rsidRPr="00EE4D0B">
        <w:t>Udělení licence nelze ze strany Zhotovitele vypovědět a její</w:t>
      </w:r>
      <w:r w:rsidR="005C286B">
        <w:t xml:space="preserve"> účinnost trvá i</w:t>
      </w:r>
      <w:r w:rsidR="005C286B">
        <w:rPr>
          <w:lang w:val="cs-CZ"/>
        </w:rPr>
        <w:t> </w:t>
      </w:r>
      <w:r w:rsidR="005C286B">
        <w:t>po</w:t>
      </w:r>
      <w:r w:rsidR="005C286B">
        <w:rPr>
          <w:lang w:val="cs-CZ"/>
        </w:rPr>
        <w:t> </w:t>
      </w:r>
      <w:r w:rsidRPr="00EE4D0B">
        <w:t>skončení účinnosti této Smlouvy.</w:t>
      </w:r>
    </w:p>
    <w:p w:rsidR="00757134" w:rsidRPr="0082718A" w:rsidRDefault="00FB29D4" w:rsidP="0049365A">
      <w:pPr>
        <w:pStyle w:val="Textlnkuslovan"/>
      </w:pPr>
      <w:r w:rsidRPr="00EE4D0B">
        <w:t>Smluvní strany se dohodly, že na jejich vztahy vzn</w:t>
      </w:r>
      <w:r w:rsidR="0082718A">
        <w:t>iklé na základě této Smlouvy se</w:t>
      </w:r>
      <w:r w:rsidR="0082718A">
        <w:rPr>
          <w:lang w:val="cs-CZ"/>
        </w:rPr>
        <w:t> </w:t>
      </w:r>
      <w:r w:rsidRPr="00EE4D0B">
        <w:t xml:space="preserve">neaplikuje </w:t>
      </w:r>
      <w:r w:rsidRPr="0082718A">
        <w:t>ustanovení § 2370 občanského zákoníku. Tím není dotčena úprava výpovědi obsažená v této Smlouvě.</w:t>
      </w:r>
      <w:bookmarkStart w:id="102" w:name="_Ref340848393"/>
    </w:p>
    <w:p w:rsidR="00FB29D4" w:rsidRPr="00EE4D0B" w:rsidRDefault="00FB29D4" w:rsidP="00FB29D4">
      <w:pPr>
        <w:pStyle w:val="Textlnkuslovan"/>
      </w:pPr>
      <w:bookmarkStart w:id="103" w:name="_Ref387961225"/>
      <w:bookmarkStart w:id="104" w:name="_Ref389050005"/>
      <w:bookmarkStart w:id="105" w:name="_Ref396408076"/>
      <w:r w:rsidRPr="00EE4D0B">
        <w:t>Předchozí ustanovení tohoto článku se v </w:t>
      </w:r>
      <w:r w:rsidR="0082718A">
        <w:t>plném rozsahu vztahují pouze na</w:t>
      </w:r>
      <w:r w:rsidR="0082718A">
        <w:rPr>
          <w:lang w:val="cs-CZ"/>
        </w:rPr>
        <w:t> </w:t>
      </w:r>
      <w:r w:rsidRPr="00EE4D0B">
        <w:t xml:space="preserve">autorská díla, která byla vytvořena </w:t>
      </w:r>
      <w:r w:rsidRPr="00EE4D0B">
        <w:rPr>
          <w:szCs w:val="22"/>
        </w:rPr>
        <w:t>Zhotovitele</w:t>
      </w:r>
      <w:r w:rsidRPr="00EE4D0B">
        <w:t xml:space="preserve">m a/nebo jeho </w:t>
      </w:r>
      <w:r w:rsidR="00D74546">
        <w:rPr>
          <w:lang w:val="cs-CZ"/>
        </w:rPr>
        <w:t>pod</w:t>
      </w:r>
      <w:r w:rsidRPr="00EE4D0B">
        <w:t>dodavatel</w:t>
      </w:r>
      <w:r w:rsidR="00757134" w:rsidRPr="00EE4D0B">
        <w:t>i</w:t>
      </w:r>
      <w:r w:rsidR="0082718A">
        <w:t xml:space="preserve"> či</w:t>
      </w:r>
      <w:r w:rsidR="0082718A">
        <w:rPr>
          <w:lang w:val="cs-CZ"/>
        </w:rPr>
        <w:t> </w:t>
      </w:r>
      <w:r w:rsidR="003F57BE" w:rsidRPr="00EE4D0B">
        <w:t>osobami jimi využitými k poskytování plnění</w:t>
      </w:r>
      <w:r w:rsidRPr="00EE4D0B">
        <w:t xml:space="preserve"> na</w:t>
      </w:r>
      <w:r w:rsidR="0082718A">
        <w:t xml:space="preserve"> základě této Smlouvy (dále jen</w:t>
      </w:r>
      <w:r w:rsidR="0082718A">
        <w:rPr>
          <w:lang w:val="cs-CZ"/>
        </w:rPr>
        <w:t> </w:t>
      </w:r>
      <w:r w:rsidRPr="00EE4D0B">
        <w:t>„</w:t>
      </w:r>
      <w:r w:rsidRPr="00EE4D0B">
        <w:rPr>
          <w:rStyle w:val="ProhlensmluvnchstranChar"/>
        </w:rPr>
        <w:t>Unikátní díla</w:t>
      </w:r>
      <w:r w:rsidRPr="00EE4D0B">
        <w:t xml:space="preserve">“). </w:t>
      </w:r>
      <w:r w:rsidRPr="00EE4D0B">
        <w:rPr>
          <w:szCs w:val="22"/>
        </w:rPr>
        <w:t>Zhotovitel</w:t>
      </w:r>
      <w:r w:rsidRPr="00EE4D0B">
        <w:t xml:space="preserve"> je povinen </w:t>
      </w:r>
      <w:r w:rsidR="0082718A">
        <w:t>Objednateli poskytnout nebo pro</w:t>
      </w:r>
      <w:r w:rsidR="0082718A">
        <w:rPr>
          <w:lang w:val="cs-CZ"/>
        </w:rPr>
        <w:t> </w:t>
      </w:r>
      <w:r w:rsidRPr="00EE4D0B">
        <w:t xml:space="preserve">Objednatele zajistit práva užít autorská díla, která nejsou Unikátními díly, </w:t>
      </w:r>
      <w:r w:rsidRPr="00EE4D0B">
        <w:lastRenderedPageBreak/>
        <w:t>ale</w:t>
      </w:r>
      <w:r w:rsidR="0082718A">
        <w:rPr>
          <w:lang w:val="cs-CZ"/>
        </w:rPr>
        <w:t> </w:t>
      </w:r>
      <w:r w:rsidRPr="00EE4D0B">
        <w:t xml:space="preserve">představují standardní software </w:t>
      </w:r>
      <w:r w:rsidRPr="00EE4D0B">
        <w:rPr>
          <w:szCs w:val="22"/>
        </w:rPr>
        <w:t>Zhotovitele</w:t>
      </w:r>
      <w:r w:rsidRPr="00EE4D0B">
        <w:t xml:space="preserve"> nebo třetích stran</w:t>
      </w:r>
      <w:r w:rsidR="00556B3B" w:rsidRPr="00EE4D0B">
        <w:t xml:space="preserve">, </w:t>
      </w:r>
      <w:r w:rsidR="009B46F9" w:rsidRPr="00EE4D0B">
        <w:rPr>
          <w:lang w:val="cs-CZ"/>
        </w:rPr>
        <w:t>jako např.</w:t>
      </w:r>
      <w:r w:rsidR="00556B3B" w:rsidRPr="00EE4D0B">
        <w:t xml:space="preserve"> softwarové vybavení dodané v rámci Smlouvy, které nebylo vyvinuto Zhotov</w:t>
      </w:r>
      <w:r w:rsidR="00942EBA" w:rsidRPr="00EE4D0B">
        <w:t>i</w:t>
      </w:r>
      <w:r w:rsidR="00556B3B" w:rsidRPr="00EE4D0B">
        <w:t xml:space="preserve">telem a není aplikační </w:t>
      </w:r>
      <w:r w:rsidR="00942EBA" w:rsidRPr="00EE4D0B">
        <w:t>softwarovou</w:t>
      </w:r>
      <w:r w:rsidR="00556B3B" w:rsidRPr="00EE4D0B">
        <w:t xml:space="preserve"> komponentou </w:t>
      </w:r>
      <w:r w:rsidR="00E50970">
        <w:rPr>
          <w:lang w:val="cs-CZ"/>
        </w:rPr>
        <w:t>IS SEKM 3</w:t>
      </w:r>
      <w:r w:rsidR="00556B3B" w:rsidRPr="00EE4D0B">
        <w:t xml:space="preserve"> vyvinutou v rámci Smlouvy</w:t>
      </w:r>
      <w:r w:rsidRPr="00EE4D0B">
        <w:t xml:space="preserve"> (dále jen „</w:t>
      </w:r>
      <w:r w:rsidRPr="00EE4D0B">
        <w:rPr>
          <w:rStyle w:val="ProhlensmluvnchstranChar"/>
        </w:rPr>
        <w:t>Neunikátní díla</w:t>
      </w:r>
      <w:r w:rsidRPr="00EE4D0B">
        <w:t xml:space="preserve">“), </w:t>
      </w:r>
      <w:r w:rsidR="009B46F9" w:rsidRPr="00EE4D0B">
        <w:rPr>
          <w:lang w:val="cs-CZ"/>
        </w:rPr>
        <w:t xml:space="preserve">a to přinejmenším </w:t>
      </w:r>
      <w:r w:rsidRPr="00EE4D0B">
        <w:t xml:space="preserve">v rozsahu standardní licence umožňující minimálně užívání </w:t>
      </w:r>
      <w:r w:rsidR="00E50970">
        <w:rPr>
          <w:lang w:val="cs-CZ"/>
        </w:rPr>
        <w:t>IS SEKM 3</w:t>
      </w:r>
      <w:r w:rsidRPr="00EE4D0B">
        <w:t xml:space="preserve"> v souladu s jeho určením</w:t>
      </w:r>
      <w:r w:rsidR="00757134" w:rsidRPr="00EE4D0B">
        <w:t>, přičemž teritoriální rozsah poskytnuté licence musí být sjednán alespoň pro území České republiky a licence musí být poskytnuta jako nevypověditelná minimálně na dobu trvání autorských práv majetkových</w:t>
      </w:r>
      <w:r w:rsidRPr="00EE4D0B">
        <w:t xml:space="preserve">. Pro vyloučení jakýchkoliv pochybností smluvní strany sjednávají, že jakákoliv autorská díla poskytnutá Objednateli v rámci plnění dle této Smlouvy jsou Unikátními díly, nejsou-li Zhotovitelem předem a výslovně označena za Neunikátní díla. Použití jakéhokoliv Neunikátního díla </w:t>
      </w:r>
      <w:r w:rsidRPr="00E71530">
        <w:t>Zhotovitelem v rámci plnění dle této Smlouvy podléhá předchozímu písemnému schválení ze strany Objednatele.</w:t>
      </w:r>
      <w:bookmarkEnd w:id="102"/>
      <w:bookmarkEnd w:id="103"/>
      <w:r w:rsidR="00942EBA" w:rsidRPr="00E71530">
        <w:t xml:space="preserve"> Tímto ustanovením odst.</w:t>
      </w:r>
      <w:bookmarkEnd w:id="104"/>
      <w:r w:rsidR="00942EBA" w:rsidRPr="00E71530">
        <w:t xml:space="preserve"> </w:t>
      </w:r>
      <w:r w:rsidR="00142C34" w:rsidRPr="00E71530">
        <w:fldChar w:fldCharType="begin"/>
      </w:r>
      <w:r w:rsidR="00942EBA" w:rsidRPr="00E71530">
        <w:instrText xml:space="preserve"> REF _Ref389050005 \r \h </w:instrText>
      </w:r>
      <w:r w:rsidR="00EE4D0B" w:rsidRPr="00E71530">
        <w:instrText xml:space="preserve"> \* MERGEFORMAT </w:instrText>
      </w:r>
      <w:r w:rsidR="00142C34" w:rsidRPr="00E71530">
        <w:fldChar w:fldCharType="separate"/>
      </w:r>
      <w:r w:rsidR="00150DE6">
        <w:t>10.7</w:t>
      </w:r>
      <w:r w:rsidR="00142C34" w:rsidRPr="00E71530">
        <w:fldChar w:fldCharType="end"/>
      </w:r>
      <w:r w:rsidR="00942EBA" w:rsidRPr="00E71530">
        <w:t xml:space="preserve"> </w:t>
      </w:r>
      <w:r w:rsidR="0082718A" w:rsidRPr="00E71530">
        <w:rPr>
          <w:lang w:val="cs-CZ"/>
        </w:rPr>
        <w:t xml:space="preserve">Smlouvy </w:t>
      </w:r>
      <w:r w:rsidR="00942EBA" w:rsidRPr="00E71530">
        <w:t xml:space="preserve">není dotčeno ustanovení odst. </w:t>
      </w:r>
      <w:r w:rsidR="00142C34" w:rsidRPr="00E71530">
        <w:fldChar w:fldCharType="begin"/>
      </w:r>
      <w:r w:rsidR="00942EBA" w:rsidRPr="00E71530">
        <w:instrText xml:space="preserve"> REF _Ref389050026 \r \h </w:instrText>
      </w:r>
      <w:r w:rsidR="00EE4D0B" w:rsidRPr="00E71530">
        <w:instrText xml:space="preserve"> \* MERGEFORMAT </w:instrText>
      </w:r>
      <w:r w:rsidR="00142C34" w:rsidRPr="00E71530">
        <w:fldChar w:fldCharType="separate"/>
      </w:r>
      <w:r w:rsidR="00150DE6">
        <w:t>10.14</w:t>
      </w:r>
      <w:r w:rsidR="00142C34" w:rsidRPr="00E71530">
        <w:fldChar w:fldCharType="end"/>
      </w:r>
      <w:r w:rsidR="00942EBA" w:rsidRPr="00E71530">
        <w:t xml:space="preserve"> Smlouvy</w:t>
      </w:r>
      <w:r w:rsidR="00942EBA" w:rsidRPr="00EE4D0B">
        <w:t>.</w:t>
      </w:r>
      <w:bookmarkEnd w:id="105"/>
    </w:p>
    <w:p w:rsidR="0049365A" w:rsidRPr="00EE4D0B" w:rsidRDefault="0049365A" w:rsidP="00FB29D4">
      <w:pPr>
        <w:pStyle w:val="Textlnkuslovan"/>
      </w:pPr>
      <w:bookmarkStart w:id="106" w:name="_Ref340846025"/>
      <w:bookmarkStart w:id="107" w:name="_Ref224699397"/>
      <w:r w:rsidRPr="00EE4D0B">
        <w:t>Zhotovitel prohlašuje, že je oprávněn vykonávat svým jménem a na svůj účet majetková práva autorů k autorským dílům, která budou součástí plnění podle této Smlouvy, resp</w:t>
      </w:r>
      <w:r w:rsidRPr="00E71530">
        <w:t xml:space="preserve">. že má souhlas všech relevantních třetích osob k poskytnutí licence k autorským dílům podle čl. </w:t>
      </w:r>
      <w:r w:rsidR="00142C34" w:rsidRPr="00E71530">
        <w:fldChar w:fldCharType="begin"/>
      </w:r>
      <w:r w:rsidRPr="00E71530">
        <w:instrText xml:space="preserve"> REF _Ref314542799 \r \h  \* MERGEFORMAT </w:instrText>
      </w:r>
      <w:r w:rsidR="00142C34" w:rsidRPr="00E71530">
        <w:fldChar w:fldCharType="separate"/>
      </w:r>
      <w:r w:rsidR="00150DE6">
        <w:t>10</w:t>
      </w:r>
      <w:r w:rsidR="00142C34" w:rsidRPr="00E71530">
        <w:fldChar w:fldCharType="end"/>
      </w:r>
      <w:r w:rsidRPr="00E71530">
        <w:t xml:space="preserve"> této Smlo</w:t>
      </w:r>
      <w:r w:rsidR="0082718A" w:rsidRPr="00E71530">
        <w:t>uvy; toto prohlášení zahrnuje i</w:t>
      </w:r>
      <w:r w:rsidR="0082718A" w:rsidRPr="00E71530">
        <w:rPr>
          <w:lang w:val="cs-CZ"/>
        </w:rPr>
        <w:t> </w:t>
      </w:r>
      <w:r w:rsidRPr="00E71530">
        <w:t>taková práva, která by vytvořením autorského</w:t>
      </w:r>
      <w:r w:rsidRPr="00EE4D0B">
        <w:t xml:space="preserve"> díla teprve vznikla. Pokud prohlášení dle předchozí věty nebude moci být dodrženo z důvodu, že část </w:t>
      </w:r>
      <w:r w:rsidR="00254FBC">
        <w:t>díla</w:t>
      </w:r>
      <w:r w:rsidRPr="00EE4D0B">
        <w:t xml:space="preserve"> byla provedena </w:t>
      </w:r>
      <w:r w:rsidR="00D74546">
        <w:rPr>
          <w:lang w:val="cs-CZ"/>
        </w:rPr>
        <w:t>pod</w:t>
      </w:r>
      <w:r w:rsidRPr="00EE4D0B">
        <w:t>dodavatelem Zhotovitele, je Zh</w:t>
      </w:r>
      <w:r w:rsidR="0082718A">
        <w:t>otovitel povinen zajistit si</w:t>
      </w:r>
      <w:r w:rsidR="0082718A">
        <w:rPr>
          <w:lang w:val="cs-CZ"/>
        </w:rPr>
        <w:t> </w:t>
      </w:r>
      <w:r w:rsidR="0082718A">
        <w:t>od</w:t>
      </w:r>
      <w:r w:rsidR="0082718A">
        <w:rPr>
          <w:lang w:val="cs-CZ"/>
        </w:rPr>
        <w:t> </w:t>
      </w:r>
      <w:r w:rsidR="00D74546">
        <w:rPr>
          <w:lang w:val="cs-CZ"/>
        </w:rPr>
        <w:t>pod</w:t>
      </w:r>
      <w:r w:rsidRPr="00EE4D0B">
        <w:t>dodavatele dostatečná práva k poskytnutí licence a souvisejících oprávnění Objednateli v souladu s ustanoveními t</w:t>
      </w:r>
      <w:r w:rsidR="0082718A">
        <w:t>éto Smlouvy, a to nejpozději ke</w:t>
      </w:r>
      <w:r w:rsidR="0082718A">
        <w:rPr>
          <w:lang w:val="cs-CZ"/>
        </w:rPr>
        <w:t> </w:t>
      </w:r>
      <w:r w:rsidRPr="00EE4D0B">
        <w:t xml:space="preserve">dni převzetí příslušné </w:t>
      </w:r>
      <w:r w:rsidR="00D74546">
        <w:rPr>
          <w:lang w:val="cs-CZ"/>
        </w:rPr>
        <w:t>pod</w:t>
      </w:r>
      <w:r w:rsidRPr="00EE4D0B">
        <w:t>dodávky.</w:t>
      </w:r>
    </w:p>
    <w:p w:rsidR="00FB29D4" w:rsidRPr="00EE4D0B" w:rsidRDefault="00FB29D4" w:rsidP="00FB29D4">
      <w:pPr>
        <w:pStyle w:val="Textlnkuslovan"/>
      </w:pPr>
      <w:r w:rsidRPr="00EE4D0B">
        <w:t>Smluvní strany výslovně prohlašují, že pokud při poskytování plnění dle této Smlouvy vznikne činností Zhotovitele a Objednatele dílo spoluautor</w:t>
      </w:r>
      <w:r w:rsidR="0082718A">
        <w:t>ů, a</w:t>
      </w:r>
      <w:r w:rsidR="0082718A">
        <w:rPr>
          <w:lang w:val="cs-CZ"/>
        </w:rPr>
        <w:t> </w:t>
      </w:r>
      <w:r w:rsidRPr="00EE4D0B">
        <w:t xml:space="preserve">nedohodnou-li se smluvní strany výslovně </w:t>
      </w:r>
      <w:r w:rsidR="0082718A">
        <w:t>jinak, bude se mít za</w:t>
      </w:r>
      <w:r w:rsidR="0082718A">
        <w:rPr>
          <w:lang w:val="cs-CZ"/>
        </w:rPr>
        <w:t> </w:t>
      </w:r>
      <w:r w:rsidR="0082718A">
        <w:t>to,</w:t>
      </w:r>
      <w:r w:rsidR="0082718A">
        <w:rPr>
          <w:lang w:val="cs-CZ"/>
        </w:rPr>
        <w:t> </w:t>
      </w:r>
      <w:r w:rsidR="0082718A">
        <w:t>že</w:t>
      </w:r>
      <w:r w:rsidR="0082718A">
        <w:rPr>
          <w:lang w:val="cs-CZ"/>
        </w:rPr>
        <w:t> </w:t>
      </w:r>
      <w:r w:rsidR="0082718A">
        <w:t>je</w:t>
      </w:r>
      <w:r w:rsidR="0082718A">
        <w:rPr>
          <w:lang w:val="cs-CZ"/>
        </w:rPr>
        <w:t> </w:t>
      </w:r>
      <w:r w:rsidRPr="00EE4D0B">
        <w:t xml:space="preserve">Objednatel oprávněn vykonávat majetková autorská práva k dílu spoluautorů tak, jako by byl jejich výlučným vykonavatelem, a že Zhotovitel udělil Objednateli souhlas k jakékoliv změně nebo jinému zásahu do díla spoluautorů. Cena </w:t>
      </w:r>
      <w:r w:rsidR="00E86E70">
        <w:rPr>
          <w:lang w:val="cs-CZ"/>
        </w:rPr>
        <w:t xml:space="preserve">Vytvoření </w:t>
      </w:r>
      <w:r w:rsidR="00254FBC">
        <w:t>díla</w:t>
      </w:r>
      <w:r w:rsidRPr="00EE4D0B">
        <w:t xml:space="preserve"> </w:t>
      </w:r>
      <w:r w:rsidRPr="00E86E70">
        <w:t xml:space="preserve">dle odst. </w:t>
      </w:r>
      <w:r w:rsidR="00142C34" w:rsidRPr="00E86E70">
        <w:fldChar w:fldCharType="begin"/>
      </w:r>
      <w:r w:rsidR="00254A1D" w:rsidRPr="00E86E70">
        <w:instrText xml:space="preserve"> REF _Ref311708495 \r \h  \* MERGEFORMAT </w:instrText>
      </w:r>
      <w:r w:rsidR="00142C34" w:rsidRPr="00E86E70">
        <w:fldChar w:fldCharType="separate"/>
      </w:r>
      <w:r w:rsidR="00150DE6">
        <w:t>9.1</w:t>
      </w:r>
      <w:r w:rsidR="00142C34" w:rsidRPr="00E86E70">
        <w:fldChar w:fldCharType="end"/>
      </w:r>
      <w:r w:rsidRPr="00E86E70">
        <w:t xml:space="preserve"> této</w:t>
      </w:r>
      <w:r w:rsidRPr="00EE4D0B">
        <w:t xml:space="preserve"> Smlouvy je stanovena se zohledněním tohoto ustanovení a Zhotoviteli nevzniknou v případě vytvoření díla spoluautorů žádné nové nároky na odměnu.</w:t>
      </w:r>
      <w:bookmarkEnd w:id="106"/>
      <w:r w:rsidRPr="00EE4D0B">
        <w:t xml:space="preserve"> </w:t>
      </w:r>
    </w:p>
    <w:p w:rsidR="00FB29D4" w:rsidRPr="00EE4D0B" w:rsidRDefault="00FB29D4" w:rsidP="00FB29D4">
      <w:pPr>
        <w:pStyle w:val="Textlnkuslovan"/>
      </w:pPr>
      <w:r w:rsidRPr="00EE4D0B">
        <w:t xml:space="preserve">Bude-li autorské dílo vytvořeno činností Zhotovitele, smluvní strany činí nesporným, že jakékoliv takovéto autorské dílo vzniklo z podnětu a pod vedením Objednatele, </w:t>
      </w:r>
      <w:r w:rsidR="008E69FF" w:rsidRPr="00EE4D0B">
        <w:t>v</w:t>
      </w:r>
      <w:r w:rsidR="008E69FF">
        <w:rPr>
          <w:lang w:val="cs-CZ"/>
        </w:rPr>
        <w:t> </w:t>
      </w:r>
      <w:r w:rsidRPr="00EE4D0B">
        <w:t>souladu s touto Smlouvou.</w:t>
      </w:r>
    </w:p>
    <w:p w:rsidR="00FB29D4" w:rsidRPr="00EE4D0B" w:rsidRDefault="00FB29D4" w:rsidP="00FB29D4">
      <w:pPr>
        <w:pStyle w:val="Textlnkuslovan"/>
      </w:pPr>
      <w:r w:rsidRPr="00EE4D0B">
        <w:t>Práva získaná v rámci plnění této Smlouvy přechází i na případného právního nástupce Objednatele. Případná změna v osobě Zhotovitele (např. právní nástupnictví) nebude mít vliv na oprávnění udělená v rámci této Smlouvy Zhotovitelem Objednateli.</w:t>
      </w:r>
    </w:p>
    <w:p w:rsidR="004B6605" w:rsidRPr="0082718A" w:rsidRDefault="00BC317B" w:rsidP="004B6605">
      <w:pPr>
        <w:pStyle w:val="Textlnkuslovan"/>
        <w:rPr>
          <w:lang w:val="cs-CZ"/>
        </w:rPr>
      </w:pPr>
      <w:r w:rsidRPr="0082718A">
        <w:t>Odměna za poskytnutí licence k Neunikátním dílům je stanovena v rozpočtu uvedeném v příloze č. 3 této Smlouvy</w:t>
      </w:r>
      <w:r w:rsidR="00552C4A" w:rsidRPr="0082718A">
        <w:t xml:space="preserve"> pod položkou </w:t>
      </w:r>
      <w:r w:rsidR="00606F5E" w:rsidRPr="0082718A">
        <w:rPr>
          <w:lang w:val="cs-CZ"/>
        </w:rPr>
        <w:t>Dodání a instalace</w:t>
      </w:r>
      <w:r w:rsidR="00552C4A" w:rsidRPr="0082718A">
        <w:t xml:space="preserve"> </w:t>
      </w:r>
      <w:r w:rsidR="00473960" w:rsidRPr="0082718A">
        <w:t>S</w:t>
      </w:r>
      <w:r w:rsidR="00473960" w:rsidRPr="0082718A">
        <w:rPr>
          <w:lang w:val="cs-CZ"/>
        </w:rPr>
        <w:t>W</w:t>
      </w:r>
      <w:r w:rsidR="0082718A" w:rsidRPr="0082718A">
        <w:rPr>
          <w:lang w:val="cs-CZ"/>
        </w:rPr>
        <w:t> </w:t>
      </w:r>
      <w:r w:rsidR="00606F5E" w:rsidRPr="0082718A">
        <w:t>platformy</w:t>
      </w:r>
      <w:r w:rsidR="00552C4A" w:rsidRPr="0082718A">
        <w:t>, přičemž tato</w:t>
      </w:r>
      <w:r w:rsidR="00552C4A" w:rsidRPr="00EE4D0B">
        <w:t xml:space="preserve"> položka rozpočtu představuje cenu za poskytnutí licencí k Neunikátním </w:t>
      </w:r>
      <w:r w:rsidR="00552C4A" w:rsidRPr="00E86E70">
        <w:t>dílům</w:t>
      </w:r>
      <w:r w:rsidR="00FB29D4" w:rsidRPr="00E86E70">
        <w:t>.</w:t>
      </w:r>
      <w:r w:rsidR="00347CE0" w:rsidRPr="00E86E70">
        <w:t xml:space="preserve"> </w:t>
      </w:r>
      <w:r w:rsidR="004B6605" w:rsidRPr="00E86E70">
        <w:t xml:space="preserve">Licence k Neunikátním dílům, </w:t>
      </w:r>
      <w:r w:rsidR="004B6605" w:rsidRPr="00E86E70">
        <w:rPr>
          <w:lang w:val="cs-CZ"/>
        </w:rPr>
        <w:t xml:space="preserve">které budou Zhotovitelem dodány Objednateli budou registrovány na Objednatele. </w:t>
      </w:r>
      <w:r w:rsidR="0082718A">
        <w:t>Odměna za</w:t>
      </w:r>
      <w:r w:rsidR="0082718A">
        <w:rPr>
          <w:lang w:val="cs-CZ"/>
        </w:rPr>
        <w:t> </w:t>
      </w:r>
      <w:r w:rsidR="00347CE0" w:rsidRPr="00EE4D0B">
        <w:t xml:space="preserve">poskytnutí licence k Unikátním dílům je </w:t>
      </w:r>
      <w:r w:rsidR="00DD3E74" w:rsidRPr="00EE4D0B">
        <w:t xml:space="preserve">zahrnuta v ceně části </w:t>
      </w:r>
      <w:r w:rsidR="008E69FF" w:rsidRPr="0082718A">
        <w:rPr>
          <w:lang w:val="cs-CZ"/>
        </w:rPr>
        <w:t>Plnění</w:t>
      </w:r>
      <w:r w:rsidR="008E69FF" w:rsidRPr="0082718A">
        <w:t xml:space="preserve"> Vytvoření </w:t>
      </w:r>
      <w:r w:rsidR="00254FBC" w:rsidRPr="0082718A">
        <w:lastRenderedPageBreak/>
        <w:t>díla</w:t>
      </w:r>
      <w:r w:rsidR="00DD3E74" w:rsidRPr="0082718A">
        <w:t>, a to v dílčím plnění Implementace</w:t>
      </w:r>
      <w:r w:rsidR="00772D42" w:rsidRPr="0082718A">
        <w:rPr>
          <w:lang w:val="cs-CZ"/>
        </w:rPr>
        <w:t>,</w:t>
      </w:r>
      <w:r w:rsidR="0082718A">
        <w:rPr>
          <w:lang w:val="cs-CZ"/>
        </w:rPr>
        <w:t xml:space="preserve"> </w:t>
      </w:r>
      <w:r w:rsidR="00404276" w:rsidRPr="0082718A">
        <w:t>migrace</w:t>
      </w:r>
      <w:r w:rsidR="00772D42" w:rsidRPr="0082718A">
        <w:rPr>
          <w:lang w:val="cs-CZ"/>
        </w:rPr>
        <w:t>, školení</w:t>
      </w:r>
      <w:r w:rsidR="00404276" w:rsidRPr="0082718A">
        <w:t xml:space="preserve"> </w:t>
      </w:r>
      <w:r w:rsidR="00DD3E74" w:rsidRPr="0082718A">
        <w:t>uvedeném v </w:t>
      </w:r>
      <w:r w:rsidR="0082718A">
        <w:t>příloze č.</w:t>
      </w:r>
      <w:r w:rsidR="0082718A">
        <w:rPr>
          <w:lang w:val="cs-CZ"/>
        </w:rPr>
        <w:t> </w:t>
      </w:r>
      <w:r w:rsidR="00DD3E74" w:rsidRPr="0082718A">
        <w:t>3</w:t>
      </w:r>
      <w:r w:rsidR="0082718A">
        <w:rPr>
          <w:lang w:val="cs-CZ"/>
        </w:rPr>
        <w:t> </w:t>
      </w:r>
      <w:r w:rsidR="00DD3E74" w:rsidRPr="0082718A">
        <w:t>této Smlouvy</w:t>
      </w:r>
      <w:r w:rsidR="00347CE0" w:rsidRPr="0082718A">
        <w:t>.</w:t>
      </w:r>
    </w:p>
    <w:p w:rsidR="00FB29D4" w:rsidRPr="00EE4D0B" w:rsidRDefault="00FB29D4" w:rsidP="00FB29D4">
      <w:pPr>
        <w:pStyle w:val="Textlnkuslovan"/>
        <w:rPr>
          <w:szCs w:val="22"/>
        </w:rPr>
      </w:pPr>
      <w:r w:rsidRPr="00EE4D0B">
        <w:t xml:space="preserve">V případě, že je to nezbytné pro </w:t>
      </w:r>
      <w:r w:rsidRPr="0082718A">
        <w:t xml:space="preserve">využívání </w:t>
      </w:r>
      <w:r w:rsidR="008E69FF" w:rsidRPr="0082718A">
        <w:t xml:space="preserve">Vytvoření </w:t>
      </w:r>
      <w:r w:rsidR="00254FBC" w:rsidRPr="0082718A">
        <w:t>díla</w:t>
      </w:r>
      <w:r w:rsidRPr="0082718A">
        <w:t xml:space="preserve"> Objednatelem, </w:t>
      </w:r>
      <w:r w:rsidRPr="0082718A">
        <w:rPr>
          <w:szCs w:val="22"/>
        </w:rPr>
        <w:t>Zhotovitel</w:t>
      </w:r>
      <w:r w:rsidRPr="0082718A">
        <w:t xml:space="preserve"> zajistí pro Objednatele oprávnění používat patenty, ochranné</w:t>
      </w:r>
      <w:r w:rsidRPr="00EE4D0B">
        <w:t xml:space="preserve"> známky, licence, průmyslové vzory, know-how, software a jakákoliv jiná práva </w:t>
      </w:r>
      <w:r w:rsidR="009B46F9" w:rsidRPr="00EE4D0B">
        <w:rPr>
          <w:lang w:val="cs-CZ"/>
        </w:rPr>
        <w:t xml:space="preserve">či předměty </w:t>
      </w:r>
      <w:r w:rsidRPr="00EE4D0B">
        <w:t>duševního vlastnictví vztahující se k plnění dle této Smlou</w:t>
      </w:r>
      <w:r w:rsidR="0082718A">
        <w:t>vy, a to nejméně po</w:t>
      </w:r>
      <w:r w:rsidR="0082718A">
        <w:rPr>
          <w:lang w:val="cs-CZ"/>
        </w:rPr>
        <w:t> </w:t>
      </w:r>
      <w:r w:rsidRPr="00EE4D0B">
        <w:t xml:space="preserve">dobu trvání této Smlouvy. Pokud není výslovně uvedeno jinak, cena za udělení takového práva k užití je součástí ceny </w:t>
      </w:r>
      <w:r w:rsidRPr="00A778C7">
        <w:t xml:space="preserve">uvedené v odst. </w:t>
      </w:r>
      <w:r w:rsidR="00142C34" w:rsidRPr="00A778C7">
        <w:fldChar w:fldCharType="begin"/>
      </w:r>
      <w:r w:rsidRPr="00A778C7">
        <w:instrText xml:space="preserve"> REF _Ref340595077 \r \h </w:instrText>
      </w:r>
      <w:r w:rsidR="00EE4D0B" w:rsidRPr="00A778C7">
        <w:instrText xml:space="preserve"> \* MERGEFORMAT </w:instrText>
      </w:r>
      <w:r w:rsidR="00142C34" w:rsidRPr="00A778C7">
        <w:fldChar w:fldCharType="separate"/>
      </w:r>
      <w:r w:rsidR="00150DE6">
        <w:t>9.1</w:t>
      </w:r>
      <w:r w:rsidR="00142C34" w:rsidRPr="00A778C7">
        <w:fldChar w:fldCharType="end"/>
      </w:r>
      <w:r w:rsidRPr="00A778C7">
        <w:t xml:space="preserve"> této</w:t>
      </w:r>
      <w:r w:rsidRPr="00EE4D0B">
        <w:t xml:space="preserve"> Smlouvy. </w:t>
      </w:r>
    </w:p>
    <w:p w:rsidR="000801E2" w:rsidRPr="00EE4D0B" w:rsidRDefault="009701E3" w:rsidP="009701E3">
      <w:pPr>
        <w:pStyle w:val="Textlnkuslovan"/>
        <w:rPr>
          <w:szCs w:val="22"/>
        </w:rPr>
      </w:pPr>
      <w:bookmarkStart w:id="108" w:name="_Ref389050026"/>
      <w:r w:rsidRPr="00EE4D0B">
        <w:t>Aniž jsou tím dotčena jiná oprávnění Objednat</w:t>
      </w:r>
      <w:r w:rsidR="0082718A">
        <w:t>ele dle této Smlouvy, platí, že</w:t>
      </w:r>
      <w:r w:rsidR="0082718A">
        <w:rPr>
          <w:lang w:val="cs-CZ"/>
        </w:rPr>
        <w:t> </w:t>
      </w:r>
      <w:r w:rsidRPr="00EE4D0B">
        <w:t>v</w:t>
      </w:r>
      <w:r w:rsidR="00D911E9" w:rsidRPr="00EE4D0B">
        <w:t>eškerá autorská díla</w:t>
      </w:r>
      <w:r w:rsidR="00A778C7">
        <w:rPr>
          <w:lang w:val="cs-CZ"/>
        </w:rPr>
        <w:t xml:space="preserve"> </w:t>
      </w:r>
      <w:r w:rsidR="009B46F9" w:rsidRPr="00EE4D0B">
        <w:rPr>
          <w:lang w:val="cs-CZ"/>
        </w:rPr>
        <w:t>a jiné předměty duševního vlastnictví</w:t>
      </w:r>
      <w:r w:rsidR="00D911E9" w:rsidRPr="00EE4D0B">
        <w:t xml:space="preserve"> poskytnutá Objednateli jako součást plnění</w:t>
      </w:r>
      <w:r w:rsidR="00C35649" w:rsidRPr="00EE4D0B">
        <w:t xml:space="preserve"> poskytovaného dle</w:t>
      </w:r>
      <w:r w:rsidR="00D911E9" w:rsidRPr="00EE4D0B">
        <w:t xml:space="preserve"> Smlouvy je Objednatel oprávněn poskytnout k užití </w:t>
      </w:r>
      <w:r w:rsidR="00D911E9" w:rsidRPr="00EE4D0B">
        <w:rPr>
          <w:szCs w:val="22"/>
          <w:lang w:eastAsia="en-US"/>
        </w:rPr>
        <w:t>všem organizačním složkám státu</w:t>
      </w:r>
      <w:r w:rsidR="00EC1F7F" w:rsidRPr="00EE4D0B">
        <w:rPr>
          <w:szCs w:val="22"/>
          <w:lang w:eastAsia="en-US"/>
        </w:rPr>
        <w:t>,</w:t>
      </w:r>
      <w:r w:rsidR="00D911E9" w:rsidRPr="00EE4D0B">
        <w:rPr>
          <w:szCs w:val="22"/>
          <w:lang w:eastAsia="en-US"/>
        </w:rPr>
        <w:t xml:space="preserve"> právnickým </w:t>
      </w:r>
      <w:r w:rsidR="00733739" w:rsidRPr="00EE4D0B">
        <w:rPr>
          <w:szCs w:val="22"/>
          <w:lang w:eastAsia="en-US"/>
        </w:rPr>
        <w:t xml:space="preserve">osobám </w:t>
      </w:r>
      <w:r w:rsidR="00D911E9" w:rsidRPr="00EE4D0B">
        <w:rPr>
          <w:szCs w:val="22"/>
          <w:lang w:eastAsia="en-US"/>
        </w:rPr>
        <w:t>založeným a/nebo řízeným Objednatelem</w:t>
      </w:r>
      <w:r w:rsidR="00EC1F7F" w:rsidRPr="00EE4D0B">
        <w:rPr>
          <w:szCs w:val="22"/>
          <w:lang w:eastAsia="en-US"/>
        </w:rPr>
        <w:t xml:space="preserve"> a dalším osobám, kterým bude podle rozhodnutí Objednatele umožněno užití </w:t>
      </w:r>
      <w:r w:rsidR="00E50970">
        <w:rPr>
          <w:lang w:val="cs-CZ"/>
        </w:rPr>
        <w:t>IS SEKM 3</w:t>
      </w:r>
      <w:r w:rsidR="00314C2A" w:rsidRPr="00EE4D0B">
        <w:rPr>
          <w:szCs w:val="22"/>
          <w:lang w:eastAsia="en-US"/>
        </w:rPr>
        <w:t>.</w:t>
      </w:r>
      <w:r w:rsidR="0041602B" w:rsidRPr="00EE4D0B">
        <w:rPr>
          <w:szCs w:val="22"/>
          <w:lang w:eastAsia="en-US"/>
        </w:rPr>
        <w:t xml:space="preserve"> Objednatel je</w:t>
      </w:r>
      <w:r w:rsidR="00314C2A" w:rsidRPr="00EE4D0B">
        <w:rPr>
          <w:szCs w:val="22"/>
          <w:lang w:eastAsia="en-US"/>
        </w:rPr>
        <w:t xml:space="preserve"> dále</w:t>
      </w:r>
      <w:r w:rsidR="0041602B" w:rsidRPr="00EE4D0B">
        <w:rPr>
          <w:szCs w:val="22"/>
          <w:lang w:eastAsia="en-US"/>
        </w:rPr>
        <w:t xml:space="preserve"> oprávněn poskytnout těmto subjektům podlicenci nebo na n</w:t>
      </w:r>
      <w:r w:rsidRPr="00EE4D0B">
        <w:rPr>
          <w:szCs w:val="22"/>
          <w:lang w:eastAsia="en-US"/>
        </w:rPr>
        <w:t>ě</w:t>
      </w:r>
      <w:r w:rsidR="0041602B" w:rsidRPr="00EE4D0B">
        <w:rPr>
          <w:szCs w:val="22"/>
          <w:lang w:eastAsia="en-US"/>
        </w:rPr>
        <w:t xml:space="preserve"> licenci</w:t>
      </w:r>
      <w:r w:rsidRPr="00EE4D0B">
        <w:rPr>
          <w:szCs w:val="22"/>
          <w:lang w:eastAsia="en-US"/>
        </w:rPr>
        <w:t xml:space="preserve"> postoupit</w:t>
      </w:r>
      <w:r w:rsidR="0082718A">
        <w:rPr>
          <w:szCs w:val="22"/>
          <w:lang w:eastAsia="en-US"/>
        </w:rPr>
        <w:t>, a</w:t>
      </w:r>
      <w:r w:rsidR="0082718A">
        <w:rPr>
          <w:szCs w:val="22"/>
          <w:lang w:val="cs-CZ" w:eastAsia="en-US"/>
        </w:rPr>
        <w:t> </w:t>
      </w:r>
      <w:r w:rsidR="0041602B" w:rsidRPr="00EE4D0B">
        <w:rPr>
          <w:szCs w:val="22"/>
          <w:lang w:eastAsia="en-US"/>
        </w:rPr>
        <w:t>to dle své volby.</w:t>
      </w:r>
      <w:r w:rsidR="00D911E9" w:rsidRPr="00EE4D0B">
        <w:rPr>
          <w:szCs w:val="22"/>
          <w:lang w:eastAsia="en-US"/>
        </w:rPr>
        <w:t xml:space="preserve"> </w:t>
      </w:r>
      <w:r w:rsidR="00942EBA" w:rsidRPr="00EE4D0B">
        <w:rPr>
          <w:szCs w:val="22"/>
          <w:lang w:eastAsia="en-US"/>
        </w:rPr>
        <w:t xml:space="preserve">Možnost poskytnutí licence nebo </w:t>
      </w:r>
      <w:r w:rsidR="008E69FF">
        <w:rPr>
          <w:szCs w:val="22"/>
          <w:lang w:val="cs-CZ" w:eastAsia="en-US"/>
        </w:rPr>
        <w:t>pod</w:t>
      </w:r>
      <w:r w:rsidR="008E69FF" w:rsidRPr="00EE4D0B">
        <w:rPr>
          <w:szCs w:val="22"/>
          <w:lang w:eastAsia="en-US"/>
        </w:rPr>
        <w:t xml:space="preserve">licence </w:t>
      </w:r>
      <w:r w:rsidR="00942EBA" w:rsidRPr="00EE4D0B">
        <w:rPr>
          <w:szCs w:val="22"/>
          <w:lang w:eastAsia="en-US"/>
        </w:rPr>
        <w:t>dle předchozí věty</w:t>
      </w:r>
      <w:r w:rsidR="000A372C" w:rsidRPr="00EE4D0B">
        <w:rPr>
          <w:szCs w:val="22"/>
          <w:lang w:eastAsia="en-US"/>
        </w:rPr>
        <w:t xml:space="preserve"> se nepoužije pro </w:t>
      </w:r>
      <w:r w:rsidR="00214098" w:rsidRPr="00EE4D0B">
        <w:rPr>
          <w:szCs w:val="22"/>
          <w:lang w:eastAsia="en-US"/>
        </w:rPr>
        <w:t>Neunikátní</w:t>
      </w:r>
      <w:r w:rsidR="000A372C" w:rsidRPr="00EE4D0B">
        <w:rPr>
          <w:szCs w:val="22"/>
          <w:lang w:eastAsia="en-US"/>
        </w:rPr>
        <w:t xml:space="preserve"> díla, u </w:t>
      </w:r>
      <w:r w:rsidR="00214098" w:rsidRPr="00EE4D0B">
        <w:rPr>
          <w:szCs w:val="22"/>
          <w:lang w:eastAsia="en-US"/>
        </w:rPr>
        <w:t>ni</w:t>
      </w:r>
      <w:r w:rsidR="000A372C" w:rsidRPr="00EE4D0B">
        <w:rPr>
          <w:szCs w:val="22"/>
          <w:lang w:eastAsia="en-US"/>
        </w:rPr>
        <w:t>ch</w:t>
      </w:r>
      <w:r w:rsidR="0027070F" w:rsidRPr="00EE4D0B">
        <w:rPr>
          <w:szCs w:val="22"/>
          <w:lang w:eastAsia="en-US"/>
        </w:rPr>
        <w:t>ž</w:t>
      </w:r>
      <w:r w:rsidR="00214098" w:rsidRPr="00EE4D0B">
        <w:rPr>
          <w:szCs w:val="22"/>
          <w:lang w:eastAsia="en-US"/>
        </w:rPr>
        <w:t xml:space="preserve"> </w:t>
      </w:r>
      <w:r w:rsidR="00C35649" w:rsidRPr="00EE4D0B">
        <w:rPr>
          <w:szCs w:val="22"/>
          <w:lang w:eastAsia="en-US"/>
        </w:rPr>
        <w:t xml:space="preserve">je </w:t>
      </w:r>
      <w:r w:rsidR="00214098" w:rsidRPr="00EE4D0B">
        <w:rPr>
          <w:szCs w:val="22"/>
          <w:lang w:eastAsia="en-US"/>
        </w:rPr>
        <w:t xml:space="preserve">předmětné nakládání s Neunikátním dílem vyloučeno standardními licenčními podmínkami vykonavatele majetkových práv autorských k předmětnému Neunikátnímu dílu. Zhotovitel je při předání Neunikátního díla, jehož licenční podmínky </w:t>
      </w:r>
      <w:r w:rsidRPr="00EE4D0B">
        <w:rPr>
          <w:szCs w:val="22"/>
          <w:lang w:eastAsia="en-US"/>
        </w:rPr>
        <w:t>omezují Objednatele v poskytnutí podlicence nebo postoupení licence písemně na tuto skutečnost Objednatele upozornit. Pokud Zhotovitel Objednatele na předmětnou skutečnost neupozorní, odpovídá za veškerou újmu, která může být Objednateli a/nebo všem organizačním složkám státu a právnickým založeným a/nebo řízeným Objednatelem způsobena.</w:t>
      </w:r>
      <w:bookmarkEnd w:id="108"/>
      <w:r w:rsidR="00733739" w:rsidRPr="00EE4D0B">
        <w:rPr>
          <w:szCs w:val="22"/>
          <w:lang w:eastAsia="en-US"/>
        </w:rPr>
        <w:t xml:space="preserve"> Bez ohledu na jiná us</w:t>
      </w:r>
      <w:r w:rsidR="0082718A">
        <w:rPr>
          <w:szCs w:val="22"/>
          <w:lang w:eastAsia="en-US"/>
        </w:rPr>
        <w:t>tanovení této Smlouvy platí, že</w:t>
      </w:r>
      <w:r w:rsidR="0082718A">
        <w:rPr>
          <w:szCs w:val="22"/>
          <w:lang w:val="cs-CZ" w:eastAsia="en-US"/>
        </w:rPr>
        <w:t> </w:t>
      </w:r>
      <w:r w:rsidR="00733739" w:rsidRPr="00EE4D0B">
        <w:rPr>
          <w:szCs w:val="22"/>
          <w:lang w:eastAsia="en-US"/>
        </w:rPr>
        <w:t xml:space="preserve">licenční oprávnění poskytnutá Objednateli na základě této Smlouvy nesmí omezovat Objednatele v poskytnutí </w:t>
      </w:r>
      <w:r w:rsidR="00E50970">
        <w:rPr>
          <w:lang w:val="cs-CZ"/>
        </w:rPr>
        <w:t>IS SEKM 3</w:t>
      </w:r>
      <w:r w:rsidR="008E69FF">
        <w:rPr>
          <w:lang w:val="cs-CZ"/>
        </w:rPr>
        <w:t xml:space="preserve"> </w:t>
      </w:r>
      <w:r w:rsidR="00733739" w:rsidRPr="00EE4D0B">
        <w:rPr>
          <w:szCs w:val="22"/>
          <w:lang w:eastAsia="en-US"/>
        </w:rPr>
        <w:t xml:space="preserve">k užití jiným osobám, ani nesmí omezovat Objednatele v zajišťování provozu a rozvoje </w:t>
      </w:r>
      <w:r w:rsidR="00E50970">
        <w:rPr>
          <w:lang w:val="cs-CZ"/>
        </w:rPr>
        <w:t>IS SEKM 3</w:t>
      </w:r>
      <w:r w:rsidR="00733739" w:rsidRPr="00EE4D0B">
        <w:rPr>
          <w:szCs w:val="22"/>
          <w:lang w:eastAsia="en-US"/>
        </w:rPr>
        <w:t xml:space="preserve"> jiným dodavatelem než je Zhotovitel.</w:t>
      </w:r>
    </w:p>
    <w:p w:rsidR="008745DE" w:rsidRPr="00EE4D0B" w:rsidRDefault="000801E2" w:rsidP="009701E3">
      <w:pPr>
        <w:pStyle w:val="Textlnkuslovan"/>
        <w:rPr>
          <w:szCs w:val="22"/>
        </w:rPr>
      </w:pPr>
      <w:r w:rsidRPr="00EE4D0B">
        <w:rPr>
          <w:color w:val="000000"/>
        </w:rPr>
        <w:t xml:space="preserve">Zhotovitel tímto prohlašuje a Objednateli garantuje, že po ukončení účinnosti této Smlouvy nebo po ukončení plnění ze strany Zhotovitele nebude Zhotovitel uplatňovat žádné nároky v souvislosti s užíváním Unikátních děl Objednatelem nebo třetími osobami </w:t>
      </w:r>
      <w:r w:rsidR="006748E8" w:rsidRPr="00EE4D0B">
        <w:rPr>
          <w:color w:val="000000"/>
        </w:rPr>
        <w:t>ani</w:t>
      </w:r>
      <w:r w:rsidRPr="00EE4D0B">
        <w:rPr>
          <w:color w:val="000000"/>
        </w:rPr>
        <w:t xml:space="preserve"> úpravami Unikátních děl prováděnými Objednatelem nebo třetími osobami. Zhotovitel dále </w:t>
      </w:r>
      <w:r w:rsidRPr="00EE4D0B">
        <w:rPr>
          <w:szCs w:val="22"/>
          <w:lang w:eastAsia="en-US"/>
        </w:rPr>
        <w:t xml:space="preserve">prohlašuje a výslovně Objednatele ujišťuje, že na základě práv poskytnutých </w:t>
      </w:r>
      <w:r w:rsidRPr="00EE4D0B">
        <w:rPr>
          <w:color w:val="000000"/>
        </w:rPr>
        <w:t>Zhotovitel</w:t>
      </w:r>
      <w:r w:rsidRPr="00EE4D0B">
        <w:rPr>
          <w:szCs w:val="22"/>
          <w:lang w:eastAsia="en-US"/>
        </w:rPr>
        <w:t xml:space="preserve">em bude Objednatel oprávněn poptávat služby údržby, podpory a rozvoje </w:t>
      </w:r>
      <w:r w:rsidR="00E50970">
        <w:rPr>
          <w:lang w:val="cs-CZ"/>
        </w:rPr>
        <w:t>IS SEKM 3</w:t>
      </w:r>
      <w:r w:rsidR="006748E8" w:rsidRPr="00EE4D0B">
        <w:t xml:space="preserve"> nebo podobná či související plnění u jiných dodavatelů</w:t>
      </w:r>
      <w:r w:rsidRPr="00EE4D0B">
        <w:rPr>
          <w:szCs w:val="22"/>
          <w:lang w:eastAsia="en-US"/>
        </w:rPr>
        <w:t xml:space="preserve"> </w:t>
      </w:r>
      <w:r w:rsidRPr="00EE4D0B">
        <w:t>v</w:t>
      </w:r>
      <w:r w:rsidRPr="00EE4D0B">
        <w:rPr>
          <w:szCs w:val="22"/>
          <w:lang w:eastAsia="en-US"/>
        </w:rPr>
        <w:t xml:space="preserve"> budoucích zadávacích </w:t>
      </w:r>
      <w:r w:rsidR="00165E43" w:rsidRPr="0082718A">
        <w:rPr>
          <w:szCs w:val="22"/>
          <w:lang w:eastAsia="en-US"/>
        </w:rPr>
        <w:t xml:space="preserve">řízeních </w:t>
      </w:r>
      <w:r w:rsidRPr="0082718A">
        <w:rPr>
          <w:szCs w:val="22"/>
          <w:lang w:eastAsia="en-US"/>
        </w:rPr>
        <w:t xml:space="preserve">dle </w:t>
      </w:r>
      <w:r w:rsidR="00155535" w:rsidRPr="0082718A">
        <w:rPr>
          <w:szCs w:val="22"/>
          <w:lang w:eastAsia="en-US"/>
        </w:rPr>
        <w:t>ZZVZ</w:t>
      </w:r>
      <w:r w:rsidRPr="0082718A">
        <w:rPr>
          <w:szCs w:val="22"/>
          <w:lang w:eastAsia="en-US"/>
        </w:rPr>
        <w:t>, resp</w:t>
      </w:r>
      <w:r w:rsidRPr="00EE4D0B">
        <w:rPr>
          <w:szCs w:val="22"/>
          <w:lang w:eastAsia="en-US"/>
        </w:rPr>
        <w:t>. v zadávacích řízeních dle budoucích předpisů upravujících zadávání veřejných zakázek</w:t>
      </w:r>
      <w:r w:rsidRPr="00EE4D0B">
        <w:t>.</w:t>
      </w:r>
      <w:r w:rsidR="00314C2A" w:rsidRPr="00EE4D0B">
        <w:t xml:space="preserve"> V případě, že jakákoliv osoba namítne porušení svého práva duševního vlastnictví v souvislosti s postupem Objednatele dle předchozí věty, je Zhotovitel povinen na své náklady zajistit poskytnutí veškerých potřebných práv Objednateli.</w:t>
      </w:r>
    </w:p>
    <w:p w:rsidR="00D911E9" w:rsidRPr="00EE4D0B" w:rsidRDefault="008745DE" w:rsidP="009701E3">
      <w:pPr>
        <w:pStyle w:val="Textlnkuslovan"/>
        <w:rPr>
          <w:szCs w:val="22"/>
        </w:rPr>
      </w:pPr>
      <w:r w:rsidRPr="00EE4D0B">
        <w:rPr>
          <w:szCs w:val="22"/>
          <w:lang w:val="cs-CZ" w:eastAsia="en-US"/>
        </w:rPr>
        <w:t xml:space="preserve">V případě, že výsledkem plnění této Smlouvy budou jiné </w:t>
      </w:r>
      <w:r w:rsidRPr="00EE4D0B">
        <w:rPr>
          <w:lang w:val="cs-CZ"/>
        </w:rPr>
        <w:t>předměty duševního vlastnictví</w:t>
      </w:r>
      <w:r w:rsidRPr="00EE4D0B">
        <w:t xml:space="preserve">, </w:t>
      </w:r>
      <w:r w:rsidRPr="00EE4D0B">
        <w:rPr>
          <w:lang w:val="cs-CZ"/>
        </w:rPr>
        <w:t xml:space="preserve">než autorská díla, poskytne Zhotovitel Objednateli licenci a další práva duševního vlastnictví </w:t>
      </w:r>
      <w:r w:rsidR="009B46F9" w:rsidRPr="00EE4D0B">
        <w:rPr>
          <w:lang w:val="cs-CZ"/>
        </w:rPr>
        <w:t>s </w:t>
      </w:r>
      <w:r w:rsidRPr="00EE4D0B">
        <w:rPr>
          <w:lang w:val="cs-CZ"/>
        </w:rPr>
        <w:t>obdobn</w:t>
      </w:r>
      <w:r w:rsidR="009B46F9" w:rsidRPr="00EE4D0B">
        <w:rPr>
          <w:lang w:val="cs-CZ"/>
        </w:rPr>
        <w:t>ou specifikací jako v případě autorských děl.</w:t>
      </w:r>
    </w:p>
    <w:p w:rsidR="007931BE" w:rsidRPr="00272098" w:rsidRDefault="007931BE" w:rsidP="007931BE">
      <w:pPr>
        <w:pStyle w:val="lneksmlouvy"/>
      </w:pPr>
      <w:bookmarkStart w:id="109" w:name="_Ref212859913"/>
      <w:bookmarkStart w:id="110" w:name="_Toc212632752"/>
      <w:bookmarkStart w:id="111" w:name="_Toc212632754"/>
      <w:bookmarkStart w:id="112" w:name="_Ref224623871"/>
      <w:bookmarkStart w:id="113" w:name="_Ref313974574"/>
      <w:bookmarkEnd w:id="107"/>
      <w:r w:rsidRPr="00272098">
        <w:lastRenderedPageBreak/>
        <w:t>ZDROJOVÝ KÓD</w:t>
      </w:r>
      <w:bookmarkEnd w:id="109"/>
    </w:p>
    <w:p w:rsidR="007931BE" w:rsidRPr="00A778C7" w:rsidRDefault="007931BE" w:rsidP="007931BE">
      <w:pPr>
        <w:pStyle w:val="Textlnkuslovan"/>
      </w:pPr>
      <w:bookmarkStart w:id="114" w:name="_Ref212853529"/>
      <w:bookmarkStart w:id="115" w:name="_Ref340826119"/>
      <w:r w:rsidRPr="00272098">
        <w:t>Zhotovitel je povinen předat Objednateli</w:t>
      </w:r>
      <w:r>
        <w:rPr>
          <w:lang w:eastAsia="en-US"/>
        </w:rPr>
        <w:t xml:space="preserve"> dokumentovaný</w:t>
      </w:r>
      <w:r w:rsidRPr="00272098">
        <w:t xml:space="preserve"> zdrojový kód</w:t>
      </w:r>
      <w:r w:rsidR="004F7F81">
        <w:t xml:space="preserve"> k části</w:t>
      </w:r>
      <w:r w:rsidRPr="00272098">
        <w:t xml:space="preserve"> </w:t>
      </w:r>
      <w:r w:rsidR="0082718A">
        <w:rPr>
          <w:lang w:val="cs-CZ"/>
        </w:rPr>
        <w:t>IS </w:t>
      </w:r>
      <w:r w:rsidR="00E50970">
        <w:rPr>
          <w:lang w:val="cs-CZ"/>
        </w:rPr>
        <w:t>SEKM 3</w:t>
      </w:r>
      <w:r w:rsidR="004F7F81">
        <w:t xml:space="preserve">, která je Unikátním dílem </w:t>
      </w:r>
      <w:r w:rsidR="004F7F81" w:rsidRPr="00272098">
        <w:t xml:space="preserve">ve </w:t>
      </w:r>
      <w:r w:rsidR="004F7F81" w:rsidRPr="00A778C7">
        <w:t xml:space="preserve">smyslu odst. </w:t>
      </w:r>
      <w:r w:rsidR="00142C34" w:rsidRPr="00A778C7">
        <w:fldChar w:fldCharType="begin"/>
      </w:r>
      <w:r w:rsidR="004F7F81" w:rsidRPr="00A778C7">
        <w:instrText xml:space="preserve"> REF _Ref387961225 \r \h </w:instrText>
      </w:r>
      <w:r w:rsidR="008E69FF" w:rsidRPr="00A778C7">
        <w:instrText xml:space="preserve"> \* MERGEFORMAT </w:instrText>
      </w:r>
      <w:r w:rsidR="00142C34" w:rsidRPr="00A778C7">
        <w:fldChar w:fldCharType="separate"/>
      </w:r>
      <w:r w:rsidR="00150DE6">
        <w:t>10.7</w:t>
      </w:r>
      <w:r w:rsidR="00142C34" w:rsidRPr="00A778C7">
        <w:fldChar w:fldCharType="end"/>
      </w:r>
      <w:r w:rsidR="004F7F81" w:rsidRPr="00A778C7">
        <w:t xml:space="preserve"> této</w:t>
      </w:r>
      <w:r w:rsidR="004F7F81" w:rsidRPr="00272098">
        <w:t xml:space="preserve"> Smlouvy</w:t>
      </w:r>
      <w:r w:rsidRPr="00272098">
        <w:t>,</w:t>
      </w:r>
      <w:r w:rsidR="004F7F81">
        <w:t xml:space="preserve"> zejména zdrojové </w:t>
      </w:r>
      <w:r w:rsidR="004F7F81" w:rsidRPr="00A778C7">
        <w:t xml:space="preserve">kódy komponent použité v rámci SOA architektury a zdrojové kódy všech dalších aplikačních komponent, které </w:t>
      </w:r>
      <w:r w:rsidR="00556B3B" w:rsidRPr="00A778C7">
        <w:t>byly</w:t>
      </w:r>
      <w:r w:rsidR="004F7F81" w:rsidRPr="00A778C7">
        <w:t xml:space="preserve"> vyvinuty </w:t>
      </w:r>
      <w:r w:rsidR="00556B3B" w:rsidRPr="00A778C7">
        <w:t>na základě této Smlouvy</w:t>
      </w:r>
      <w:r w:rsidR="004F7F81" w:rsidRPr="00A778C7">
        <w:t xml:space="preserve"> </w:t>
      </w:r>
      <w:r w:rsidR="00473960" w:rsidRPr="00A778C7">
        <w:t>a</w:t>
      </w:r>
      <w:r w:rsidR="00473960" w:rsidRPr="00A778C7">
        <w:rPr>
          <w:lang w:val="cs-CZ"/>
        </w:rPr>
        <w:t> </w:t>
      </w:r>
      <w:r w:rsidR="004F7F81" w:rsidRPr="00A778C7">
        <w:t>nejsou tedy součástí Neunikátního díla. Zdrojový kód bude</w:t>
      </w:r>
      <w:r w:rsidR="0082718A" w:rsidRPr="00A778C7">
        <w:t xml:space="preserve"> spustitelný v</w:t>
      </w:r>
      <w:r w:rsidR="0082718A" w:rsidRPr="00A778C7">
        <w:rPr>
          <w:lang w:val="cs-CZ"/>
        </w:rPr>
        <w:t> </w:t>
      </w:r>
      <w:r w:rsidRPr="00A778C7">
        <w:t>prostředí Objednatele a zaručující možnost ověření,</w:t>
      </w:r>
      <w:r w:rsidR="0082718A" w:rsidRPr="00A778C7">
        <w:t xml:space="preserve"> že zdrojový kód je</w:t>
      </w:r>
      <w:r w:rsidR="0082718A" w:rsidRPr="00A778C7">
        <w:rPr>
          <w:lang w:val="cs-CZ"/>
        </w:rPr>
        <w:t> </w:t>
      </w:r>
      <w:r w:rsidRPr="00A778C7">
        <w:t>kompletní a ve správné verzi, tzn. umožňující k</w:t>
      </w:r>
      <w:r w:rsidR="0082718A" w:rsidRPr="00A778C7">
        <w:t>ompilaci, instalaci, spuštění a</w:t>
      </w:r>
      <w:r w:rsidR="0082718A" w:rsidRPr="00A778C7">
        <w:rPr>
          <w:lang w:val="cs-CZ"/>
        </w:rPr>
        <w:t> </w:t>
      </w:r>
      <w:r w:rsidRPr="00A778C7">
        <w:t>ověření funkcionality, a to včetně podro</w:t>
      </w:r>
      <w:r w:rsidR="00EB3BA5" w:rsidRPr="00A778C7">
        <w:t>bné dokumentace zdrojového kódu</w:t>
      </w:r>
      <w:r w:rsidRPr="00A778C7">
        <w:t>.</w:t>
      </w:r>
      <w:bookmarkEnd w:id="114"/>
      <w:r w:rsidRPr="00A778C7">
        <w:t xml:space="preserve"> Zdrojový kód bude Objednateli Zhotovitelem předán na nepřepisovatelném technickém nosiči dat </w:t>
      </w:r>
      <w:r w:rsidR="004B6605" w:rsidRPr="00A778C7">
        <w:t>s</w:t>
      </w:r>
      <w:r w:rsidR="004B6605" w:rsidRPr="00A778C7">
        <w:rPr>
          <w:lang w:val="cs-CZ"/>
        </w:rPr>
        <w:t> </w:t>
      </w:r>
      <w:r w:rsidRPr="00A778C7">
        <w:t>viditelně označeným názvem „Zdrojový kód“.  O předání tec</w:t>
      </w:r>
      <w:r w:rsidR="00C9089F">
        <w:t xml:space="preserve">hnického nosiče dat bude oběma </w:t>
      </w:r>
      <w:r w:rsidR="00C9089F">
        <w:rPr>
          <w:lang w:val="cs-CZ"/>
        </w:rPr>
        <w:t>s</w:t>
      </w:r>
      <w:r w:rsidRPr="00A778C7">
        <w:t xml:space="preserve">mluvními stranami sepsán a podepsán písemný předávací protokol. </w:t>
      </w:r>
      <w:bookmarkEnd w:id="115"/>
      <w:r w:rsidR="00232380" w:rsidRPr="00A778C7">
        <w:t>Zhotovitel je povinen předat zdrojový kód včetně příslušné dokumentace před zahájením akceptační procedury</w:t>
      </w:r>
      <w:r w:rsidR="00155535" w:rsidRPr="00A778C7">
        <w:rPr>
          <w:lang w:val="cs-CZ"/>
        </w:rPr>
        <w:t xml:space="preserve"> IS SEKM 3</w:t>
      </w:r>
      <w:r w:rsidR="00232380" w:rsidRPr="00A778C7">
        <w:t>.</w:t>
      </w:r>
      <w:r w:rsidR="004B6605" w:rsidRPr="00A778C7">
        <w:rPr>
          <w:lang w:val="cs-CZ"/>
        </w:rPr>
        <w:t xml:space="preserve"> Zdrojový kód bude zároveň veden a</w:t>
      </w:r>
      <w:r w:rsidR="00155535" w:rsidRPr="00A778C7">
        <w:rPr>
          <w:lang w:val="cs-CZ"/>
        </w:rPr>
        <w:t> </w:t>
      </w:r>
      <w:r w:rsidR="004B6605" w:rsidRPr="00A778C7">
        <w:rPr>
          <w:lang w:val="cs-CZ"/>
        </w:rPr>
        <w:t>udržován v GIT aplikaci Objednatele přístupné oprávněným osobám obou smluvních stran dálkovým způsobem.</w:t>
      </w:r>
    </w:p>
    <w:p w:rsidR="00346939" w:rsidRPr="00A778C7" w:rsidRDefault="007931BE" w:rsidP="004B6605">
      <w:pPr>
        <w:pStyle w:val="Textlnkuslovan"/>
        <w:rPr>
          <w:lang w:val="cs-CZ"/>
        </w:rPr>
      </w:pPr>
      <w:bookmarkStart w:id="116" w:name="_Ref212853955"/>
      <w:r w:rsidRPr="00A778C7">
        <w:t xml:space="preserve">Povinnost Zhotovitele uvedená v odst. </w:t>
      </w:r>
      <w:r w:rsidR="00142C34" w:rsidRPr="00A778C7">
        <w:fldChar w:fldCharType="begin"/>
      </w:r>
      <w:r w:rsidRPr="00A778C7">
        <w:instrText xml:space="preserve"> REF _</w:instrText>
      </w:r>
      <w:r w:rsidRPr="00A778C7">
        <w:rPr>
          <w:lang w:eastAsia="en-US"/>
        </w:rPr>
        <w:instrText>Ref340826119</w:instrText>
      </w:r>
      <w:r w:rsidRPr="00A778C7">
        <w:instrText xml:space="preserve"> \r \h </w:instrText>
      </w:r>
      <w:r w:rsidR="008E69FF" w:rsidRPr="00A778C7">
        <w:instrText xml:space="preserve"> \* MERGEFORMAT </w:instrText>
      </w:r>
      <w:r w:rsidR="00142C34" w:rsidRPr="00A778C7">
        <w:fldChar w:fldCharType="separate"/>
      </w:r>
      <w:r w:rsidR="00150DE6">
        <w:t>11.1</w:t>
      </w:r>
      <w:r w:rsidR="00142C34" w:rsidRPr="00A778C7">
        <w:fldChar w:fldCharType="end"/>
      </w:r>
      <w:r w:rsidRPr="00A778C7">
        <w:t xml:space="preserve"> </w:t>
      </w:r>
      <w:r w:rsidR="0082718A" w:rsidRPr="00A778C7">
        <w:rPr>
          <w:lang w:val="cs-CZ"/>
        </w:rPr>
        <w:t xml:space="preserve">Smlouvy </w:t>
      </w:r>
      <w:r w:rsidR="0082718A" w:rsidRPr="00A778C7">
        <w:t>se přiměřeně použije i</w:t>
      </w:r>
      <w:r w:rsidR="0082718A" w:rsidRPr="00A778C7">
        <w:rPr>
          <w:lang w:val="cs-CZ"/>
        </w:rPr>
        <w:t> </w:t>
      </w:r>
      <w:r w:rsidR="0082718A" w:rsidRPr="00A778C7">
        <w:t>pro</w:t>
      </w:r>
      <w:r w:rsidR="0082718A" w:rsidRPr="00A778C7">
        <w:rPr>
          <w:lang w:val="cs-CZ"/>
        </w:rPr>
        <w:t> </w:t>
      </w:r>
      <w:r w:rsidRPr="00A778C7">
        <w:t xml:space="preserve">jakékoliv opravy, změny, doplnění, upgrade nebo update zdrojového kódu </w:t>
      </w:r>
      <w:r w:rsidR="0082718A" w:rsidRPr="00A778C7">
        <w:rPr>
          <w:lang w:val="cs-CZ"/>
        </w:rPr>
        <w:t>IS </w:t>
      </w:r>
      <w:r w:rsidR="00E50970" w:rsidRPr="00A778C7">
        <w:rPr>
          <w:lang w:val="cs-CZ"/>
        </w:rPr>
        <w:t>SEKM 3</w:t>
      </w:r>
      <w:r w:rsidR="0082718A" w:rsidRPr="00A778C7">
        <w:t>,</w:t>
      </w:r>
      <w:r w:rsidR="0082718A" w:rsidRPr="00A778C7">
        <w:rPr>
          <w:lang w:val="cs-CZ"/>
        </w:rPr>
        <w:t> </w:t>
      </w:r>
      <w:r w:rsidRPr="00A778C7">
        <w:t>k nimž dojde při plnění této</w:t>
      </w:r>
      <w:r w:rsidRPr="0095026A">
        <w:t xml:space="preserve"> Smlouvy</w:t>
      </w:r>
      <w:r w:rsidR="004B6605">
        <w:rPr>
          <w:lang w:val="cs-CZ"/>
        </w:rPr>
        <w:t>,</w:t>
      </w:r>
      <w:r w:rsidRPr="0095026A">
        <w:t xml:space="preserve"> v rámci záručních oprav </w:t>
      </w:r>
      <w:r w:rsidR="004B6605">
        <w:rPr>
          <w:lang w:val="cs-CZ"/>
        </w:rPr>
        <w:t xml:space="preserve">nebo Provozní podpory díla </w:t>
      </w:r>
      <w:r w:rsidRPr="0095026A">
        <w:t>(dále jen „</w:t>
      </w:r>
      <w:r w:rsidRPr="0095026A">
        <w:rPr>
          <w:rStyle w:val="ProhlensmluvnchstranChar"/>
        </w:rPr>
        <w:t>změna zdrojového kódu</w:t>
      </w:r>
      <w:r w:rsidRPr="0095026A">
        <w:t>“). Dokumentace změny zdrojového kódu musí obsahovat podrobný popis</w:t>
      </w:r>
      <w:bookmarkEnd w:id="116"/>
      <w:r w:rsidR="0082718A">
        <w:t xml:space="preserve"> a komentář každého zásahu do</w:t>
      </w:r>
      <w:r w:rsidR="0082718A">
        <w:rPr>
          <w:lang w:val="cs-CZ"/>
        </w:rPr>
        <w:t> </w:t>
      </w:r>
      <w:r w:rsidRPr="00A778C7">
        <w:t>zdrojového kódu.</w:t>
      </w:r>
      <w:bookmarkEnd w:id="110"/>
      <w:r w:rsidR="004B6605" w:rsidRPr="00A778C7">
        <w:rPr>
          <w:lang w:val="cs-CZ"/>
        </w:rPr>
        <w:t xml:space="preserve"> </w:t>
      </w:r>
    </w:p>
    <w:p w:rsidR="004B6605" w:rsidRPr="00A778C7" w:rsidRDefault="004B6605" w:rsidP="004B6605">
      <w:pPr>
        <w:pStyle w:val="Textlnkuslovan"/>
        <w:rPr>
          <w:lang w:val="cs-CZ"/>
        </w:rPr>
      </w:pPr>
      <w:r w:rsidRPr="00A778C7">
        <w:rPr>
          <w:lang w:val="cs-CZ"/>
        </w:rPr>
        <w:t>Zhotovitel je povinen průběžně bez zbytečného odkladu aktualizovat Zdrojový kód uložený u Objednatele tak, aby byla u Ob</w:t>
      </w:r>
      <w:r w:rsidR="0082718A" w:rsidRPr="00A778C7">
        <w:rPr>
          <w:lang w:val="cs-CZ"/>
        </w:rPr>
        <w:t>jednatele vždy uložena právě ta </w:t>
      </w:r>
      <w:r w:rsidR="00346939" w:rsidRPr="00A778C7">
        <w:rPr>
          <w:lang w:val="cs-CZ"/>
        </w:rPr>
        <w:t>v</w:t>
      </w:r>
      <w:r w:rsidRPr="00A778C7">
        <w:rPr>
          <w:lang w:val="cs-CZ"/>
        </w:rPr>
        <w:t xml:space="preserve">erze, která je v dané době užívaná v produkčním prostředí </w:t>
      </w:r>
      <w:r w:rsidR="00346939" w:rsidRPr="00A778C7">
        <w:rPr>
          <w:lang w:val="cs-CZ"/>
        </w:rPr>
        <w:t>IS SEKM 3</w:t>
      </w:r>
      <w:r w:rsidRPr="00A778C7">
        <w:rPr>
          <w:lang w:val="cs-CZ"/>
        </w:rPr>
        <w:t>.</w:t>
      </w:r>
    </w:p>
    <w:p w:rsidR="00FB29D4" w:rsidRPr="00A778C7" w:rsidRDefault="00FB29D4" w:rsidP="00FB29D4">
      <w:pPr>
        <w:pStyle w:val="lneksmlouvy"/>
      </w:pPr>
      <w:r w:rsidRPr="00A778C7">
        <w:t>ZÁRUK</w:t>
      </w:r>
      <w:bookmarkEnd w:id="111"/>
      <w:bookmarkEnd w:id="112"/>
      <w:bookmarkEnd w:id="113"/>
      <w:r w:rsidR="009411F6" w:rsidRPr="00A778C7">
        <w:rPr>
          <w:lang w:val="cs-CZ"/>
        </w:rPr>
        <w:t>A NA JAKOST</w:t>
      </w:r>
    </w:p>
    <w:p w:rsidR="00E80C5F" w:rsidRPr="00136381" w:rsidRDefault="00FB29D4" w:rsidP="007709A8">
      <w:pPr>
        <w:pStyle w:val="Textlnkuslovan"/>
      </w:pPr>
      <w:r w:rsidRPr="00272098">
        <w:t>Zhotovitel poskytuje záruku</w:t>
      </w:r>
      <w:r>
        <w:t xml:space="preserve"> za jakost</w:t>
      </w:r>
      <w:r w:rsidR="00757134">
        <w:t xml:space="preserve"> </w:t>
      </w:r>
      <w:r w:rsidR="00E50970">
        <w:rPr>
          <w:lang w:val="cs-CZ"/>
        </w:rPr>
        <w:t>IS SEKM 3</w:t>
      </w:r>
      <w:r w:rsidR="00757134">
        <w:t xml:space="preserve"> spočívající v tom</w:t>
      </w:r>
      <w:r w:rsidRPr="00272098">
        <w:t xml:space="preserve">, že každá část </w:t>
      </w:r>
      <w:r w:rsidR="0082718A">
        <w:rPr>
          <w:lang w:val="cs-CZ"/>
        </w:rPr>
        <w:t>IS </w:t>
      </w:r>
      <w:r w:rsidR="00E50970">
        <w:rPr>
          <w:lang w:val="cs-CZ"/>
        </w:rPr>
        <w:t>SEKM 3</w:t>
      </w:r>
      <w:r>
        <w:rPr>
          <w:szCs w:val="22"/>
        </w:rPr>
        <w:t xml:space="preserve"> a </w:t>
      </w:r>
      <w:r w:rsidR="00E50970" w:rsidRPr="0082718A">
        <w:rPr>
          <w:lang w:val="cs-CZ"/>
        </w:rPr>
        <w:t>IS</w:t>
      </w:r>
      <w:r w:rsidR="00D5112A" w:rsidRPr="0082718A">
        <w:t xml:space="preserve"> </w:t>
      </w:r>
      <w:r w:rsidR="008E69FF" w:rsidRPr="0082718A">
        <w:t>SEKM 3</w:t>
      </w:r>
      <w:r w:rsidR="008E69FF" w:rsidRPr="0082718A">
        <w:rPr>
          <w:lang w:val="cs-CZ"/>
        </w:rPr>
        <w:t xml:space="preserve"> </w:t>
      </w:r>
      <w:r w:rsidR="00757134" w:rsidRPr="0082718A">
        <w:rPr>
          <w:szCs w:val="22"/>
        </w:rPr>
        <w:t>jako</w:t>
      </w:r>
      <w:r w:rsidRPr="0082718A">
        <w:rPr>
          <w:szCs w:val="22"/>
        </w:rPr>
        <w:t xml:space="preserve"> celek</w:t>
      </w:r>
      <w:r w:rsidR="00757134" w:rsidRPr="0082718A">
        <w:t xml:space="preserve"> budou mít</w:t>
      </w:r>
      <w:r w:rsidRPr="0082718A">
        <w:t xml:space="preserve"> ke dni jeho akceptace </w:t>
      </w:r>
      <w:r w:rsidR="00D5112A" w:rsidRPr="0082718A">
        <w:t>a</w:t>
      </w:r>
      <w:r w:rsidR="00D5112A" w:rsidRPr="0082718A">
        <w:rPr>
          <w:lang w:val="cs-CZ"/>
        </w:rPr>
        <w:t> </w:t>
      </w:r>
      <w:r w:rsidRPr="0082718A">
        <w:t xml:space="preserve">dále po dobu </w:t>
      </w:r>
      <w:r w:rsidR="00191DF2" w:rsidRPr="0082718A">
        <w:t xml:space="preserve">tři </w:t>
      </w:r>
      <w:r w:rsidR="00E6219E" w:rsidRPr="0082718A">
        <w:t>(</w:t>
      </w:r>
      <w:r w:rsidR="00191DF2" w:rsidRPr="0082718A">
        <w:t>3</w:t>
      </w:r>
      <w:r w:rsidR="00E6219E" w:rsidRPr="0082718A">
        <w:t xml:space="preserve">) </w:t>
      </w:r>
      <w:r w:rsidR="00191DF2" w:rsidRPr="0082718A">
        <w:t>roky</w:t>
      </w:r>
      <w:r w:rsidRPr="0082718A">
        <w:t xml:space="preserve"> od </w:t>
      </w:r>
      <w:r w:rsidR="0039325F" w:rsidRPr="0082718A">
        <w:rPr>
          <w:lang w:val="cs-CZ"/>
        </w:rPr>
        <w:t>Předání</w:t>
      </w:r>
      <w:r w:rsidR="0039325F" w:rsidRPr="0082718A">
        <w:t xml:space="preserve"> </w:t>
      </w:r>
      <w:r w:rsidR="00BC317B" w:rsidRPr="0082718A">
        <w:t>a převzetí</w:t>
      </w:r>
      <w:r w:rsidR="00C43E96" w:rsidRPr="0082718A">
        <w:t xml:space="preserve"> </w:t>
      </w:r>
      <w:r w:rsidR="00E50970" w:rsidRPr="0082718A">
        <w:rPr>
          <w:lang w:val="cs-CZ"/>
        </w:rPr>
        <w:t>IS SEKM 3</w:t>
      </w:r>
      <w:r w:rsidRPr="0082718A">
        <w:t xml:space="preserve"> funkční vlastnosti stanovené v této </w:t>
      </w:r>
      <w:r w:rsidRPr="00136381">
        <w:t>Smlouvě.</w:t>
      </w:r>
      <w:r w:rsidR="0085688E" w:rsidRPr="00136381">
        <w:t xml:space="preserve"> Záruka za jakost se vztahuje i na části </w:t>
      </w:r>
      <w:r w:rsidR="00E50970" w:rsidRPr="00136381">
        <w:rPr>
          <w:lang w:val="cs-CZ"/>
        </w:rPr>
        <w:t>IS SEKM 3</w:t>
      </w:r>
      <w:r w:rsidR="0085688E" w:rsidRPr="00136381">
        <w:t xml:space="preserve"> upravené v rámci poskytování </w:t>
      </w:r>
      <w:r w:rsidR="008E69FF" w:rsidRPr="00136381">
        <w:t xml:space="preserve">Provozní podpory </w:t>
      </w:r>
      <w:r w:rsidR="00254FBC" w:rsidRPr="00136381">
        <w:t>díla</w:t>
      </w:r>
      <w:r w:rsidR="00B04EFB" w:rsidRPr="00136381">
        <w:rPr>
          <w:lang w:val="cs-CZ"/>
        </w:rPr>
        <w:t xml:space="preserve">, tj. na </w:t>
      </w:r>
      <w:r w:rsidR="00B04EFB" w:rsidRPr="00136381">
        <w:t>následné updaty</w:t>
      </w:r>
      <w:r w:rsidR="00B04EFB" w:rsidRPr="00136381">
        <w:rPr>
          <w:lang w:val="cs-CZ"/>
        </w:rPr>
        <w:t>,</w:t>
      </w:r>
      <w:r w:rsidR="00B04EFB" w:rsidRPr="00136381">
        <w:t xml:space="preserve"> upgrady, která vzniknou v rámci </w:t>
      </w:r>
      <w:r w:rsidR="00B04EFB" w:rsidRPr="00136381">
        <w:rPr>
          <w:lang w:val="cs-CZ"/>
        </w:rPr>
        <w:t xml:space="preserve">plnění části </w:t>
      </w:r>
      <w:r w:rsidR="00B04EFB" w:rsidRPr="00136381">
        <w:t>Provozní podpory díla</w:t>
      </w:r>
      <w:r w:rsidR="0082718A" w:rsidRPr="00136381">
        <w:rPr>
          <w:lang w:val="cs-CZ"/>
        </w:rPr>
        <w:t>. Zhotovitel neodpovídá za </w:t>
      </w:r>
      <w:r w:rsidR="00B04EFB" w:rsidRPr="00136381">
        <w:rPr>
          <w:lang w:val="cs-CZ"/>
        </w:rPr>
        <w:t xml:space="preserve">vady IS SEKM 3, které by mohly vzniknout změnou poskytovatele Provozní podpory díla </w:t>
      </w:r>
      <w:r w:rsidR="00444A65" w:rsidRPr="00136381">
        <w:rPr>
          <w:lang w:val="cs-CZ"/>
        </w:rPr>
        <w:t xml:space="preserve">blíže definovanou čl. </w:t>
      </w:r>
      <w:r w:rsidR="00444A65" w:rsidRPr="00136381">
        <w:rPr>
          <w:lang w:val="cs-CZ"/>
        </w:rPr>
        <w:fldChar w:fldCharType="begin"/>
      </w:r>
      <w:r w:rsidR="00444A65" w:rsidRPr="00136381">
        <w:rPr>
          <w:lang w:val="cs-CZ"/>
        </w:rPr>
        <w:instrText xml:space="preserve"> REF _Ref394480790 \r \h </w:instrText>
      </w:r>
      <w:r w:rsidR="00850F49" w:rsidRPr="00136381">
        <w:rPr>
          <w:lang w:val="cs-CZ"/>
        </w:rPr>
        <w:instrText xml:space="preserve"> \* MERGEFORMAT </w:instrText>
      </w:r>
      <w:r w:rsidR="00444A65" w:rsidRPr="00136381">
        <w:rPr>
          <w:lang w:val="cs-CZ"/>
        </w:rPr>
      </w:r>
      <w:r w:rsidR="00444A65" w:rsidRPr="00136381">
        <w:rPr>
          <w:lang w:val="cs-CZ"/>
        </w:rPr>
        <w:fldChar w:fldCharType="separate"/>
      </w:r>
      <w:r w:rsidR="00150DE6">
        <w:rPr>
          <w:lang w:val="cs-CZ"/>
        </w:rPr>
        <w:t>20</w:t>
      </w:r>
      <w:r w:rsidR="00444A65" w:rsidRPr="00136381">
        <w:rPr>
          <w:lang w:val="cs-CZ"/>
        </w:rPr>
        <w:fldChar w:fldCharType="end"/>
      </w:r>
      <w:r w:rsidR="00444A65" w:rsidRPr="00136381">
        <w:rPr>
          <w:lang w:val="cs-CZ"/>
        </w:rPr>
        <w:t xml:space="preserve"> této Smlouvy.</w:t>
      </w:r>
    </w:p>
    <w:p w:rsidR="00305D02" w:rsidRPr="00136381" w:rsidRDefault="00305D02" w:rsidP="00305D02">
      <w:pPr>
        <w:pStyle w:val="Textlnkuslovan"/>
      </w:pPr>
      <w:r w:rsidRPr="00136381">
        <w:rPr>
          <w:lang w:val="cs-CZ"/>
        </w:rPr>
        <w:t>Zhotovitel</w:t>
      </w:r>
      <w:r w:rsidRPr="00136381">
        <w:t xml:space="preserve"> poskytuje Objednateli záruku za to, že </w:t>
      </w:r>
      <w:r w:rsidRPr="00136381">
        <w:rPr>
          <w:lang w:val="cs-CZ"/>
        </w:rPr>
        <w:t>IS SEKM 3</w:t>
      </w:r>
      <w:r w:rsidRPr="00136381">
        <w:t xml:space="preserve"> bude řádně fungovat a</w:t>
      </w:r>
      <w:r w:rsidRPr="00136381">
        <w:rPr>
          <w:lang w:val="cs-CZ"/>
        </w:rPr>
        <w:t> </w:t>
      </w:r>
      <w:r w:rsidRPr="00136381">
        <w:t>bude podporovat a fungovat na S</w:t>
      </w:r>
      <w:r w:rsidRPr="00136381">
        <w:rPr>
          <w:lang w:val="cs-CZ"/>
        </w:rPr>
        <w:t>W</w:t>
      </w:r>
      <w:r w:rsidRPr="00136381">
        <w:t xml:space="preserve"> platformě (v</w:t>
      </w:r>
      <w:r w:rsidR="0082718A" w:rsidRPr="00136381">
        <w:t>četně jejích případných změn či</w:t>
      </w:r>
      <w:r w:rsidR="0082718A" w:rsidRPr="00136381">
        <w:rPr>
          <w:lang w:val="cs-CZ"/>
        </w:rPr>
        <w:t> </w:t>
      </w:r>
      <w:r w:rsidRPr="00136381">
        <w:t xml:space="preserve">nových verzí) implementované jako součást </w:t>
      </w:r>
      <w:r w:rsidRPr="00136381">
        <w:rPr>
          <w:lang w:val="cs-CZ"/>
        </w:rPr>
        <w:t>IS SEKM 3</w:t>
      </w:r>
      <w:r w:rsidRPr="00136381">
        <w:t xml:space="preserve"> dle této Smlouvy. Záruka poskytnutá dle tohoto odstavce se vztahuje na celou dobu ode dne </w:t>
      </w:r>
      <w:r w:rsidRPr="00136381">
        <w:rPr>
          <w:lang w:val="cs-CZ"/>
        </w:rPr>
        <w:t>Předání a převzetí IS SEKM 3</w:t>
      </w:r>
      <w:r w:rsidRPr="00136381">
        <w:t xml:space="preserve"> do okamžiku ukončení poskytování </w:t>
      </w:r>
      <w:r w:rsidRPr="00136381">
        <w:rPr>
          <w:lang w:val="cs-CZ"/>
        </w:rPr>
        <w:t>Provozní podpory díla</w:t>
      </w:r>
      <w:r w:rsidRPr="00136381">
        <w:t>.</w:t>
      </w:r>
    </w:p>
    <w:p w:rsidR="0039325F" w:rsidRPr="00136381" w:rsidRDefault="0039325F" w:rsidP="0039325F">
      <w:pPr>
        <w:pStyle w:val="Textlnkuslovan"/>
        <w:rPr>
          <w:b/>
        </w:rPr>
      </w:pPr>
      <w:r w:rsidRPr="00136381">
        <w:rPr>
          <w:lang w:val="cs-CZ"/>
        </w:rPr>
        <w:t>Zhotovitel</w:t>
      </w:r>
      <w:r w:rsidRPr="00136381">
        <w:t xml:space="preserve"> poskytuje Objednateli záruku též za to, že </w:t>
      </w:r>
      <w:r w:rsidR="00B80E17" w:rsidRPr="00136381">
        <w:rPr>
          <w:lang w:val="cs-CZ"/>
        </w:rPr>
        <w:t>IS SEKM 3</w:t>
      </w:r>
      <w:r w:rsidRPr="00136381">
        <w:t xml:space="preserve"> správným, nezkresleným a úplným způsobem zpr</w:t>
      </w:r>
      <w:r w:rsidR="0082718A" w:rsidRPr="00136381">
        <w:t>acovává veškerá data předaná ke</w:t>
      </w:r>
      <w:r w:rsidR="0082718A" w:rsidRPr="00136381">
        <w:rPr>
          <w:lang w:val="cs-CZ"/>
        </w:rPr>
        <w:t> </w:t>
      </w:r>
      <w:r w:rsidRPr="00136381">
        <w:t>zpracování.</w:t>
      </w:r>
    </w:p>
    <w:p w:rsidR="00B80E17" w:rsidRPr="00136381" w:rsidRDefault="00B80E17" w:rsidP="00B80E17">
      <w:pPr>
        <w:pStyle w:val="Textlnkuslovan"/>
      </w:pPr>
      <w:r w:rsidRPr="00136381">
        <w:rPr>
          <w:lang w:val="cs-CZ"/>
        </w:rPr>
        <w:t>Zhotovitel</w:t>
      </w:r>
      <w:r w:rsidRPr="00136381">
        <w:t xml:space="preserve"> poskytuje Objednateli záruku za to, že </w:t>
      </w:r>
      <w:r w:rsidRPr="00136381">
        <w:rPr>
          <w:lang w:val="cs-CZ"/>
        </w:rPr>
        <w:t>IS SEKM 3</w:t>
      </w:r>
      <w:r w:rsidRPr="00136381">
        <w:t xml:space="preserve"> nebude obsahovat viry nebo jiné dysfunkce, které by zabránily Objednateli užívat </w:t>
      </w:r>
      <w:r w:rsidRPr="00136381">
        <w:rPr>
          <w:lang w:val="cs-CZ"/>
        </w:rPr>
        <w:t>IS SEKM 3</w:t>
      </w:r>
      <w:r w:rsidRPr="00136381">
        <w:t xml:space="preserve"> nebo </w:t>
      </w:r>
      <w:r w:rsidRPr="00136381">
        <w:lastRenderedPageBreak/>
        <w:t xml:space="preserve">které by způsobily, že </w:t>
      </w:r>
      <w:r w:rsidRPr="00136381">
        <w:rPr>
          <w:lang w:val="cs-CZ"/>
        </w:rPr>
        <w:t>IS SEKM 3</w:t>
      </w:r>
      <w:r w:rsidRPr="00136381">
        <w:t xml:space="preserve"> přestane fungovat nebo jeho fungování bude omezeno nebo jinak negativně ovlivněno</w:t>
      </w:r>
      <w:r w:rsidRPr="00136381">
        <w:rPr>
          <w:lang w:val="cs-CZ"/>
        </w:rPr>
        <w:t>.</w:t>
      </w:r>
    </w:p>
    <w:p w:rsidR="00FB29D4" w:rsidRPr="00272098" w:rsidRDefault="00FB29D4" w:rsidP="00A40EB1">
      <w:pPr>
        <w:pStyle w:val="Textlnkuslovan"/>
      </w:pPr>
      <w:r w:rsidRPr="00136381">
        <w:t xml:space="preserve">Objednatel je oprávněn vady </w:t>
      </w:r>
      <w:r w:rsidR="00E50970" w:rsidRPr="00136381">
        <w:rPr>
          <w:lang w:val="cs-CZ"/>
        </w:rPr>
        <w:t>IS</w:t>
      </w:r>
      <w:r w:rsidR="00D5112A" w:rsidRPr="00136381" w:rsidDel="008E69FF">
        <w:t xml:space="preserve"> </w:t>
      </w:r>
      <w:r w:rsidR="008E69FF" w:rsidRPr="00136381">
        <w:t xml:space="preserve">SEKM 3 </w:t>
      </w:r>
      <w:r w:rsidRPr="00136381">
        <w:t xml:space="preserve">nahlásit </w:t>
      </w:r>
      <w:r w:rsidRPr="0082718A">
        <w:t>Zhotoviteli do třiceti (30)</w:t>
      </w:r>
      <w:r w:rsidR="0082718A" w:rsidRPr="0082718A">
        <w:t xml:space="preserve"> dnů ode</w:t>
      </w:r>
      <w:r w:rsidR="0082718A" w:rsidRPr="0082718A">
        <w:rPr>
          <w:lang w:val="cs-CZ"/>
        </w:rPr>
        <w:t> </w:t>
      </w:r>
      <w:r w:rsidRPr="0082718A">
        <w:t>dne jejich zjištění bez toho, aby využitím této lhůty bylo jeho právo z odpovědnosti za vady jakkoli dotčeno.</w:t>
      </w:r>
      <w:r w:rsidR="007709A8" w:rsidRPr="0082718A">
        <w:t xml:space="preserve"> </w:t>
      </w:r>
      <w:r w:rsidR="00B800C9" w:rsidRPr="0082718A">
        <w:t>V případě, že</w:t>
      </w:r>
      <w:r w:rsidR="007709A8" w:rsidRPr="0082718A">
        <w:t xml:space="preserve"> se jedná o vadu, která způsobuje, že </w:t>
      </w:r>
      <w:r w:rsidR="00E50970" w:rsidRPr="0082718A">
        <w:rPr>
          <w:lang w:val="cs-CZ"/>
        </w:rPr>
        <w:t>IS</w:t>
      </w:r>
      <w:r w:rsidR="00D5112A" w:rsidRPr="0082718A">
        <w:t xml:space="preserve"> </w:t>
      </w:r>
      <w:r w:rsidR="008E69FF" w:rsidRPr="0082718A">
        <w:t>SEKM 3</w:t>
      </w:r>
      <w:r w:rsidR="007709A8" w:rsidRPr="0082718A">
        <w:t xml:space="preserve"> nebo jeho část není funkční a není způsobilá sloužit svému účelu</w:t>
      </w:r>
      <w:r w:rsidR="00B800C9" w:rsidRPr="0082718A">
        <w:t xml:space="preserve">, jedná se </w:t>
      </w:r>
      <w:r w:rsidR="008E69FF" w:rsidRPr="0082718A">
        <w:t>o</w:t>
      </w:r>
      <w:r w:rsidR="008E69FF" w:rsidRPr="0082718A">
        <w:rPr>
          <w:lang w:val="cs-CZ"/>
        </w:rPr>
        <w:t> </w:t>
      </w:r>
      <w:r w:rsidR="00B800C9" w:rsidRPr="0082718A">
        <w:t>podstatnou</w:t>
      </w:r>
      <w:r w:rsidR="00B800C9">
        <w:t xml:space="preserve"> záruční vadu</w:t>
      </w:r>
      <w:r w:rsidR="007709A8">
        <w:t xml:space="preserve"> (dále jen „</w:t>
      </w:r>
      <w:r w:rsidR="007709A8" w:rsidRPr="000A5618">
        <w:rPr>
          <w:b/>
        </w:rPr>
        <w:t>Podstatná záruční vada</w:t>
      </w:r>
      <w:r w:rsidR="007709A8">
        <w:t>“)</w:t>
      </w:r>
      <w:r w:rsidR="00B800C9">
        <w:t>; v ostatních případech se jedná o nepo</w:t>
      </w:r>
      <w:r w:rsidR="0082718A">
        <w:t>dstatnou záruční vadu (dále jen</w:t>
      </w:r>
      <w:r w:rsidR="0082718A">
        <w:rPr>
          <w:lang w:val="cs-CZ"/>
        </w:rPr>
        <w:t> </w:t>
      </w:r>
      <w:r w:rsidR="00B800C9">
        <w:t>„</w:t>
      </w:r>
      <w:r w:rsidR="00B800C9" w:rsidRPr="000A5618">
        <w:rPr>
          <w:b/>
        </w:rPr>
        <w:t>Nepodstatná záruční vada</w:t>
      </w:r>
      <w:r w:rsidR="00B800C9">
        <w:t>“).</w:t>
      </w:r>
    </w:p>
    <w:p w:rsidR="00FB29D4" w:rsidRPr="0082718A" w:rsidRDefault="00FB29D4" w:rsidP="00FB29D4">
      <w:pPr>
        <w:pStyle w:val="Textlnkuslovan"/>
      </w:pPr>
      <w:r w:rsidRPr="00272098">
        <w:t xml:space="preserve">Doba od </w:t>
      </w:r>
      <w:r w:rsidRPr="0082718A">
        <w:t>zjištění vady do jejího odstranění se do trvání záruční doby nezapočítává.</w:t>
      </w:r>
    </w:p>
    <w:p w:rsidR="000802BE" w:rsidRPr="0082718A" w:rsidRDefault="000802BE" w:rsidP="00FB29D4">
      <w:pPr>
        <w:pStyle w:val="Textlnkuslovan"/>
      </w:pPr>
      <w:bookmarkStart w:id="117" w:name="_Ref202246719"/>
      <w:r w:rsidRPr="0082718A">
        <w:t>Nároky Objednatele z titulu záruky za jakost jsou nezávisl</w:t>
      </w:r>
      <w:r w:rsidR="000968B3" w:rsidRPr="0082718A">
        <w:t xml:space="preserve">é od poskytování služeb </w:t>
      </w:r>
      <w:r w:rsidR="008E69FF" w:rsidRPr="0082718A">
        <w:t xml:space="preserve">Provozní podpory </w:t>
      </w:r>
      <w:r w:rsidR="00254FBC" w:rsidRPr="0082718A">
        <w:t>díla</w:t>
      </w:r>
      <w:r w:rsidR="000968B3" w:rsidRPr="0082718A">
        <w:t>.</w:t>
      </w:r>
    </w:p>
    <w:p w:rsidR="00FB29D4" w:rsidRPr="00B1473F" w:rsidRDefault="00FB29D4" w:rsidP="00FB29D4">
      <w:pPr>
        <w:pStyle w:val="Textlnkuslovan"/>
      </w:pPr>
      <w:r w:rsidRPr="0082718A">
        <w:t>Zhotovitel prohlašuje</w:t>
      </w:r>
      <w:r w:rsidRPr="00272098">
        <w:t>, že veškeré jeho plnění dodané podle této Smlouvy bude prosté právních vad a zavazuje se odškodnit v plné</w:t>
      </w:r>
      <w:r w:rsidR="0082718A">
        <w:t xml:space="preserve"> výši Objednatele v případě, že</w:t>
      </w:r>
      <w:r w:rsidR="0082718A">
        <w:rPr>
          <w:lang w:val="cs-CZ"/>
        </w:rPr>
        <w:t> </w:t>
      </w:r>
      <w:r w:rsidRPr="00272098">
        <w:t>třetí osoba úspěšně uplatní autorskoprávní nebo jiný nárok plynoucí z právní vady poskytnutého plnění.</w:t>
      </w:r>
      <w:bookmarkEnd w:id="117"/>
      <w:r w:rsidRPr="00272098">
        <w:t xml:space="preserve"> V případě, že by nárok třetí osoby vzniklý v souvislosti s plněním Zhotovitele podle této Smlouvy, bez o</w:t>
      </w:r>
      <w:r w:rsidR="0082718A">
        <w:t>hledu na jeho oprávněnost, vedl</w:t>
      </w:r>
      <w:r w:rsidR="0082718A">
        <w:rPr>
          <w:lang w:val="cs-CZ"/>
        </w:rPr>
        <w:t> </w:t>
      </w:r>
      <w:r w:rsidRPr="00272098">
        <w:t xml:space="preserve">k dočasnému či trvalému soudnímu zákazu či omezení užívání </w:t>
      </w:r>
      <w:r w:rsidR="00E50970">
        <w:rPr>
          <w:lang w:val="cs-CZ"/>
        </w:rPr>
        <w:t>IS SEKM 3</w:t>
      </w:r>
      <w:r w:rsidR="0082718A">
        <w:rPr>
          <w:lang w:val="cs-CZ"/>
        </w:rPr>
        <w:t> </w:t>
      </w:r>
      <w:r w:rsidR="0082718A">
        <w:t>či</w:t>
      </w:r>
      <w:r w:rsidR="0082718A">
        <w:rPr>
          <w:lang w:val="cs-CZ"/>
        </w:rPr>
        <w:t> </w:t>
      </w:r>
      <w:r w:rsidRPr="00272098">
        <w:t xml:space="preserve">jeho části, zavazuje se Zhotovitel zajistit </w:t>
      </w:r>
      <w:r w:rsidR="0082718A">
        <w:t>ve spolupráci s Objednatelem na</w:t>
      </w:r>
      <w:r w:rsidR="0082718A">
        <w:rPr>
          <w:lang w:val="cs-CZ"/>
        </w:rPr>
        <w:t> </w:t>
      </w:r>
      <w:r w:rsidRPr="00272098">
        <w:t>vl</w:t>
      </w:r>
      <w:r w:rsidR="0082718A">
        <w:t>astní náklady náhradní řešení a</w:t>
      </w:r>
      <w:r w:rsidR="0082718A">
        <w:rPr>
          <w:lang w:val="cs-CZ"/>
        </w:rPr>
        <w:t xml:space="preserve"> </w:t>
      </w:r>
      <w:r w:rsidRPr="00272098">
        <w:t>minimalizovat do</w:t>
      </w:r>
      <w:r w:rsidR="0082718A">
        <w:t>pady takovéto situace,</w:t>
      </w:r>
      <w:r w:rsidR="0082718A">
        <w:rPr>
          <w:lang w:val="cs-CZ"/>
        </w:rPr>
        <w:t> </w:t>
      </w:r>
      <w:r w:rsidR="0082718A">
        <w:t>a</w:t>
      </w:r>
      <w:r w:rsidR="0082718A">
        <w:rPr>
          <w:lang w:val="cs-CZ"/>
        </w:rPr>
        <w:t> </w:t>
      </w:r>
      <w:r w:rsidR="0082718A">
        <w:t>to</w:t>
      </w:r>
      <w:r w:rsidR="0082718A">
        <w:rPr>
          <w:lang w:val="cs-CZ"/>
        </w:rPr>
        <w:t> </w:t>
      </w:r>
      <w:r w:rsidR="0082718A">
        <w:t>bez</w:t>
      </w:r>
      <w:r w:rsidR="0082718A">
        <w:rPr>
          <w:lang w:val="cs-CZ"/>
        </w:rPr>
        <w:t> </w:t>
      </w:r>
      <w:r w:rsidRPr="00272098">
        <w:t xml:space="preserve">dopadu na cenu plnění sjednanou podle této Smlouvy, přičemž </w:t>
      </w:r>
      <w:r w:rsidRPr="00B1473F">
        <w:t>současně nebudou dotčeny ani nároky Objednatele na náhradu škody.</w:t>
      </w:r>
    </w:p>
    <w:p w:rsidR="00A46783" w:rsidRPr="00B1473F" w:rsidRDefault="00A46783" w:rsidP="00A46783">
      <w:pPr>
        <w:pStyle w:val="Textlnkuslovan"/>
        <w:rPr>
          <w:lang w:val="cs-CZ"/>
        </w:rPr>
      </w:pPr>
      <w:r w:rsidRPr="00B1473F">
        <w:rPr>
          <w:lang w:val="cs-CZ"/>
        </w:rPr>
        <w:t xml:space="preserve">Zhotovitel </w:t>
      </w:r>
      <w:r w:rsidRPr="00B1473F">
        <w:t xml:space="preserve">poskytuje Objednateli záruku za to, že funkcionalita </w:t>
      </w:r>
      <w:r w:rsidRPr="00B1473F">
        <w:rPr>
          <w:lang w:val="cs-CZ"/>
        </w:rPr>
        <w:t>IS SEKM 3</w:t>
      </w:r>
      <w:r w:rsidRPr="00B1473F">
        <w:t xml:space="preserve"> bude v době </w:t>
      </w:r>
      <w:r w:rsidRPr="00B1473F">
        <w:rPr>
          <w:lang w:val="cs-CZ"/>
        </w:rPr>
        <w:t>od Předání a převzetí IS SEKM 3 po dobu trvání této Smlouvy</w:t>
      </w:r>
      <w:r w:rsidRPr="00B1473F">
        <w:t xml:space="preserve"> v souladu s</w:t>
      </w:r>
      <w:r w:rsidRPr="00B1473F">
        <w:rPr>
          <w:lang w:val="cs-CZ"/>
        </w:rPr>
        <w:t> </w:t>
      </w:r>
      <w:r w:rsidR="009411F6" w:rsidRPr="00B1473F">
        <w:t>touto Smlouvou,</w:t>
      </w:r>
      <w:r w:rsidRPr="00B1473F">
        <w:t xml:space="preserve"> v souladu s právními předpisy České republiky</w:t>
      </w:r>
      <w:r w:rsidRPr="00B1473F">
        <w:rPr>
          <w:lang w:val="cs-CZ"/>
        </w:rPr>
        <w:t xml:space="preserve"> v platném znění</w:t>
      </w:r>
      <w:r w:rsidRPr="00B1473F">
        <w:t xml:space="preserve">, kterými jsou zejména (nikoliv však výlučně): 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 xml:space="preserve">zákon č. 167/2008 Sb., o předcházení ekologické újmě a o její nápravě a o změně některých zákonů, </w:t>
      </w:r>
      <w:r w:rsidR="0082718A" w:rsidRPr="00B1473F">
        <w:rPr>
          <w:lang w:val="cs-CZ"/>
        </w:rPr>
        <w:t xml:space="preserve">ve znění pozdějších předpisů, </w:t>
      </w:r>
      <w:r w:rsidRPr="00B1473F">
        <w:rPr>
          <w:lang w:val="cs-CZ"/>
        </w:rPr>
        <w:t>včetně příslušných vyhlášek,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vyhláška č. 369/2004 Sb. o projektování, provádění a vyhodnocování geologických prací, oznamování riziko</w:t>
      </w:r>
      <w:r w:rsidR="0082718A" w:rsidRPr="00B1473F">
        <w:rPr>
          <w:lang w:val="cs-CZ"/>
        </w:rPr>
        <w:t xml:space="preserve">vých </w:t>
      </w:r>
      <w:proofErr w:type="spellStart"/>
      <w:r w:rsidR="0082718A" w:rsidRPr="00B1473F">
        <w:rPr>
          <w:lang w:val="cs-CZ"/>
        </w:rPr>
        <w:t>geofaktorů</w:t>
      </w:r>
      <w:proofErr w:type="spellEnd"/>
      <w:r w:rsidR="0082718A" w:rsidRPr="00B1473F">
        <w:rPr>
          <w:lang w:val="cs-CZ"/>
        </w:rPr>
        <w:t xml:space="preserve"> a o postupu při </w:t>
      </w:r>
      <w:r w:rsidRPr="00B1473F">
        <w:rPr>
          <w:lang w:val="cs-CZ"/>
        </w:rPr>
        <w:t>výpočtu zásob výhradních ložisek,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zákon č. 181/2014 Sb., o kybernetické bezpečnosti a o změně souvisejících zákonů, ve znění pozdějších předpisů, včetně příslušných vyhlášek,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zákon č. 101/2000 Sb., o ochraně osobních údajů, ve znění pozdějších předpisů, včetně příslušných vyhlášek,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zákon č. 297/2016 Sb., o službách vytvářejících důvěru pro elektronické transakce,</w:t>
      </w:r>
      <w:r w:rsidR="0082718A" w:rsidRPr="00B1473F">
        <w:rPr>
          <w:lang w:val="cs-CZ"/>
        </w:rPr>
        <w:t xml:space="preserve"> ve znění pozdějších předpisů,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zákon č. 111/2009 Sb., o základních registrech, ve znění pozdějších předpisů,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zákon č. 365/2000 Sb., o informačních systémech veřejné správy, ve znění pozdějších předpisů,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t>zákon č. 106/1999 Sb., o svobodném přístupu k informacím, ve znění pozdějších předpisů,</w:t>
      </w:r>
    </w:p>
    <w:p w:rsidR="00A46783" w:rsidRPr="00B1473F" w:rsidRDefault="00A46783" w:rsidP="007069BD">
      <w:pPr>
        <w:pStyle w:val="Textlnkuslovan"/>
        <w:numPr>
          <w:ilvl w:val="2"/>
          <w:numId w:val="1"/>
        </w:numPr>
        <w:rPr>
          <w:lang w:val="cs-CZ"/>
        </w:rPr>
      </w:pPr>
      <w:r w:rsidRPr="00B1473F">
        <w:rPr>
          <w:lang w:val="cs-CZ"/>
        </w:rPr>
        <w:lastRenderedPageBreak/>
        <w:t>zákon č. 123/1998 Sb., o právu na informace o životním prostředí, ve znění pozdějších předpisů,</w:t>
      </w:r>
    </w:p>
    <w:p w:rsidR="00A46783" w:rsidRPr="00B1473F" w:rsidRDefault="00A46783" w:rsidP="007069BD">
      <w:pPr>
        <w:pStyle w:val="Textlnkuslovan"/>
        <w:numPr>
          <w:ilvl w:val="0"/>
          <w:numId w:val="0"/>
        </w:numPr>
        <w:ind w:left="1730"/>
        <w:rPr>
          <w:lang w:val="cs-CZ"/>
        </w:rPr>
      </w:pPr>
      <w:r w:rsidRPr="00B1473F">
        <w:t>a v souladu</w:t>
      </w:r>
      <w:r w:rsidRPr="00B1473F">
        <w:rPr>
          <w:lang w:val="cs-CZ"/>
        </w:rPr>
        <w:t xml:space="preserve"> s platnými metodickými pokyny MŽP pro oblast kontaminovaných míst.</w:t>
      </w:r>
    </w:p>
    <w:p w:rsidR="00BA6B9C" w:rsidRDefault="00BA6B9C" w:rsidP="00FB29D4">
      <w:pPr>
        <w:pStyle w:val="Textlnkuslovan"/>
      </w:pPr>
      <w:bookmarkStart w:id="118" w:name="_Ref394231827"/>
      <w:r w:rsidRPr="00B1473F">
        <w:t>Zhotovitel je povinen odstranit</w:t>
      </w:r>
      <w:r w:rsidR="00371C44" w:rsidRPr="00B1473F">
        <w:t xml:space="preserve"> Podstatné</w:t>
      </w:r>
      <w:r w:rsidRPr="00B1473F">
        <w:t xml:space="preserve"> záruční vady</w:t>
      </w:r>
      <w:r w:rsidR="00371C44" w:rsidRPr="00B1473F">
        <w:t xml:space="preserve"> i Nepodstatné záruční vady </w:t>
      </w:r>
      <w:r w:rsidRPr="00B1473F">
        <w:t xml:space="preserve">ve lhůtě dohodnuté mezi smluvními </w:t>
      </w:r>
      <w:r>
        <w:t xml:space="preserve">stranami, a nedojde-li mezi </w:t>
      </w:r>
      <w:r w:rsidR="00C9089F">
        <w:rPr>
          <w:lang w:val="cs-CZ"/>
        </w:rPr>
        <w:t xml:space="preserve">smluvními </w:t>
      </w:r>
      <w:r>
        <w:t>stranami k takové dohodě, pak v přiměřené lhůtě, kterou stanoví Objednatel.</w:t>
      </w:r>
      <w:bookmarkEnd w:id="118"/>
      <w:r w:rsidR="0082718A">
        <w:t xml:space="preserve"> Zhotovitel je</w:t>
      </w:r>
      <w:r w:rsidR="0082718A">
        <w:rPr>
          <w:lang w:val="cs-CZ"/>
        </w:rPr>
        <w:t> </w:t>
      </w:r>
      <w:r w:rsidR="007709A8">
        <w:t xml:space="preserve">povinen odstranit záruční vady bezplatně a bez </w:t>
      </w:r>
      <w:r w:rsidR="0082718A">
        <w:t>nároku na jakékoliv peněžité či</w:t>
      </w:r>
      <w:r w:rsidR="0082718A">
        <w:rPr>
          <w:lang w:val="cs-CZ"/>
        </w:rPr>
        <w:t> </w:t>
      </w:r>
      <w:r w:rsidR="007709A8">
        <w:t>jiné plnění.</w:t>
      </w:r>
    </w:p>
    <w:p w:rsidR="00F92D91" w:rsidRPr="005947EA" w:rsidRDefault="00F92D91" w:rsidP="00FB29D4">
      <w:pPr>
        <w:pStyle w:val="Textlnkuslovan"/>
      </w:pPr>
      <w:r w:rsidRPr="00B95373">
        <w:t>Objednatel je v případě poskytnutí vadného plnění vždy oprávněn dle vlastního uvážení a bez jakékoliv vazby na uplatnění dalších nároků (náhrada újmy, smluvní pokuta apod.) zajistit si i jen částečně poskytnutí bezvadného plnění osobou odlišnou od Zhotovitele, a to na účet Zhotovi</w:t>
      </w:r>
      <w:r w:rsidR="0082718A">
        <w:t>tele. O využití tohoto práva je</w:t>
      </w:r>
      <w:r w:rsidR="0082718A">
        <w:rPr>
          <w:lang w:val="cs-CZ"/>
        </w:rPr>
        <w:t> </w:t>
      </w:r>
      <w:r w:rsidRPr="005947EA">
        <w:t xml:space="preserve">povinen Zhotovitele informovat. Povinnosti Objednatele dle </w:t>
      </w:r>
      <w:r w:rsidR="00155535" w:rsidRPr="005947EA">
        <w:t>ZZVZ</w:t>
      </w:r>
      <w:r w:rsidRPr="005947EA">
        <w:t xml:space="preserve"> tím nejsou dotčeny.</w:t>
      </w:r>
    </w:p>
    <w:p w:rsidR="00B80E17" w:rsidRPr="005947EA" w:rsidRDefault="00B80E17" w:rsidP="00B80E17">
      <w:pPr>
        <w:pStyle w:val="Textlnkuslovan"/>
        <w:rPr>
          <w:b/>
          <w:lang w:val="cs-CZ"/>
        </w:rPr>
      </w:pPr>
      <w:r w:rsidRPr="005947EA">
        <w:rPr>
          <w:lang w:val="cs-CZ"/>
        </w:rPr>
        <w:t>Zhotovitel</w:t>
      </w:r>
      <w:r w:rsidRPr="005947EA">
        <w:t xml:space="preserve"> dále poskytuje Objednateli záruku za </w:t>
      </w:r>
      <w:r w:rsidR="0082718A" w:rsidRPr="005947EA">
        <w:t>to, že médium, na kterém byl IS</w:t>
      </w:r>
      <w:r w:rsidR="0082718A" w:rsidRPr="005947EA">
        <w:rPr>
          <w:lang w:val="cs-CZ"/>
        </w:rPr>
        <w:t> </w:t>
      </w:r>
      <w:r w:rsidRPr="005947EA">
        <w:t>SEKM 3</w:t>
      </w:r>
      <w:r w:rsidRPr="005947EA">
        <w:rPr>
          <w:lang w:val="cs-CZ"/>
        </w:rPr>
        <w:t xml:space="preserve"> </w:t>
      </w:r>
      <w:r w:rsidRPr="005947EA">
        <w:t>dodán Objednateli</w:t>
      </w:r>
      <w:r w:rsidR="00767490">
        <w:rPr>
          <w:lang w:val="cs-CZ"/>
        </w:rPr>
        <w:t>,</w:t>
      </w:r>
      <w:r w:rsidRPr="005947EA">
        <w:t xml:space="preserve"> a médium </w:t>
      </w:r>
      <w:r w:rsidRPr="005947EA">
        <w:rPr>
          <w:lang w:val="cs-CZ"/>
        </w:rPr>
        <w:t xml:space="preserve">se zdrojovým kódem, jež bylo předáno Objednateli, nevykazuje v okamžiku </w:t>
      </w:r>
      <w:r w:rsidR="00155535" w:rsidRPr="005947EA">
        <w:rPr>
          <w:lang w:val="cs-CZ"/>
        </w:rPr>
        <w:t xml:space="preserve">Předání a převzetí </w:t>
      </w:r>
      <w:r w:rsidR="004A5B8E" w:rsidRPr="005947EA">
        <w:rPr>
          <w:lang w:val="cs-CZ"/>
        </w:rPr>
        <w:t>IS SEKM 3</w:t>
      </w:r>
      <w:r w:rsidRPr="005947EA">
        <w:rPr>
          <w:lang w:val="cs-CZ"/>
        </w:rPr>
        <w:t xml:space="preserve"> (</w:t>
      </w:r>
      <w:proofErr w:type="gramStart"/>
      <w:r w:rsidRPr="005947EA">
        <w:rPr>
          <w:lang w:val="cs-CZ"/>
        </w:rPr>
        <w:t xml:space="preserve">odst. </w:t>
      </w:r>
      <w:r w:rsidR="004A5B8E" w:rsidRPr="005947EA">
        <w:rPr>
          <w:lang w:val="cs-CZ"/>
        </w:rPr>
        <w:fldChar w:fldCharType="begin"/>
      </w:r>
      <w:r w:rsidR="004A5B8E" w:rsidRPr="005947EA">
        <w:rPr>
          <w:lang w:val="cs-CZ"/>
        </w:rPr>
        <w:instrText xml:space="preserve"> REF _Ref465670612 \r \h </w:instrText>
      </w:r>
      <w:r w:rsidR="004A5B8E" w:rsidRPr="005947EA">
        <w:rPr>
          <w:lang w:val="cs-CZ"/>
        </w:rPr>
      </w:r>
      <w:r w:rsidR="005947EA" w:rsidRPr="005947EA">
        <w:rPr>
          <w:lang w:val="cs-CZ"/>
        </w:rPr>
        <w:instrText xml:space="preserve"> \* MERGEFORMAT </w:instrText>
      </w:r>
      <w:r w:rsidR="004A5B8E" w:rsidRPr="005947EA">
        <w:rPr>
          <w:lang w:val="cs-CZ"/>
        </w:rPr>
        <w:fldChar w:fldCharType="separate"/>
      </w:r>
      <w:r w:rsidR="00150DE6">
        <w:rPr>
          <w:lang w:val="cs-CZ"/>
        </w:rPr>
        <w:t>7.6.21</w:t>
      </w:r>
      <w:r w:rsidR="004A5B8E" w:rsidRPr="005947EA">
        <w:rPr>
          <w:lang w:val="cs-CZ"/>
        </w:rPr>
        <w:fldChar w:fldCharType="end"/>
      </w:r>
      <w:proofErr w:type="gramEnd"/>
      <w:r w:rsidRPr="005947EA">
        <w:rPr>
          <w:lang w:val="cs-CZ"/>
        </w:rPr>
        <w:t xml:space="preserve"> této Smlouvy) a nebude vykazovat po dobu následujících </w:t>
      </w:r>
      <w:r w:rsidR="00767490">
        <w:rPr>
          <w:lang w:val="cs-CZ"/>
        </w:rPr>
        <w:t>pěti (</w:t>
      </w:r>
      <w:r w:rsidRPr="005947EA">
        <w:rPr>
          <w:lang w:val="cs-CZ"/>
        </w:rPr>
        <w:t>5</w:t>
      </w:r>
      <w:r w:rsidR="00767490">
        <w:rPr>
          <w:lang w:val="cs-CZ"/>
        </w:rPr>
        <w:t>)</w:t>
      </w:r>
      <w:r w:rsidRPr="005947EA">
        <w:rPr>
          <w:lang w:val="cs-CZ"/>
        </w:rPr>
        <w:t xml:space="preserve"> let žádné vady materiálu ani vady uložení či čitelnosti dat. V případě, že </w:t>
      </w:r>
      <w:r w:rsidR="00A8434A" w:rsidRPr="005947EA">
        <w:rPr>
          <w:lang w:val="cs-CZ"/>
        </w:rPr>
        <w:t>Zhotovi</w:t>
      </w:r>
      <w:r w:rsidRPr="005947EA">
        <w:rPr>
          <w:lang w:val="cs-CZ"/>
        </w:rPr>
        <w:t>tel poruší závazek</w:t>
      </w:r>
      <w:r w:rsidR="00767490">
        <w:rPr>
          <w:lang w:val="cs-CZ"/>
        </w:rPr>
        <w:t xml:space="preserve"> vyplývající se záruky uvedené </w:t>
      </w:r>
      <w:r w:rsidRPr="005947EA">
        <w:rPr>
          <w:lang w:val="cs-CZ"/>
        </w:rPr>
        <w:t>v tomto odstavci, je povinen neprodleně vyměnit vadné médium za médium nové s totožným obsahem.</w:t>
      </w:r>
    </w:p>
    <w:p w:rsidR="00ED650F" w:rsidRDefault="00D74546" w:rsidP="00FB29D4">
      <w:pPr>
        <w:pStyle w:val="lneksmlouvy"/>
      </w:pPr>
      <w:bookmarkStart w:id="119" w:name="_Ref195959157"/>
      <w:bookmarkStart w:id="120" w:name="_Toc212632755"/>
      <w:bookmarkStart w:id="121" w:name="_Toc295034738"/>
      <w:bookmarkStart w:id="122" w:name="_Ref298675240"/>
      <w:bookmarkStart w:id="123" w:name="_Ref202762701"/>
      <w:r>
        <w:rPr>
          <w:lang w:val="cs-CZ"/>
        </w:rPr>
        <w:t>POD</w:t>
      </w:r>
      <w:r w:rsidR="00ED650F">
        <w:t>DODAVATELÉ</w:t>
      </w:r>
    </w:p>
    <w:p w:rsidR="00ED650F" w:rsidRPr="001B34A8" w:rsidRDefault="00ED650F" w:rsidP="00ED650F">
      <w:pPr>
        <w:pStyle w:val="Textlnkuslovan"/>
        <w:rPr>
          <w:lang w:eastAsia="en-US"/>
        </w:rPr>
      </w:pPr>
      <w:bookmarkStart w:id="124" w:name="_Ref388120820"/>
      <w:r w:rsidRPr="00272098">
        <w:t>Zhotovitel se zavazuje provádět</w:t>
      </w:r>
      <w:r>
        <w:t xml:space="preserve"> </w:t>
      </w:r>
      <w:r w:rsidR="009411F6">
        <w:rPr>
          <w:lang w:val="cs-CZ"/>
        </w:rPr>
        <w:t>Plnění</w:t>
      </w:r>
      <w:r>
        <w:t xml:space="preserve"> </w:t>
      </w:r>
      <w:r w:rsidRPr="00272098">
        <w:t>sám</w:t>
      </w:r>
      <w:r>
        <w:t xml:space="preserve"> osobně</w:t>
      </w:r>
      <w:r w:rsidRPr="00272098">
        <w:t xml:space="preserve">, nebo s využitím </w:t>
      </w:r>
      <w:r w:rsidR="00D74546">
        <w:rPr>
          <w:lang w:val="cs-CZ"/>
        </w:rPr>
        <w:t>pod</w:t>
      </w:r>
      <w:r w:rsidRPr="00272098">
        <w:t xml:space="preserve">dodavatelů </w:t>
      </w:r>
      <w:r w:rsidRPr="0082718A">
        <w:t xml:space="preserve">uvedených v </w:t>
      </w:r>
      <w:r w:rsidR="00BA68CA" w:rsidRPr="0082718A">
        <w:t>p</w:t>
      </w:r>
      <w:r w:rsidRPr="0082718A">
        <w:t>říloze č</w:t>
      </w:r>
      <w:r w:rsidR="0039325F" w:rsidRPr="0082718A">
        <w:t>.</w:t>
      </w:r>
      <w:r w:rsidR="0039325F" w:rsidRPr="0082718A">
        <w:rPr>
          <w:lang w:val="cs-CZ"/>
        </w:rPr>
        <w:t> </w:t>
      </w:r>
      <w:r w:rsidR="00BA68CA" w:rsidRPr="0082718A">
        <w:t>5</w:t>
      </w:r>
      <w:r w:rsidRPr="0082718A">
        <w:t xml:space="preserve"> této Smlouvy. Jakákoliv dodatečná změna osoby </w:t>
      </w:r>
      <w:r w:rsidR="00D74546" w:rsidRPr="0082718A">
        <w:rPr>
          <w:lang w:val="cs-CZ"/>
        </w:rPr>
        <w:t>pod</w:t>
      </w:r>
      <w:r w:rsidRPr="0082718A">
        <w:t>dodavatele nebo rozsahu plnění</w:t>
      </w:r>
      <w:r w:rsidRPr="00272098">
        <w:t xml:space="preserve"> svěřeného </w:t>
      </w:r>
      <w:r w:rsidR="00D74546">
        <w:rPr>
          <w:lang w:val="cs-CZ"/>
        </w:rPr>
        <w:t>pod</w:t>
      </w:r>
      <w:r w:rsidR="0082718A">
        <w:t>dodavateli musí být</w:t>
      </w:r>
      <w:r w:rsidR="0082718A">
        <w:rPr>
          <w:lang w:val="cs-CZ"/>
        </w:rPr>
        <w:t> </w:t>
      </w:r>
      <w:r w:rsidRPr="00272098">
        <w:t xml:space="preserve">předem písemně schválena Objednatelem, ledaže by plnění původně svěřené </w:t>
      </w:r>
      <w:r w:rsidR="00D74546">
        <w:rPr>
          <w:lang w:val="cs-CZ"/>
        </w:rPr>
        <w:t>pod</w:t>
      </w:r>
      <w:r w:rsidRPr="00272098">
        <w:t xml:space="preserve">dodavateli realizoval Zhotovitel sám. Smluvní </w:t>
      </w:r>
      <w:r w:rsidR="0082718A">
        <w:t>strany výslovně uvádějí, že</w:t>
      </w:r>
      <w:r w:rsidR="0082718A">
        <w:rPr>
          <w:lang w:val="cs-CZ"/>
        </w:rPr>
        <w:t> </w:t>
      </w:r>
      <w:r w:rsidR="0082718A">
        <w:t>při</w:t>
      </w:r>
      <w:r w:rsidR="0082718A">
        <w:rPr>
          <w:lang w:val="cs-CZ"/>
        </w:rPr>
        <w:t> </w:t>
      </w:r>
      <w:r w:rsidRPr="00272098">
        <w:t xml:space="preserve">provádění </w:t>
      </w:r>
      <w:r w:rsidR="009411F6">
        <w:rPr>
          <w:lang w:val="cs-CZ"/>
        </w:rPr>
        <w:t>Plnění</w:t>
      </w:r>
      <w:r w:rsidR="009411F6" w:rsidRPr="00272098">
        <w:t xml:space="preserve"> </w:t>
      </w:r>
      <w:r w:rsidRPr="00272098">
        <w:t xml:space="preserve">prostřednictvím jakékoliv třetí osoby dle tohoto odstavce má Zhotovitel odpovědnost, jako by </w:t>
      </w:r>
      <w:r w:rsidR="00254FBC">
        <w:t>díl</w:t>
      </w:r>
      <w:r w:rsidRPr="00272098">
        <w:t>o prováděl sám</w:t>
      </w:r>
      <w:r w:rsidRPr="00272098">
        <w:rPr>
          <w:i/>
        </w:rPr>
        <w:t>.</w:t>
      </w:r>
      <w:bookmarkEnd w:id="124"/>
    </w:p>
    <w:p w:rsidR="001B34A8" w:rsidRPr="0070129C" w:rsidRDefault="001B34A8" w:rsidP="00ED650F">
      <w:pPr>
        <w:pStyle w:val="Textlnkuslovan"/>
        <w:rPr>
          <w:lang w:eastAsia="en-US"/>
        </w:rPr>
      </w:pPr>
      <w:bookmarkStart w:id="125" w:name="_Ref388121782"/>
      <w:r>
        <w:t>Bez ohledu na jiná ustanovení této Sm</w:t>
      </w:r>
      <w:r w:rsidR="00986B3B">
        <w:t xml:space="preserve">louvy není Zhotovitel oprávněn poskytovat </w:t>
      </w:r>
      <w:r>
        <w:t xml:space="preserve">prostřednictvím </w:t>
      </w:r>
      <w:r w:rsidR="00D74546" w:rsidRPr="0070129C">
        <w:rPr>
          <w:lang w:val="cs-CZ"/>
        </w:rPr>
        <w:t>pod</w:t>
      </w:r>
      <w:r w:rsidRPr="0070129C">
        <w:t>dodavatelů</w:t>
      </w:r>
      <w:r w:rsidR="00986B3B" w:rsidRPr="0070129C">
        <w:t xml:space="preserve"> </w:t>
      </w:r>
      <w:r w:rsidR="00CF1FC7" w:rsidRPr="0070129C">
        <w:t>služb</w:t>
      </w:r>
      <w:r w:rsidR="00CF1FC7" w:rsidRPr="0070129C">
        <w:rPr>
          <w:lang w:val="cs-CZ"/>
        </w:rPr>
        <w:t>u</w:t>
      </w:r>
      <w:r w:rsidR="00CF1FC7" w:rsidRPr="0070129C">
        <w:t xml:space="preserve"> </w:t>
      </w:r>
      <w:r w:rsidR="00AA57C1" w:rsidRPr="0070129C">
        <w:t xml:space="preserve">Provozní podpory </w:t>
      </w:r>
      <w:r w:rsidR="00254FBC" w:rsidRPr="0070129C">
        <w:t>díla</w:t>
      </w:r>
      <w:bookmarkEnd w:id="125"/>
      <w:r w:rsidR="00986B3B" w:rsidRPr="0070129C">
        <w:t xml:space="preserve"> </w:t>
      </w:r>
      <w:r w:rsidR="00CF1FC7" w:rsidRPr="0070129C">
        <w:t>uveden</w:t>
      </w:r>
      <w:r w:rsidR="00CF1FC7" w:rsidRPr="0070129C">
        <w:rPr>
          <w:lang w:val="cs-CZ"/>
        </w:rPr>
        <w:t xml:space="preserve">ou </w:t>
      </w:r>
      <w:r w:rsidR="00986B3B" w:rsidRPr="0070129C">
        <w:t>v</w:t>
      </w:r>
      <w:r w:rsidR="00CF1FC7" w:rsidRPr="0070129C">
        <w:rPr>
          <w:lang w:val="cs-CZ"/>
        </w:rPr>
        <w:t> </w:t>
      </w:r>
      <w:r w:rsidR="00CF1FC7" w:rsidRPr="0070129C">
        <w:t>katalogov</w:t>
      </w:r>
      <w:r w:rsidR="00CF1FC7" w:rsidRPr="0070129C">
        <w:rPr>
          <w:lang w:val="cs-CZ"/>
        </w:rPr>
        <w:t>ém</w:t>
      </w:r>
      <w:r w:rsidR="00CF1FC7" w:rsidRPr="0070129C">
        <w:t xml:space="preserve"> list</w:t>
      </w:r>
      <w:r w:rsidR="00CF1FC7" w:rsidRPr="0070129C">
        <w:rPr>
          <w:lang w:val="cs-CZ"/>
        </w:rPr>
        <w:t>u</w:t>
      </w:r>
      <w:r w:rsidR="00986B3B" w:rsidRPr="0070129C">
        <w:t xml:space="preserve">: </w:t>
      </w:r>
      <w:r w:rsidR="00D5112A" w:rsidRPr="0070129C">
        <w:rPr>
          <w:lang w:val="cs-CZ"/>
        </w:rPr>
        <w:t>SEKM_10</w:t>
      </w:r>
      <w:r w:rsidR="00986B3B" w:rsidRPr="0070129C">
        <w:t>.</w:t>
      </w:r>
    </w:p>
    <w:p w:rsidR="00221F26" w:rsidRDefault="00221F26" w:rsidP="00FB29D4">
      <w:pPr>
        <w:pStyle w:val="lneksmlouvy"/>
      </w:pPr>
      <w:r>
        <w:t>POJIŠTĚNÍ</w:t>
      </w:r>
    </w:p>
    <w:p w:rsidR="000E7802" w:rsidRPr="007069BD" w:rsidRDefault="00221F26" w:rsidP="000E7802">
      <w:pPr>
        <w:pStyle w:val="Textlnkuslovan"/>
        <w:rPr>
          <w:szCs w:val="22"/>
          <w:lang w:val="cs-CZ"/>
        </w:rPr>
      </w:pPr>
      <w:r>
        <w:t>Zhotovitel</w:t>
      </w:r>
      <w:r w:rsidRPr="007D2B1E">
        <w:t xml:space="preserve"> se zavazuje udržovat v platnosti a účinnosti po celou</w:t>
      </w:r>
      <w:r w:rsidR="00CE0003">
        <w:t xml:space="preserve"> dobu</w:t>
      </w:r>
      <w:r w:rsidRPr="007D2B1E">
        <w:t xml:space="preserve"> </w:t>
      </w:r>
      <w:r>
        <w:t xml:space="preserve">provádění </w:t>
      </w:r>
      <w:r w:rsidR="009411F6">
        <w:rPr>
          <w:lang w:val="cs-CZ"/>
        </w:rPr>
        <w:t>Plnění</w:t>
      </w:r>
      <w:r w:rsidR="009411F6">
        <w:t xml:space="preserve"> </w:t>
      </w:r>
      <w:r w:rsidR="00B7287F">
        <w:t>a</w:t>
      </w:r>
      <w:r w:rsidR="001331B3">
        <w:rPr>
          <w:lang w:val="cs-CZ"/>
        </w:rPr>
        <w:t xml:space="preserve"> </w:t>
      </w:r>
      <w:r w:rsidR="0085688E">
        <w:t>trvání záruky za jakost</w:t>
      </w:r>
      <w:r w:rsidR="00D913EC">
        <w:t xml:space="preserve"> </w:t>
      </w:r>
      <w:r w:rsidR="00E50970">
        <w:rPr>
          <w:lang w:val="cs-CZ"/>
        </w:rPr>
        <w:t>IS SEKM 3</w:t>
      </w:r>
      <w:r w:rsidRPr="007D2B1E">
        <w:t xml:space="preserve"> pojistn</w:t>
      </w:r>
      <w:r w:rsidR="001331B3">
        <w:t>ou smlouvu, jejímž předmětem je</w:t>
      </w:r>
      <w:r w:rsidR="001331B3">
        <w:rPr>
          <w:lang w:val="cs-CZ"/>
        </w:rPr>
        <w:t> </w:t>
      </w:r>
      <w:r w:rsidRPr="007D2B1E">
        <w:t xml:space="preserve">pojištění odpovědnosti za škodu způsobenou </w:t>
      </w:r>
      <w:r>
        <w:t>Zhotovitel</w:t>
      </w:r>
      <w:r w:rsidRPr="007D2B1E">
        <w:t xml:space="preserve">em třetí osobě (Objednateli), a to tak, že limit pojistného plnění vyplývající z pojistné smlouvy, nesmí být nižší </w:t>
      </w:r>
      <w:r w:rsidRPr="001331B3">
        <w:t xml:space="preserve">než </w:t>
      </w:r>
      <w:r w:rsidR="00AA57C1" w:rsidRPr="001331B3">
        <w:rPr>
          <w:lang w:val="cs-CZ"/>
        </w:rPr>
        <w:t>15</w:t>
      </w:r>
      <w:r w:rsidR="0080762B" w:rsidRPr="001331B3">
        <w:t>.000.000</w:t>
      </w:r>
      <w:r w:rsidRPr="001331B3">
        <w:t>,- Kč</w:t>
      </w:r>
      <w:r w:rsidRPr="007D2B1E">
        <w:t xml:space="preserve"> za rok</w:t>
      </w:r>
      <w:r>
        <w:t xml:space="preserve"> a výše </w:t>
      </w:r>
      <w:r w:rsidR="001331B3">
        <w:t>spoluúčasti nesmí být vyšší než</w:t>
      </w:r>
      <w:r w:rsidR="001331B3">
        <w:rPr>
          <w:lang w:val="cs-CZ"/>
        </w:rPr>
        <w:t> </w:t>
      </w:r>
      <w:r w:rsidR="009411F6">
        <w:t>10</w:t>
      </w:r>
      <w:r w:rsidR="009411F6">
        <w:rPr>
          <w:lang w:val="cs-CZ"/>
        </w:rPr>
        <w:t> </w:t>
      </w:r>
      <w:r>
        <w:t>%</w:t>
      </w:r>
      <w:r w:rsidRPr="007D2B1E">
        <w:t xml:space="preserve">. Na požádání je </w:t>
      </w:r>
      <w:r>
        <w:t>Zhotovitel</w:t>
      </w:r>
      <w:r w:rsidRPr="007D2B1E">
        <w:t xml:space="preserve"> povi</w:t>
      </w:r>
      <w:r w:rsidR="00F4089C">
        <w:t>nen Objednateli takovou smlouvu</w:t>
      </w:r>
      <w:r w:rsidRPr="007D2B1E">
        <w:t xml:space="preserve"> předložit</w:t>
      </w:r>
      <w:r w:rsidR="00F4089C">
        <w:t xml:space="preserve"> </w:t>
      </w:r>
      <w:r w:rsidR="0070129C">
        <w:rPr>
          <w:lang w:val="cs-CZ"/>
        </w:rPr>
        <w:t xml:space="preserve">vždy </w:t>
      </w:r>
      <w:r w:rsidR="00F4089C">
        <w:t>nejpozději v pracovní den následující po</w:t>
      </w:r>
      <w:r w:rsidR="001331B3">
        <w:t xml:space="preserve"> doručení žádosti Objednatele o</w:t>
      </w:r>
      <w:r w:rsidR="001331B3">
        <w:rPr>
          <w:lang w:val="cs-CZ"/>
        </w:rPr>
        <w:t> </w:t>
      </w:r>
      <w:r w:rsidR="00F4089C">
        <w:t>poskytnutí předmětné smlouvy</w:t>
      </w:r>
      <w:r w:rsidRPr="007D2B1E">
        <w:t>.</w:t>
      </w:r>
      <w:r w:rsidR="000E7802">
        <w:rPr>
          <w:lang w:val="cs-CZ"/>
        </w:rPr>
        <w:t xml:space="preserve"> </w:t>
      </w:r>
    </w:p>
    <w:p w:rsidR="00FB29D4" w:rsidRPr="00272098" w:rsidRDefault="00FB29D4" w:rsidP="00FB29D4">
      <w:pPr>
        <w:pStyle w:val="lneksmlouvy"/>
      </w:pPr>
      <w:r w:rsidRPr="00272098">
        <w:lastRenderedPageBreak/>
        <w:t>OPRÁVNĚNÉ OSOBY</w:t>
      </w:r>
      <w:bookmarkEnd w:id="119"/>
      <w:bookmarkEnd w:id="120"/>
      <w:bookmarkEnd w:id="121"/>
      <w:bookmarkEnd w:id="122"/>
    </w:p>
    <w:p w:rsidR="00FB29D4" w:rsidRPr="00272098" w:rsidRDefault="00FB29D4" w:rsidP="00FB29D4">
      <w:pPr>
        <w:pStyle w:val="Textlnkuslovan"/>
      </w:pPr>
      <w:r w:rsidRPr="00272098">
        <w:t>Každá ze smluvních stran jmenuje oprávněn</w:t>
      </w:r>
      <w:r w:rsidR="00CE0003">
        <w:t>é osoby, popř. zástupce oprávněných osob</w:t>
      </w:r>
      <w:r w:rsidRPr="00272098">
        <w:t>. Oprávněné osoby budou zastupovat smluvní stranu ve smluvních, obchodních a technických záležitostech souvisejíc</w:t>
      </w:r>
      <w:r w:rsidR="001331B3">
        <w:t>ích s plněním této Smlouvy. Pro</w:t>
      </w:r>
      <w:r w:rsidR="001331B3">
        <w:rPr>
          <w:lang w:val="cs-CZ"/>
        </w:rPr>
        <w:t> </w:t>
      </w:r>
      <w:r w:rsidRPr="00272098">
        <w:t>vyloučení pochybností se smluvní strany dohodly, že:</w:t>
      </w:r>
    </w:p>
    <w:p w:rsidR="00FB29D4" w:rsidRPr="00B77A42" w:rsidRDefault="00FB29D4" w:rsidP="00FB29D4">
      <w:pPr>
        <w:pStyle w:val="Textlnkuslovan"/>
        <w:numPr>
          <w:ilvl w:val="2"/>
          <w:numId w:val="1"/>
        </w:numPr>
      </w:pPr>
      <w:r w:rsidRPr="00272098">
        <w:t xml:space="preserve">osoby oprávněné jednat v záležitostech smluvních jsou oprávněny vést s druhou smluvní stranou jednání obchodního charakteru a měnit či rušit tuto Smlouvu a uzavírat k ní </w:t>
      </w:r>
      <w:r w:rsidRPr="00B77A42">
        <w:t xml:space="preserve">dodatky dle odst. </w:t>
      </w:r>
      <w:r w:rsidR="00142C34" w:rsidRPr="00B77A42">
        <w:fldChar w:fldCharType="begin"/>
      </w:r>
      <w:r w:rsidR="00254A1D" w:rsidRPr="00B77A42">
        <w:instrText xml:space="preserve"> REF _Ref304891672 \r \h  \* MERGEFORMAT </w:instrText>
      </w:r>
      <w:r w:rsidR="00142C34" w:rsidRPr="00B77A42">
        <w:fldChar w:fldCharType="separate"/>
      </w:r>
      <w:r w:rsidR="00150DE6">
        <w:t>23.1</w:t>
      </w:r>
      <w:r w:rsidR="00142C34" w:rsidRPr="00B77A42">
        <w:fldChar w:fldCharType="end"/>
      </w:r>
      <w:r w:rsidRPr="00B77A42">
        <w:t xml:space="preserve"> této Smlouvy;</w:t>
      </w:r>
    </w:p>
    <w:p w:rsidR="00FB29D4" w:rsidRPr="00B77A42" w:rsidRDefault="00FB29D4" w:rsidP="00FB29D4">
      <w:pPr>
        <w:pStyle w:val="Textlnkuslovan"/>
        <w:numPr>
          <w:ilvl w:val="2"/>
          <w:numId w:val="1"/>
        </w:numPr>
      </w:pPr>
      <w:bookmarkStart w:id="126" w:name="_Ref390977121"/>
      <w:r w:rsidRPr="00B77A42">
        <w:t xml:space="preserve">osoby oprávněné v záležitostech obchodních jsou oprávněny vést s druhou </w:t>
      </w:r>
      <w:r w:rsidR="00C9089F">
        <w:rPr>
          <w:lang w:val="cs-CZ"/>
        </w:rPr>
        <w:t xml:space="preserve">smluvní </w:t>
      </w:r>
      <w:r w:rsidRPr="00B77A42">
        <w:t xml:space="preserve">stranou jednání obchodního charakteru, jednat v rámci změnového řízení dle čl. </w:t>
      </w:r>
      <w:r w:rsidR="00142C34" w:rsidRPr="00B77A42">
        <w:fldChar w:fldCharType="begin"/>
      </w:r>
      <w:r w:rsidR="0027070F" w:rsidRPr="00B77A42">
        <w:instrText xml:space="preserve"> REF _Ref389642784 \r \h </w:instrText>
      </w:r>
      <w:r w:rsidR="00AA57C1" w:rsidRPr="00B77A42">
        <w:instrText xml:space="preserve"> \* MERGEFORMAT </w:instrText>
      </w:r>
      <w:r w:rsidR="00142C34" w:rsidRPr="00B77A42">
        <w:fldChar w:fldCharType="separate"/>
      </w:r>
      <w:r w:rsidR="00150DE6">
        <w:t>6</w:t>
      </w:r>
      <w:r w:rsidR="00142C34" w:rsidRPr="00B77A42">
        <w:fldChar w:fldCharType="end"/>
      </w:r>
      <w:r w:rsidRPr="00B77A42">
        <w:t xml:space="preserve"> této Smlouvy, jednat v rámci akcept</w:t>
      </w:r>
      <w:r w:rsidR="00C9089F">
        <w:t>ačních procedur při</w:t>
      </w:r>
      <w:r w:rsidR="00C9089F">
        <w:rPr>
          <w:lang w:val="cs-CZ"/>
        </w:rPr>
        <w:t> </w:t>
      </w:r>
      <w:r w:rsidR="001331B3" w:rsidRPr="00B77A42">
        <w:t>předávání a</w:t>
      </w:r>
      <w:r w:rsidR="001331B3" w:rsidRPr="00B77A42">
        <w:rPr>
          <w:lang w:val="cs-CZ"/>
        </w:rPr>
        <w:t> </w:t>
      </w:r>
      <w:r w:rsidRPr="00B77A42">
        <w:t xml:space="preserve">převzetí plnění dle čl. </w:t>
      </w:r>
      <w:r w:rsidR="00142C34" w:rsidRPr="00B77A42">
        <w:fldChar w:fldCharType="begin"/>
      </w:r>
      <w:r w:rsidRPr="00B77A42">
        <w:instrText xml:space="preserve"> REF _Ref377543608 \r \h </w:instrText>
      </w:r>
      <w:r w:rsidR="00AA57C1" w:rsidRPr="00B77A42">
        <w:instrText xml:space="preserve"> \* MERGEFORMAT </w:instrText>
      </w:r>
      <w:r w:rsidR="00142C34" w:rsidRPr="00B77A42">
        <w:fldChar w:fldCharType="separate"/>
      </w:r>
      <w:r w:rsidR="00150DE6">
        <w:t>7</w:t>
      </w:r>
      <w:r w:rsidR="00142C34" w:rsidRPr="00B77A42">
        <w:fldChar w:fldCharType="end"/>
      </w:r>
      <w:r w:rsidRPr="00B77A42">
        <w:t xml:space="preserve"> Smlouvy, zejména podepisovat příslušné akceptační, předávací či jiné protokoly dle této Smlouvy; osoby oprávněné v záležitostech obchodních však nejsou </w:t>
      </w:r>
      <w:r w:rsidR="001331B3" w:rsidRPr="00B77A42">
        <w:t>oprávněny tuto Smlouvu měnit či</w:t>
      </w:r>
      <w:r w:rsidR="001331B3" w:rsidRPr="00B77A42">
        <w:rPr>
          <w:lang w:val="cs-CZ"/>
        </w:rPr>
        <w:t> </w:t>
      </w:r>
      <w:r w:rsidRPr="00B77A42">
        <w:t xml:space="preserve">rušit ani k ní uzavírat dodatky dle odst. </w:t>
      </w:r>
      <w:r w:rsidR="00142C34" w:rsidRPr="00B77A42">
        <w:fldChar w:fldCharType="begin"/>
      </w:r>
      <w:r w:rsidR="00254A1D" w:rsidRPr="00B77A42">
        <w:instrText xml:space="preserve"> REF _Ref304891672 \r \h  \* MERGEFORMAT </w:instrText>
      </w:r>
      <w:r w:rsidR="00142C34" w:rsidRPr="00B77A42">
        <w:fldChar w:fldCharType="separate"/>
      </w:r>
      <w:r w:rsidR="00150DE6">
        <w:t>23.1</w:t>
      </w:r>
      <w:r w:rsidR="00142C34" w:rsidRPr="00B77A42">
        <w:fldChar w:fldCharType="end"/>
      </w:r>
      <w:r w:rsidRPr="00B77A42">
        <w:t xml:space="preserve"> této Smlouvy,</w:t>
      </w:r>
      <w:bookmarkEnd w:id="126"/>
    </w:p>
    <w:p w:rsidR="00FB29D4" w:rsidRPr="00B77A42" w:rsidRDefault="00FB29D4" w:rsidP="00FB29D4">
      <w:pPr>
        <w:pStyle w:val="Textlnkuslovan"/>
        <w:numPr>
          <w:ilvl w:val="2"/>
          <w:numId w:val="1"/>
        </w:numPr>
      </w:pPr>
      <w:bookmarkStart w:id="127" w:name="_Ref390977123"/>
      <w:r w:rsidRPr="00B77A42">
        <w:t xml:space="preserve">osoby oprávněné jednat v záležitostech technických jsou oprávněny vést jednání technického charakteru, poskytovat stanoviska v technických otázkách a jednat jménem </w:t>
      </w:r>
      <w:r w:rsidR="00C9089F">
        <w:rPr>
          <w:lang w:val="cs-CZ"/>
        </w:rPr>
        <w:t xml:space="preserve">smluvních </w:t>
      </w:r>
      <w:r w:rsidRPr="00B77A42">
        <w:t>st</w:t>
      </w:r>
      <w:r w:rsidR="00C9089F">
        <w:t>ran v rámci reklamace vad a</w:t>
      </w:r>
      <w:r w:rsidR="00C9089F">
        <w:rPr>
          <w:lang w:val="cs-CZ"/>
        </w:rPr>
        <w:t> </w:t>
      </w:r>
      <w:r w:rsidR="00C9089F">
        <w:t>při</w:t>
      </w:r>
      <w:r w:rsidR="00C9089F">
        <w:rPr>
          <w:lang w:val="cs-CZ"/>
        </w:rPr>
        <w:t> </w:t>
      </w:r>
      <w:r w:rsidRPr="00B77A42">
        <w:t xml:space="preserve">uplatňování záruky podle čl. </w:t>
      </w:r>
      <w:r w:rsidR="00142C34" w:rsidRPr="00B77A42">
        <w:fldChar w:fldCharType="begin"/>
      </w:r>
      <w:r w:rsidR="001A7DDB" w:rsidRPr="00B77A42">
        <w:instrText xml:space="preserve"> REF _Ref313974574 \r \h  \* MERGEFORMAT </w:instrText>
      </w:r>
      <w:r w:rsidR="00142C34" w:rsidRPr="00B77A42">
        <w:fldChar w:fldCharType="separate"/>
      </w:r>
      <w:r w:rsidR="00150DE6">
        <w:t>11</w:t>
      </w:r>
      <w:r w:rsidR="00142C34" w:rsidRPr="00B77A42">
        <w:fldChar w:fldCharType="end"/>
      </w:r>
      <w:r w:rsidRPr="00B77A42">
        <w:t xml:space="preserve"> Smlouvy; tyto osoby rovněž nejsou oprávněny tuto Smlouvu měnit či rušit ani k ní uzavírat dodatky dle odst. </w:t>
      </w:r>
      <w:r w:rsidR="00142C34" w:rsidRPr="00B77A42">
        <w:fldChar w:fldCharType="begin"/>
      </w:r>
      <w:r w:rsidR="00254A1D" w:rsidRPr="00B77A42">
        <w:instrText xml:space="preserve"> REF _Ref304891672 \r \h  \* MERGEFORMAT </w:instrText>
      </w:r>
      <w:r w:rsidR="00142C34" w:rsidRPr="00B77A42">
        <w:fldChar w:fldCharType="separate"/>
      </w:r>
      <w:r w:rsidR="00150DE6">
        <w:t>23.1</w:t>
      </w:r>
      <w:r w:rsidR="00142C34" w:rsidRPr="00B77A42">
        <w:fldChar w:fldCharType="end"/>
      </w:r>
      <w:r w:rsidRPr="00B77A42">
        <w:t xml:space="preserve"> této Smlouvy.</w:t>
      </w:r>
      <w:bookmarkEnd w:id="127"/>
      <w:r w:rsidRPr="00B77A42">
        <w:t xml:space="preserve"> </w:t>
      </w:r>
    </w:p>
    <w:p w:rsidR="00FB29D4" w:rsidRPr="00272098" w:rsidRDefault="00FB29D4" w:rsidP="00FB29D4">
      <w:pPr>
        <w:pStyle w:val="Textlnkuslovan"/>
      </w:pPr>
      <w:r w:rsidRPr="00B77A42">
        <w:t>Oprávněné osoby</w:t>
      </w:r>
      <w:r w:rsidR="00897B6A" w:rsidRPr="00B77A42">
        <w:t xml:space="preserve"> ve smyslu odst. </w:t>
      </w:r>
      <w:r w:rsidR="00142C34" w:rsidRPr="00B77A42">
        <w:fldChar w:fldCharType="begin"/>
      </w:r>
      <w:r w:rsidR="00897B6A" w:rsidRPr="00B77A42">
        <w:instrText xml:space="preserve"> REF _Ref390977121 \r \h </w:instrText>
      </w:r>
      <w:r w:rsidR="00AA57C1" w:rsidRPr="00B77A42">
        <w:instrText xml:space="preserve"> \* MERGEFORMAT </w:instrText>
      </w:r>
      <w:r w:rsidR="00142C34" w:rsidRPr="00B77A42">
        <w:fldChar w:fldCharType="separate"/>
      </w:r>
      <w:r w:rsidR="00150DE6">
        <w:t>15.1.2</w:t>
      </w:r>
      <w:r w:rsidR="00142C34" w:rsidRPr="00B77A42">
        <w:fldChar w:fldCharType="end"/>
      </w:r>
      <w:r w:rsidR="00897B6A" w:rsidRPr="00B77A42">
        <w:t xml:space="preserve"> a </w:t>
      </w:r>
      <w:r w:rsidR="00142C34" w:rsidRPr="00B77A42">
        <w:fldChar w:fldCharType="begin"/>
      </w:r>
      <w:r w:rsidR="00897B6A" w:rsidRPr="00B77A42">
        <w:instrText xml:space="preserve"> REF _Ref390977123 \r \h </w:instrText>
      </w:r>
      <w:r w:rsidR="00AA57C1" w:rsidRPr="00B77A42">
        <w:instrText xml:space="preserve"> \* MERGEFORMAT </w:instrText>
      </w:r>
      <w:r w:rsidR="00142C34" w:rsidRPr="00B77A42">
        <w:fldChar w:fldCharType="separate"/>
      </w:r>
      <w:r w:rsidR="00150DE6">
        <w:t>15.1.3</w:t>
      </w:r>
      <w:r w:rsidR="00142C34" w:rsidRPr="00B77A42">
        <w:fldChar w:fldCharType="end"/>
      </w:r>
      <w:r w:rsidR="00897B6A" w:rsidRPr="00B77A42">
        <w:t xml:space="preserve"> této Smlouvy</w:t>
      </w:r>
      <w:r w:rsidRPr="00B77A42">
        <w:t xml:space="preserve"> jsou oprávněny jménem </w:t>
      </w:r>
      <w:r w:rsidR="00C9089F">
        <w:rPr>
          <w:lang w:val="cs-CZ"/>
        </w:rPr>
        <w:t xml:space="preserve">smluvních </w:t>
      </w:r>
      <w:r w:rsidRPr="00B77A42">
        <w:t>stran provádět veškeré úkony v rámci akceptačních procedur dle této Smlouvy a připravovat dodatky ke Smlouvě pro jejich</w:t>
      </w:r>
      <w:r w:rsidRPr="00272098">
        <w:t xml:space="preserve"> písemné schválení osobám oprávněným zavazovat </w:t>
      </w:r>
      <w:r w:rsidR="00C9089F">
        <w:rPr>
          <w:lang w:val="cs-CZ"/>
        </w:rPr>
        <w:t xml:space="preserve">smluvní </w:t>
      </w:r>
      <w:r w:rsidRPr="00272098">
        <w:t>strany (statutárním orgánům), nebo</w:t>
      </w:r>
      <w:r>
        <w:t xml:space="preserve"> jejich zplnomocněným zástupcům.</w:t>
      </w:r>
    </w:p>
    <w:p w:rsidR="00FC6FED" w:rsidRPr="008345A4" w:rsidRDefault="00FB29D4" w:rsidP="00FC6FED">
      <w:pPr>
        <w:pStyle w:val="Textlnkuslovan"/>
        <w:rPr>
          <w:lang w:val="cs-CZ"/>
        </w:rPr>
      </w:pPr>
      <w:r w:rsidRPr="00272098">
        <w:t xml:space="preserve">Jména </w:t>
      </w:r>
      <w:r w:rsidRPr="008345A4">
        <w:t xml:space="preserve">oprávněných osob jsou uvedena v </w:t>
      </w:r>
      <w:r w:rsidR="00BA68CA" w:rsidRPr="008345A4">
        <w:t>p</w:t>
      </w:r>
      <w:r w:rsidRPr="008345A4">
        <w:t>říloze</w:t>
      </w:r>
      <w:bookmarkStart w:id="128" w:name="_Hlt311709105"/>
      <w:r w:rsidRPr="008345A4">
        <w:t xml:space="preserve"> </w:t>
      </w:r>
      <w:bookmarkStart w:id="129" w:name="_Hlt311722637"/>
      <w:bookmarkEnd w:id="128"/>
      <w:r w:rsidRPr="008345A4">
        <w:t>č</w:t>
      </w:r>
      <w:bookmarkEnd w:id="129"/>
      <w:r w:rsidRPr="008345A4">
        <w:t>.</w:t>
      </w:r>
      <w:r w:rsidR="00BA68CA" w:rsidRPr="008345A4">
        <w:t xml:space="preserve"> 6</w:t>
      </w:r>
      <w:r w:rsidRPr="008345A4">
        <w:t xml:space="preserve"> této Smlouvy a jejich role stanoví tato Smlouva.</w:t>
      </w:r>
      <w:r w:rsidR="00FC6FED" w:rsidRPr="008345A4">
        <w:rPr>
          <w:lang w:val="cs-CZ"/>
        </w:rPr>
        <w:t xml:space="preserve"> Zhotovitel a Objednatel budou komunikovat prostřednictvím </w:t>
      </w:r>
      <w:r w:rsidR="000B6654">
        <w:rPr>
          <w:lang w:val="cs-CZ"/>
        </w:rPr>
        <w:t>o</w:t>
      </w:r>
      <w:r w:rsidR="00FC6FED" w:rsidRPr="008345A4">
        <w:rPr>
          <w:lang w:val="cs-CZ"/>
        </w:rPr>
        <w:t>právněných osob a prostřednictvím písemného archivovaného záznamu, pokud nebude dohodnuto jinak.</w:t>
      </w:r>
    </w:p>
    <w:p w:rsidR="00FB29D4" w:rsidRPr="008345A4" w:rsidRDefault="00FB29D4" w:rsidP="00FB29D4">
      <w:pPr>
        <w:pStyle w:val="Textlnkuslovan"/>
      </w:pPr>
      <w:r w:rsidRPr="008345A4">
        <w:t xml:space="preserve">Smluvní strany jsou oprávněny změnit oprávněné </w:t>
      </w:r>
      <w:r w:rsidR="001331B3" w:rsidRPr="008345A4">
        <w:t>osoby, jsou však povinny do</w:t>
      </w:r>
      <w:r w:rsidR="001331B3" w:rsidRPr="008345A4">
        <w:rPr>
          <w:lang w:val="cs-CZ"/>
        </w:rPr>
        <w:t> </w:t>
      </w:r>
      <w:r w:rsidR="001331B3" w:rsidRPr="008345A4">
        <w:t>tří</w:t>
      </w:r>
      <w:r w:rsidR="001331B3" w:rsidRPr="008345A4">
        <w:rPr>
          <w:lang w:val="cs-CZ"/>
        </w:rPr>
        <w:t> </w:t>
      </w:r>
      <w:r w:rsidRPr="008345A4">
        <w:t xml:space="preserve">(3) dnů ode dne změny oprávněné osoby na takovou změnu druhou smluvní stranu písemně upozornit. Zmocnění zástupce oprávněné osoby musí být písemné </w:t>
      </w:r>
      <w:r w:rsidR="00AA57C1" w:rsidRPr="008345A4">
        <w:t>s</w:t>
      </w:r>
      <w:r w:rsidR="00AA57C1" w:rsidRPr="008345A4">
        <w:rPr>
          <w:lang w:val="cs-CZ"/>
        </w:rPr>
        <w:t> </w:t>
      </w:r>
      <w:r w:rsidRPr="008345A4">
        <w:t>uvedením rozsahu zmocnění.</w:t>
      </w:r>
      <w:r w:rsidR="009C696C" w:rsidRPr="008345A4">
        <w:rPr>
          <w:lang w:val="cs-CZ"/>
        </w:rPr>
        <w:t xml:space="preserve"> </w:t>
      </w:r>
      <w:r w:rsidR="009C696C" w:rsidRPr="008345A4">
        <w:t xml:space="preserve">Osobám Objednatele, které již nebudou </w:t>
      </w:r>
      <w:r w:rsidR="000B6654">
        <w:rPr>
          <w:lang w:val="cs-CZ"/>
        </w:rPr>
        <w:t>o</w:t>
      </w:r>
      <w:proofErr w:type="spellStart"/>
      <w:r w:rsidR="009C696C" w:rsidRPr="008345A4">
        <w:t>právněnými</w:t>
      </w:r>
      <w:proofErr w:type="spellEnd"/>
      <w:r w:rsidR="009C696C" w:rsidRPr="008345A4">
        <w:t xml:space="preserve"> osobami, </w:t>
      </w:r>
      <w:r w:rsidR="009C696C" w:rsidRPr="008345A4">
        <w:rPr>
          <w:lang w:val="cs-CZ"/>
        </w:rPr>
        <w:t>Zhotovitel</w:t>
      </w:r>
      <w:r w:rsidR="009C696C" w:rsidRPr="008345A4">
        <w:t xml:space="preserve"> bezodkladně od oznámení </w:t>
      </w:r>
      <w:r w:rsidR="009C696C" w:rsidRPr="008345A4">
        <w:rPr>
          <w:lang w:val="cs-CZ"/>
        </w:rPr>
        <w:t xml:space="preserve">změny </w:t>
      </w:r>
      <w:r w:rsidR="009C696C" w:rsidRPr="008345A4">
        <w:t>zruší přístup do Servisdesku.</w:t>
      </w:r>
    </w:p>
    <w:p w:rsidR="00FB29D4" w:rsidRPr="00272098" w:rsidRDefault="00FB29D4" w:rsidP="00FB29D4">
      <w:pPr>
        <w:pStyle w:val="lneksmlouvy"/>
      </w:pPr>
      <w:bookmarkStart w:id="130" w:name="_Ref202766041"/>
      <w:bookmarkStart w:id="131" w:name="_Toc212632756"/>
      <w:bookmarkStart w:id="132" w:name="_Toc295034739"/>
      <w:r w:rsidRPr="00272098">
        <w:t>OCHRANA INFORMACÍ</w:t>
      </w:r>
      <w:bookmarkEnd w:id="130"/>
      <w:bookmarkEnd w:id="131"/>
      <w:bookmarkEnd w:id="132"/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>Smluvní strany jsou si vědomy toho, že v rámci plnění závazků z této Smlouvy:</w:t>
      </w:r>
    </w:p>
    <w:p w:rsidR="00FB29D4" w:rsidRPr="00272098" w:rsidRDefault="00FB29D4" w:rsidP="00FB29D4">
      <w:pPr>
        <w:pStyle w:val="Textlnkuslovan"/>
        <w:numPr>
          <w:ilvl w:val="2"/>
          <w:numId w:val="2"/>
        </w:numPr>
      </w:pPr>
      <w:r w:rsidRPr="00272098">
        <w:t>si mohou vzájemně vědomě nebo opominutím poskytnout informace, které budou považovány za důvěrné (dále jen „</w:t>
      </w:r>
      <w:r w:rsidRPr="00272098">
        <w:rPr>
          <w:rStyle w:val="ProhlensmluvnchstranChar"/>
        </w:rPr>
        <w:t>důvěrné informace</w:t>
      </w:r>
      <w:r w:rsidRPr="00272098">
        <w:t>“),</w:t>
      </w:r>
    </w:p>
    <w:p w:rsidR="00FB29D4" w:rsidRPr="00272098" w:rsidRDefault="00FB29D4" w:rsidP="00FB29D4">
      <w:pPr>
        <w:pStyle w:val="Textlnkuslovan"/>
        <w:numPr>
          <w:ilvl w:val="2"/>
          <w:numId w:val="2"/>
        </w:numPr>
      </w:pPr>
      <w:r w:rsidRPr="00272098">
        <w:t xml:space="preserve">mohou jejich zaměstnanci a osoby v obdobném postavení získat vědomou činností druhé </w:t>
      </w:r>
      <w:r w:rsidR="00C9089F">
        <w:rPr>
          <w:lang w:val="cs-CZ"/>
        </w:rPr>
        <w:t xml:space="preserve">smluvní </w:t>
      </w:r>
      <w:r w:rsidRPr="00272098">
        <w:t xml:space="preserve">strany nebo i jejím opominutím přístup k důvěrným informacím druhé </w:t>
      </w:r>
      <w:r w:rsidR="00C9089F">
        <w:rPr>
          <w:lang w:val="cs-CZ"/>
        </w:rPr>
        <w:t xml:space="preserve">smluvní </w:t>
      </w:r>
      <w:r w:rsidRPr="00272098">
        <w:t>strany.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bookmarkStart w:id="133" w:name="_Ref202765128"/>
      <w:r w:rsidRPr="00272098">
        <w:lastRenderedPageBreak/>
        <w:t>Smluvní strany se zavazují, že žádná z nich nezpřístupní třetí osobě důvěrné informace, které při plnění této Smlouvy získala od druhé smluvní strany.</w:t>
      </w:r>
      <w:bookmarkEnd w:id="133"/>
      <w:r w:rsidRPr="00272098">
        <w:t xml:space="preserve"> 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bookmarkStart w:id="134" w:name="_Ref225082917"/>
      <w:r w:rsidRPr="00272098">
        <w:t xml:space="preserve">Za třetí osoby </w:t>
      </w:r>
      <w:r w:rsidRPr="00BC55D3">
        <w:t xml:space="preserve">podle odst. </w:t>
      </w:r>
      <w:r w:rsidR="00142C34" w:rsidRPr="00BC55D3">
        <w:fldChar w:fldCharType="begin"/>
      </w:r>
      <w:r w:rsidR="00254A1D" w:rsidRPr="00BC55D3">
        <w:instrText xml:space="preserve"> REF _Ref202765128 \r \h  \* MERGEFORMAT </w:instrText>
      </w:r>
      <w:r w:rsidR="00142C34" w:rsidRPr="00BC55D3">
        <w:fldChar w:fldCharType="separate"/>
      </w:r>
      <w:r w:rsidR="00150DE6">
        <w:t>16.2</w:t>
      </w:r>
      <w:r w:rsidR="00142C34" w:rsidRPr="00BC55D3">
        <w:fldChar w:fldCharType="end"/>
      </w:r>
      <w:r w:rsidRPr="00BC55D3">
        <w:t xml:space="preserve"> </w:t>
      </w:r>
      <w:r w:rsidR="001331B3" w:rsidRPr="00BC55D3">
        <w:rPr>
          <w:lang w:val="cs-CZ"/>
        </w:rPr>
        <w:t>Smlouvy</w:t>
      </w:r>
      <w:r w:rsidR="001331B3">
        <w:rPr>
          <w:lang w:val="cs-CZ"/>
        </w:rPr>
        <w:t xml:space="preserve"> </w:t>
      </w:r>
      <w:r w:rsidRPr="00272098">
        <w:t>se nepovažují:</w:t>
      </w:r>
      <w:bookmarkEnd w:id="134"/>
    </w:p>
    <w:p w:rsidR="00FB29D4" w:rsidRPr="00272098" w:rsidRDefault="00FB29D4" w:rsidP="00FB29D4">
      <w:pPr>
        <w:pStyle w:val="Textlnkuslovan"/>
        <w:numPr>
          <w:ilvl w:val="2"/>
          <w:numId w:val="2"/>
        </w:numPr>
      </w:pPr>
      <w:bookmarkStart w:id="135" w:name="_Ref202766324"/>
      <w:r w:rsidRPr="00272098">
        <w:t>zaměstnanci smluvních stran a osoby v obdobném postavení,</w:t>
      </w:r>
      <w:bookmarkEnd w:id="135"/>
      <w:r w:rsidRPr="00272098">
        <w:t xml:space="preserve"> </w:t>
      </w:r>
    </w:p>
    <w:p w:rsidR="00FB29D4" w:rsidRPr="00272098" w:rsidRDefault="00FB29D4" w:rsidP="00FB29D4">
      <w:pPr>
        <w:pStyle w:val="Textlnkuslovan"/>
        <w:numPr>
          <w:ilvl w:val="2"/>
          <w:numId w:val="2"/>
        </w:numPr>
      </w:pPr>
      <w:bookmarkStart w:id="136" w:name="_Ref202766325"/>
      <w:r w:rsidRPr="00272098">
        <w:t>orgány smluvních stran a jejich členové,</w:t>
      </w:r>
      <w:bookmarkEnd w:id="136"/>
      <w:r w:rsidRPr="00272098">
        <w:t xml:space="preserve"> </w:t>
      </w:r>
    </w:p>
    <w:p w:rsidR="00FB29D4" w:rsidRPr="00272098" w:rsidRDefault="00FB29D4" w:rsidP="00FB29D4">
      <w:pPr>
        <w:pStyle w:val="Textlnkuslovan"/>
        <w:numPr>
          <w:ilvl w:val="2"/>
          <w:numId w:val="2"/>
        </w:numPr>
      </w:pPr>
      <w:bookmarkStart w:id="137" w:name="_Ref202766329"/>
      <w:r w:rsidRPr="00272098">
        <w:t xml:space="preserve">ve vztahu k důvěrným informacím Objednatele </w:t>
      </w:r>
      <w:r w:rsidR="00D74546">
        <w:rPr>
          <w:lang w:val="cs-CZ"/>
        </w:rPr>
        <w:t>pod</w:t>
      </w:r>
      <w:r w:rsidRPr="00272098">
        <w:t xml:space="preserve">dodavatelé Zhotovitele, </w:t>
      </w:r>
    </w:p>
    <w:p w:rsidR="00FB29D4" w:rsidRPr="00272098" w:rsidRDefault="00FB29D4" w:rsidP="00FB29D4">
      <w:pPr>
        <w:pStyle w:val="Textlnkuslovan"/>
        <w:numPr>
          <w:ilvl w:val="2"/>
          <w:numId w:val="2"/>
        </w:numPr>
      </w:pPr>
      <w:r w:rsidRPr="00272098">
        <w:t xml:space="preserve">ve vztahu k důvěrným informacím Zhotovitele externí </w:t>
      </w:r>
      <w:r w:rsidR="00A57549" w:rsidRPr="007069BD">
        <w:rPr>
          <w:lang w:val="cs-CZ"/>
        </w:rPr>
        <w:t xml:space="preserve">dodavatelé </w:t>
      </w:r>
      <w:r w:rsidRPr="00272098">
        <w:t>Objednatele, a to i potenciální,</w:t>
      </w:r>
    </w:p>
    <w:bookmarkEnd w:id="137"/>
    <w:p w:rsidR="00FB29D4" w:rsidRPr="00272098" w:rsidRDefault="00FB29D4" w:rsidP="001331B3">
      <w:pPr>
        <w:pStyle w:val="Textlnkuslovan"/>
        <w:numPr>
          <w:ilvl w:val="0"/>
          <w:numId w:val="0"/>
        </w:numPr>
        <w:ind w:left="1701"/>
      </w:pPr>
      <w:r w:rsidRPr="00272098">
        <w:t>za předpokladu, že se podílejí na plnění této Smlouvy nebo na plnění spojen</w:t>
      </w:r>
      <w:r>
        <w:t>é</w:t>
      </w:r>
      <w:r w:rsidRPr="00272098">
        <w:t>m s plněním dle této Smlouvy, důvěrné informace js</w:t>
      </w:r>
      <w:r w:rsidR="001331B3">
        <w:t>ou jim zpřístupněny výhradně za</w:t>
      </w:r>
      <w:r w:rsidR="001331B3">
        <w:rPr>
          <w:lang w:val="cs-CZ"/>
        </w:rPr>
        <w:t> </w:t>
      </w:r>
      <w:r w:rsidRPr="00272098">
        <w:t>tímto účelem a zpřístupnění důvěrných informací je v rozsahu nezbytně nutném pro naplnění jeho účelu a za stejných podmínek, jaké jsou stanoveny smluvním stranám v této Smlouvě.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Smluvní strany se zavazují v plném rozsahu zachovávat povinnost mlčenlivosti </w:t>
      </w:r>
      <w:r w:rsidR="00AA57C1" w:rsidRPr="00272098">
        <w:t>a</w:t>
      </w:r>
      <w:r w:rsidR="00AA57C1">
        <w:rPr>
          <w:lang w:val="cs-CZ"/>
        </w:rPr>
        <w:t> </w:t>
      </w:r>
      <w:r w:rsidRPr="00272098">
        <w:t>povinnost chránit důvěrné informace v</w:t>
      </w:r>
      <w:r w:rsidR="001331B3">
        <w:t>yplývající z této Smlouvy a</w:t>
      </w:r>
      <w:r w:rsidR="001331B3">
        <w:rPr>
          <w:lang w:val="cs-CZ"/>
        </w:rPr>
        <w:t> </w:t>
      </w:r>
      <w:r w:rsidR="001331B3" w:rsidRPr="001331B3">
        <w:t>též</w:t>
      </w:r>
      <w:r w:rsidR="001331B3" w:rsidRPr="001331B3">
        <w:rPr>
          <w:lang w:val="cs-CZ"/>
        </w:rPr>
        <w:t> </w:t>
      </w:r>
      <w:r w:rsidR="009411F6" w:rsidRPr="001331B3">
        <w:t>z</w:t>
      </w:r>
      <w:r w:rsidR="009411F6" w:rsidRPr="001331B3">
        <w:rPr>
          <w:lang w:val="cs-CZ"/>
        </w:rPr>
        <w:t> </w:t>
      </w:r>
      <w:r w:rsidRPr="001331B3">
        <w:t xml:space="preserve">příslušných právních předpisů, zejména povinnosti vyplývající ze zákona č. 101/2000 Sb., </w:t>
      </w:r>
      <w:r w:rsidR="00AA57C1" w:rsidRPr="001331B3">
        <w:t>o</w:t>
      </w:r>
      <w:r w:rsidR="00AA57C1" w:rsidRPr="001331B3">
        <w:rPr>
          <w:lang w:val="cs-CZ"/>
        </w:rPr>
        <w:t> </w:t>
      </w:r>
      <w:r w:rsidRPr="001331B3">
        <w:t>ochraně osobních údajů, ve znění pozdějších předpisů. Smluvní strany se</w:t>
      </w:r>
      <w:r w:rsidRPr="00272098">
        <w:t xml:space="preserve"> v této souvislosti zavazují poučit veškeré osoby, které se na jejich straně budou podílet na plnění této Smlouvy, o výše uvedených povinnostech mlčenlivosti a ochrany důvěrných informací a dále se zavazují vhodným způsobem zajistit dodržování těchto povinností všemi osobami podílejícími se na plnění této Smlouvy.</w:t>
      </w:r>
    </w:p>
    <w:p w:rsidR="00FB29D4" w:rsidRPr="00BC55D3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Budou-li informace poskytnuté Objednatelem či třetími stranami, které jsou nezbytné pro </w:t>
      </w:r>
      <w:r w:rsidRPr="001331B3">
        <w:t xml:space="preserve">plnění dle této Smlouvy, obsahovat data podléhající režimu zvláštní ochrany podle zákona č. 101/2000 Sb., o ochraně osobních údajů, ve znění pozdějších předpisů, zavazuje se Zhotovitel zabezpečit splnění všech ohlašovacích povinností, které </w:t>
      </w:r>
      <w:r w:rsidRPr="00BC55D3">
        <w:t>citovaný zákon vyžaduje, a obstarat předepsané souhlasy subjektů osobních údajů předaných ke zpracování.</w:t>
      </w:r>
      <w:r w:rsidR="00747B71" w:rsidRPr="00BC55D3">
        <w:rPr>
          <w:lang w:val="cs-CZ"/>
        </w:rPr>
        <w:t xml:space="preserve"> Zhotovitel </w:t>
      </w:r>
      <w:r w:rsidR="001331B3" w:rsidRPr="00BC55D3">
        <w:t>se zavazuje pro</w:t>
      </w:r>
      <w:r w:rsidR="001331B3" w:rsidRPr="00BC55D3">
        <w:rPr>
          <w:lang w:val="cs-CZ"/>
        </w:rPr>
        <w:t> </w:t>
      </w:r>
      <w:r w:rsidR="00747B71" w:rsidRPr="00BC55D3">
        <w:t>případ, že v rámci plnění Smlouvy bude zpracovávat osobní údaje, že je bude chránit a nakládat s nimi plně v souladu s příslušný</w:t>
      </w:r>
      <w:r w:rsidR="001331B3" w:rsidRPr="00BC55D3">
        <w:t>mi právními předpisy, a</w:t>
      </w:r>
      <w:r w:rsidR="001331B3" w:rsidRPr="00BC55D3">
        <w:rPr>
          <w:lang w:val="cs-CZ"/>
        </w:rPr>
        <w:t> </w:t>
      </w:r>
      <w:r w:rsidR="001331B3" w:rsidRPr="00BC55D3">
        <w:t>to</w:t>
      </w:r>
      <w:r w:rsidR="001331B3" w:rsidRPr="00BC55D3">
        <w:rPr>
          <w:lang w:val="cs-CZ"/>
        </w:rPr>
        <w:t> </w:t>
      </w:r>
      <w:r w:rsidR="001331B3" w:rsidRPr="00BC55D3">
        <w:t>i</w:t>
      </w:r>
      <w:r w:rsidR="001331B3" w:rsidRPr="00BC55D3">
        <w:rPr>
          <w:lang w:val="cs-CZ"/>
        </w:rPr>
        <w:t> </w:t>
      </w:r>
      <w:r w:rsidR="001331B3" w:rsidRPr="00BC55D3">
        <w:t>po</w:t>
      </w:r>
      <w:r w:rsidR="001331B3" w:rsidRPr="00BC55D3">
        <w:rPr>
          <w:lang w:val="cs-CZ"/>
        </w:rPr>
        <w:t> </w:t>
      </w:r>
      <w:r w:rsidR="00747B71" w:rsidRPr="00BC55D3">
        <w:t>ukončení plnění Smlouvy.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BC55D3">
        <w:t xml:space="preserve">Veškeré důvěrné informace zůstávají výhradním vlastnictvím předávající </w:t>
      </w:r>
      <w:r w:rsidR="00C9089F">
        <w:rPr>
          <w:lang w:val="cs-CZ"/>
        </w:rPr>
        <w:t xml:space="preserve">smluvní </w:t>
      </w:r>
      <w:r w:rsidRPr="00BC55D3">
        <w:t xml:space="preserve">strany </w:t>
      </w:r>
      <w:r w:rsidR="00AA57C1" w:rsidRPr="00BC55D3">
        <w:t>a</w:t>
      </w:r>
      <w:r w:rsidR="00AA57C1" w:rsidRPr="00BC55D3">
        <w:rPr>
          <w:lang w:val="cs-CZ"/>
        </w:rPr>
        <w:t> </w:t>
      </w:r>
      <w:r w:rsidRPr="00BC55D3">
        <w:t xml:space="preserve">přijímající </w:t>
      </w:r>
      <w:r w:rsidR="00C9089F">
        <w:rPr>
          <w:lang w:val="cs-CZ"/>
        </w:rPr>
        <w:t xml:space="preserve">smluvní </w:t>
      </w:r>
      <w:r w:rsidRPr="00BC55D3">
        <w:t xml:space="preserve">strana vyvine pro zachování </w:t>
      </w:r>
      <w:r w:rsidR="00C9089F">
        <w:t>jejich důvěrnosti a</w:t>
      </w:r>
      <w:r w:rsidR="00C9089F">
        <w:rPr>
          <w:lang w:val="cs-CZ"/>
        </w:rPr>
        <w:t> </w:t>
      </w:r>
      <w:r w:rsidR="00C9089F">
        <w:t>pro</w:t>
      </w:r>
      <w:r w:rsidR="00C9089F">
        <w:rPr>
          <w:lang w:val="cs-CZ"/>
        </w:rPr>
        <w:t> </w:t>
      </w:r>
      <w:r w:rsidRPr="00272098">
        <w:t xml:space="preserve">jejich ochranu stejné úsilí, jako by se jednalo o její vlastní důvěrné informace. S výjimkou rozsahu, který je nezbytný pro plnění této Smlouvy, se obě </w:t>
      </w:r>
      <w:r w:rsidR="00C9089F">
        <w:rPr>
          <w:lang w:val="cs-CZ"/>
        </w:rPr>
        <w:t xml:space="preserve">smluvní </w:t>
      </w:r>
      <w:r w:rsidRPr="00272098">
        <w:t>strany zavazují neduplikovat žádným způsobem důvěrné info</w:t>
      </w:r>
      <w:r w:rsidR="001331B3">
        <w:t xml:space="preserve">rmace druhé </w:t>
      </w:r>
      <w:r w:rsidR="00C9089F">
        <w:rPr>
          <w:lang w:val="cs-CZ"/>
        </w:rPr>
        <w:t xml:space="preserve">smluvní </w:t>
      </w:r>
      <w:r w:rsidR="001331B3">
        <w:t>strany, nepředat je</w:t>
      </w:r>
      <w:r w:rsidR="001331B3">
        <w:rPr>
          <w:lang w:val="cs-CZ"/>
        </w:rPr>
        <w:t> </w:t>
      </w:r>
      <w:r w:rsidRPr="00272098">
        <w:t>třetí straně a</w:t>
      </w:r>
      <w:r w:rsidR="00C9089F">
        <w:t>ni svým vlastním zaměstnancům a</w:t>
      </w:r>
      <w:r w:rsidR="00C9089F">
        <w:rPr>
          <w:lang w:val="cs-CZ"/>
        </w:rPr>
        <w:t> </w:t>
      </w:r>
      <w:r w:rsidRPr="00272098">
        <w:t>zástupcům s výjimkou těch, kteří s nimi potřebují být seznámeni, aby mohli pl</w:t>
      </w:r>
      <w:r w:rsidR="001331B3">
        <w:t xml:space="preserve">nit tuto Smlouvu. Obě </w:t>
      </w:r>
      <w:r w:rsidR="00C9089F">
        <w:rPr>
          <w:lang w:val="cs-CZ"/>
        </w:rPr>
        <w:t xml:space="preserve">smluvní </w:t>
      </w:r>
      <w:r w:rsidR="001331B3">
        <w:t>strany se</w:t>
      </w:r>
      <w:r w:rsidR="00C9089F">
        <w:rPr>
          <w:lang w:val="cs-CZ"/>
        </w:rPr>
        <w:t xml:space="preserve"> </w:t>
      </w:r>
      <w:r w:rsidRPr="00272098">
        <w:t xml:space="preserve">zároveň zavazují nepoužít důvěrné informace druhé </w:t>
      </w:r>
      <w:r w:rsidR="002E2BAB">
        <w:rPr>
          <w:lang w:val="cs-CZ"/>
        </w:rPr>
        <w:t xml:space="preserve">smluvní </w:t>
      </w:r>
      <w:r w:rsidRPr="00272098">
        <w:t xml:space="preserve">strany jinak, než za účelem plnění této Smlouvy. 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>Nedohodnou-li se smluvní strany výslovně písemnou formou jinak, p</w:t>
      </w:r>
      <w:r w:rsidR="001331B3">
        <w:t>ovažují se</w:t>
      </w:r>
      <w:r w:rsidR="001331B3">
        <w:rPr>
          <w:lang w:val="cs-CZ"/>
        </w:rPr>
        <w:t> </w:t>
      </w:r>
      <w:r w:rsidR="001331B3">
        <w:t>za</w:t>
      </w:r>
      <w:r w:rsidR="001331B3">
        <w:rPr>
          <w:lang w:val="cs-CZ"/>
        </w:rPr>
        <w:t> </w:t>
      </w:r>
      <w:r w:rsidRPr="00272098">
        <w:t>důvěrné implicitně všechny informace</w:t>
      </w:r>
      <w:r w:rsidR="001331B3">
        <w:t>, které jsou anebo by mohly být</w:t>
      </w:r>
      <w:r w:rsidR="001331B3">
        <w:rPr>
          <w:lang w:val="cs-CZ"/>
        </w:rPr>
        <w:t> </w:t>
      </w:r>
      <w:r w:rsidRPr="00272098">
        <w:t xml:space="preserve">součástí obchodního tajemství, tj. například, ale nejenom, popisy nebo části popisů technologických procesů a vzorců, technických vzorců a technického know-how, informace o provozních metodách, procedurách a pracovních </w:t>
      </w:r>
      <w:r w:rsidRPr="00272098">
        <w:lastRenderedPageBreak/>
        <w:t xml:space="preserve">postupech, obchodní nebo marketingové plány, koncepce a strategie nebo jejich části, nabídky, kontrakty, smlouvy, dohody nebo jiná ujednání s třetími stranami, informace </w:t>
      </w:r>
      <w:r w:rsidR="00D321CD" w:rsidRPr="00272098">
        <w:t>o</w:t>
      </w:r>
      <w:r w:rsidR="00D321CD">
        <w:rPr>
          <w:lang w:val="cs-CZ"/>
        </w:rPr>
        <w:t> </w:t>
      </w:r>
      <w:r w:rsidRPr="00272098">
        <w:t>výsledcích hospodaření, o vztazích s obchodními partnery, o</w:t>
      </w:r>
      <w:r w:rsidR="001331B3">
        <w:rPr>
          <w:lang w:val="cs-CZ"/>
        </w:rPr>
        <w:t> </w:t>
      </w:r>
      <w:r w:rsidRPr="00272098">
        <w:t xml:space="preserve">pracovněprávních otázkách </w:t>
      </w:r>
      <w:r w:rsidR="00AA57C1" w:rsidRPr="00272098">
        <w:t>a</w:t>
      </w:r>
      <w:r w:rsidR="00AA57C1">
        <w:rPr>
          <w:lang w:val="cs-CZ"/>
        </w:rPr>
        <w:t> </w:t>
      </w:r>
      <w:r w:rsidRPr="00272098">
        <w:t xml:space="preserve">všechny další informace, jejichž zveřejnění přijímající </w:t>
      </w:r>
      <w:r w:rsidR="002E2BAB">
        <w:rPr>
          <w:lang w:val="cs-CZ"/>
        </w:rPr>
        <w:t xml:space="preserve">smluvní </w:t>
      </w:r>
      <w:r w:rsidRPr="00272098">
        <w:t xml:space="preserve">stranou by předávající </w:t>
      </w:r>
      <w:r w:rsidR="002E2BAB">
        <w:rPr>
          <w:lang w:val="cs-CZ"/>
        </w:rPr>
        <w:t xml:space="preserve">smluvní </w:t>
      </w:r>
      <w:r w:rsidRPr="00272098">
        <w:t>straně mohlo způsobit škodu.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Bez ohledu na výše uvedená ustanovení se </w:t>
      </w:r>
      <w:r w:rsidR="001331B3">
        <w:t>veškeré informace vztahující se</w:t>
      </w:r>
      <w:r w:rsidR="001331B3">
        <w:rPr>
          <w:lang w:val="cs-CZ"/>
        </w:rPr>
        <w:t> </w:t>
      </w:r>
      <w:r w:rsidRPr="00272098">
        <w:t xml:space="preserve">k předmětu této Smlouvy a příslušné dokumentaci považují výlučně za důvěrné informace Objednatele a Zhotovitel je povinen tyto informace chránit v souladu s touto Smlouvou. </w:t>
      </w:r>
      <w:r w:rsidRPr="00BC55D3">
        <w:t>Zhotovitel při tom bere na vědomí, že povinnost ochrany těchto informací podle tohoto čl</w:t>
      </w:r>
      <w:r w:rsidR="009C696C" w:rsidRPr="00BC55D3">
        <w:rPr>
          <w:lang w:val="cs-CZ"/>
        </w:rPr>
        <w:t>.</w:t>
      </w:r>
      <w:r w:rsidRPr="00BC55D3">
        <w:t xml:space="preserve"> </w:t>
      </w:r>
      <w:r w:rsidR="00142C34" w:rsidRPr="00BC55D3">
        <w:fldChar w:fldCharType="begin"/>
      </w:r>
      <w:r w:rsidR="001A7DDB" w:rsidRPr="00BC55D3">
        <w:instrText xml:space="preserve"> REF _Ref202766041 \r \h  \* MERGEFORMAT </w:instrText>
      </w:r>
      <w:r w:rsidR="00142C34" w:rsidRPr="00BC55D3">
        <w:fldChar w:fldCharType="separate"/>
      </w:r>
      <w:r w:rsidR="00150DE6">
        <w:t>16</w:t>
      </w:r>
      <w:r w:rsidR="00142C34" w:rsidRPr="00BC55D3">
        <w:fldChar w:fldCharType="end"/>
      </w:r>
      <w:r w:rsidR="001331B3" w:rsidRPr="00BC55D3">
        <w:rPr>
          <w:lang w:val="cs-CZ"/>
        </w:rPr>
        <w:t xml:space="preserve"> Smlouvy</w:t>
      </w:r>
      <w:r w:rsidRPr="00272098">
        <w:t xml:space="preserve"> se vztahuje pouze na Zhotovitele.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Pokud jsou důvěrné informace poskytovány v písemné podobě anebo ve formě textových souborů na elektronických nosičích dat (médiích), je předávající </w:t>
      </w:r>
      <w:r w:rsidR="002E2BAB">
        <w:rPr>
          <w:lang w:val="cs-CZ"/>
        </w:rPr>
        <w:t xml:space="preserve">smluvní </w:t>
      </w:r>
      <w:r w:rsidRPr="00272098">
        <w:t xml:space="preserve">strana povinna upozornit přijímající </w:t>
      </w:r>
      <w:r w:rsidR="002E2BAB">
        <w:rPr>
          <w:lang w:val="cs-CZ"/>
        </w:rPr>
        <w:t xml:space="preserve">smluvní </w:t>
      </w:r>
      <w:r w:rsidRPr="00272098">
        <w:t>stranu na důvěrnost takového materiálu jejím vyznačením alespoň na titulní stránce nebo přední straně média. Absence takovéhoto upozornění však nezpůsobuje zánik povinnosti ochrany takto poskytnutých informací.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>Bez ohledu na výše uvedená ustanovení se za důvěrné nepovažují informace</w:t>
      </w:r>
      <w:r w:rsidR="001B34A8">
        <w:t>:</w:t>
      </w:r>
      <w:r w:rsidRPr="00272098">
        <w:t xml:space="preserve"> </w:t>
      </w:r>
    </w:p>
    <w:p w:rsidR="00FB29D4" w:rsidRPr="00272098" w:rsidRDefault="001B34A8" w:rsidP="00FB29D4">
      <w:pPr>
        <w:pStyle w:val="Textlnkuslovan"/>
        <w:numPr>
          <w:ilvl w:val="2"/>
          <w:numId w:val="2"/>
        </w:numPr>
      </w:pPr>
      <w:r>
        <w:t xml:space="preserve">které </w:t>
      </w:r>
      <w:r w:rsidR="00FB29D4">
        <w:rPr>
          <w:szCs w:val="22"/>
        </w:rPr>
        <w:t>se staly</w:t>
      </w:r>
      <w:r w:rsidR="00FB29D4" w:rsidRPr="00272098">
        <w:t xml:space="preserve"> veřejně známými, aniž by jejich zveřejněním došlo k porušení závazků přijímající smluvní strany či právních předpisů,</w:t>
      </w:r>
    </w:p>
    <w:p w:rsidR="00FB29D4" w:rsidRPr="00272098" w:rsidRDefault="001B34A8" w:rsidP="00FB29D4">
      <w:pPr>
        <w:pStyle w:val="Textlnkuslovan"/>
        <w:numPr>
          <w:ilvl w:val="2"/>
          <w:numId w:val="2"/>
        </w:numPr>
      </w:pPr>
      <w:r>
        <w:t xml:space="preserve">které </w:t>
      </w:r>
      <w:r w:rsidR="00FB29D4" w:rsidRPr="00272098">
        <w:t xml:space="preserve">měla přijímající </w:t>
      </w:r>
      <w:r w:rsidR="002E2BAB">
        <w:rPr>
          <w:lang w:val="cs-CZ"/>
        </w:rPr>
        <w:t xml:space="preserve">smluvní </w:t>
      </w:r>
      <w:r w:rsidR="00FB29D4" w:rsidRPr="00272098">
        <w:t>strana prokazatelně legálně k dispozici před uzavřením této Smlouvy, pokud takové informace nebyly předmětem jiné, dříve mezi smluvními stranami uzavřené smlouvy o ochraně informací,</w:t>
      </w:r>
    </w:p>
    <w:p w:rsidR="00FB29D4" w:rsidRPr="00272098" w:rsidRDefault="001B34A8" w:rsidP="00FB29D4">
      <w:pPr>
        <w:pStyle w:val="Textlnkuslovan"/>
        <w:numPr>
          <w:ilvl w:val="2"/>
          <w:numId w:val="2"/>
        </w:numPr>
      </w:pPr>
      <w:r>
        <w:t xml:space="preserve">které </w:t>
      </w:r>
      <w:r w:rsidR="00FB29D4" w:rsidRPr="00272098">
        <w:t>jsou výsledkem postupu, při kterém k nim přijímající</w:t>
      </w:r>
      <w:r w:rsidR="002E2BAB">
        <w:rPr>
          <w:lang w:val="cs-CZ"/>
        </w:rPr>
        <w:t xml:space="preserve"> smluvní</w:t>
      </w:r>
      <w:r w:rsidR="00FB29D4" w:rsidRPr="00272098">
        <w:t xml:space="preserve"> strana dospěje nezávisle a je to schopna doložit svými záznamy nebo důvěrnými informacemi třetí strany,</w:t>
      </w:r>
    </w:p>
    <w:p w:rsidR="00FB29D4" w:rsidRPr="00272098" w:rsidRDefault="001B34A8" w:rsidP="00FB29D4">
      <w:pPr>
        <w:pStyle w:val="Textlnkuslovan"/>
        <w:numPr>
          <w:ilvl w:val="2"/>
          <w:numId w:val="2"/>
        </w:numPr>
      </w:pPr>
      <w:r w:rsidRPr="00272098">
        <w:t>které</w:t>
      </w:r>
      <w:r>
        <w:t xml:space="preserve"> </w:t>
      </w:r>
      <w:r w:rsidR="00FB29D4" w:rsidRPr="00272098">
        <w:t>po podpisu této Smlouvy poskytne přij</w:t>
      </w:r>
      <w:r w:rsidR="002E2BAB">
        <w:t xml:space="preserve">ímající </w:t>
      </w:r>
      <w:r w:rsidR="002E2BAB">
        <w:rPr>
          <w:lang w:val="cs-CZ"/>
        </w:rPr>
        <w:t xml:space="preserve">smluvní </w:t>
      </w:r>
      <w:r w:rsidR="002E2BAB">
        <w:t>straně třetí osoba, jež</w:t>
      </w:r>
      <w:r w:rsidR="002E2BAB">
        <w:rPr>
          <w:lang w:val="cs-CZ"/>
        </w:rPr>
        <w:t> </w:t>
      </w:r>
      <w:r w:rsidR="00FB29D4" w:rsidRPr="00272098">
        <w:t>není omezena v takovém nakládání s informacemi,</w:t>
      </w:r>
    </w:p>
    <w:p w:rsidR="00FB29D4" w:rsidRPr="00272098" w:rsidRDefault="001B34A8" w:rsidP="00FB29D4">
      <w:pPr>
        <w:pStyle w:val="Textlnkuslovan"/>
        <w:numPr>
          <w:ilvl w:val="2"/>
          <w:numId w:val="2"/>
        </w:numPr>
      </w:pPr>
      <w:r>
        <w:t>jejichž</w:t>
      </w:r>
      <w:r w:rsidR="00FB29D4" w:rsidRPr="00272098">
        <w:t xml:space="preserve"> zpřístupnění informace vyžadováno zákonem či jiným právním předpisem včetně práva EU nebo závazným rozhodnutím oprávněného orgánu veřejné moci.</w:t>
      </w:r>
    </w:p>
    <w:p w:rsidR="00FB29D4" w:rsidRPr="001331B3" w:rsidRDefault="00FB29D4" w:rsidP="00FB29D4">
      <w:pPr>
        <w:pStyle w:val="Textlnkuslovan"/>
        <w:numPr>
          <w:ilvl w:val="2"/>
          <w:numId w:val="2"/>
        </w:numPr>
      </w:pPr>
      <w:r w:rsidRPr="00272098">
        <w:t>jsou obsažené ve Smlouvě a jsou zveřejněné na pří</w:t>
      </w:r>
      <w:r w:rsidR="001331B3">
        <w:t xml:space="preserve">slušných webových stránkách </w:t>
      </w:r>
      <w:r w:rsidR="001331B3" w:rsidRPr="001331B3">
        <w:t>dle</w:t>
      </w:r>
      <w:r w:rsidRPr="001331B3">
        <w:t xml:space="preserve"> </w:t>
      </w:r>
      <w:r w:rsidR="00155535" w:rsidRPr="001331B3">
        <w:t>ZZVZ</w:t>
      </w:r>
      <w:r w:rsidR="001331B3" w:rsidRPr="001331B3">
        <w:rPr>
          <w:lang w:val="cs-CZ"/>
        </w:rPr>
        <w:t xml:space="preserve"> a souvisejících právních předpisů</w:t>
      </w:r>
      <w:r w:rsidRPr="001331B3">
        <w:t>.</w:t>
      </w:r>
    </w:p>
    <w:p w:rsidR="00FB29D4" w:rsidRPr="00090888" w:rsidRDefault="00FB29D4" w:rsidP="00FB29D4">
      <w:pPr>
        <w:pStyle w:val="Textlnkuslovan"/>
        <w:numPr>
          <w:ilvl w:val="1"/>
          <w:numId w:val="2"/>
        </w:numPr>
      </w:pPr>
      <w:bookmarkStart w:id="138" w:name="_Ref224730501"/>
      <w:bookmarkStart w:id="139" w:name="_Ref224696298"/>
      <w:r w:rsidRPr="001331B3">
        <w:rPr>
          <w:szCs w:val="22"/>
        </w:rPr>
        <w:t xml:space="preserve">Bez ohledu na jiná ustanovení této Smlouvy je Objednatel oprávněn v souladu </w:t>
      </w:r>
      <w:r w:rsidR="001331B3" w:rsidRPr="001331B3">
        <w:rPr>
          <w:szCs w:val="22"/>
          <w:lang w:val="cs-CZ"/>
        </w:rPr>
        <w:t>se </w:t>
      </w:r>
      <w:r w:rsidR="00155535" w:rsidRPr="001331B3">
        <w:t>ZZVZ</w:t>
      </w:r>
      <w:r w:rsidRPr="001331B3">
        <w:rPr>
          <w:szCs w:val="22"/>
        </w:rPr>
        <w:t xml:space="preserve"> uveřejnit</w:t>
      </w:r>
      <w:r>
        <w:rPr>
          <w:szCs w:val="22"/>
        </w:rPr>
        <w:t>:</w:t>
      </w:r>
    </w:p>
    <w:p w:rsidR="00FB29D4" w:rsidRPr="00090888" w:rsidRDefault="00FB29D4" w:rsidP="00FB29D4">
      <w:pPr>
        <w:pStyle w:val="Textlnkuslovan"/>
        <w:numPr>
          <w:ilvl w:val="2"/>
          <w:numId w:val="2"/>
        </w:numPr>
      </w:pPr>
      <w:r w:rsidRPr="002F5F3B">
        <w:rPr>
          <w:szCs w:val="22"/>
        </w:rPr>
        <w:t>tuto Smlouvu včetně všech jejích změn a dodatků</w:t>
      </w:r>
      <w:r>
        <w:rPr>
          <w:szCs w:val="22"/>
        </w:rPr>
        <w:t>,</w:t>
      </w:r>
      <w:r w:rsidR="001331B3">
        <w:rPr>
          <w:szCs w:val="22"/>
          <w:lang w:val="cs-CZ"/>
        </w:rPr>
        <w:t xml:space="preserve"> a</w:t>
      </w:r>
    </w:p>
    <w:p w:rsidR="00FB29D4" w:rsidRPr="00090888" w:rsidRDefault="00FB29D4" w:rsidP="00FB29D4">
      <w:pPr>
        <w:pStyle w:val="Textlnkuslovan"/>
        <w:numPr>
          <w:ilvl w:val="2"/>
          <w:numId w:val="2"/>
        </w:numPr>
        <w:rPr>
          <w:szCs w:val="22"/>
        </w:rPr>
      </w:pPr>
      <w:r w:rsidRPr="00090888">
        <w:rPr>
          <w:szCs w:val="22"/>
        </w:rPr>
        <w:t xml:space="preserve">výši skutečně uhrazené ceny za plnění </w:t>
      </w:r>
      <w:r w:rsidR="0085688E">
        <w:t>Veřejné z</w:t>
      </w:r>
      <w:r>
        <w:t>akázk</w:t>
      </w:r>
      <w:r w:rsidRPr="00272098">
        <w:t>y</w:t>
      </w:r>
      <w:r w:rsidR="001331B3">
        <w:rPr>
          <w:lang w:val="cs-CZ"/>
        </w:rPr>
        <w:t>.</w:t>
      </w:r>
    </w:p>
    <w:p w:rsidR="00FB29D4" w:rsidRPr="0064080F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Za porušení povinnosti </w:t>
      </w:r>
      <w:r w:rsidRPr="0064080F">
        <w:t>mlčenlivosti smluvní stran</w:t>
      </w:r>
      <w:r w:rsidR="001331B3" w:rsidRPr="0064080F">
        <w:t>ou se považují též případy, kdy</w:t>
      </w:r>
      <w:r w:rsidR="001331B3" w:rsidRPr="0064080F">
        <w:rPr>
          <w:lang w:val="cs-CZ"/>
        </w:rPr>
        <w:t> </w:t>
      </w:r>
      <w:r w:rsidRPr="0064080F">
        <w:t xml:space="preserve">tuto povinnost poruší kterákoliv z osob uvedených v odst. </w:t>
      </w:r>
      <w:r w:rsidR="00142C34" w:rsidRPr="0064080F">
        <w:fldChar w:fldCharType="begin"/>
      </w:r>
      <w:r w:rsidR="00254A1D" w:rsidRPr="0064080F">
        <w:instrText xml:space="preserve"> REF _Ref225082917 \r \h  \* MERGEFORMAT </w:instrText>
      </w:r>
      <w:r w:rsidR="00142C34" w:rsidRPr="0064080F">
        <w:fldChar w:fldCharType="separate"/>
      </w:r>
      <w:r w:rsidR="00150DE6">
        <w:t>16.3</w:t>
      </w:r>
      <w:r w:rsidR="00142C34" w:rsidRPr="0064080F">
        <w:fldChar w:fldCharType="end"/>
      </w:r>
      <w:r w:rsidR="001331B3" w:rsidRPr="0064080F">
        <w:rPr>
          <w:lang w:val="cs-CZ"/>
        </w:rPr>
        <w:t xml:space="preserve"> Smlouvy</w:t>
      </w:r>
      <w:r w:rsidRPr="0064080F">
        <w:t>, které daná smluvní strana poskytla důvěrné informace druhé smluvní strany.</w:t>
      </w:r>
    </w:p>
    <w:p w:rsidR="00FB29D4" w:rsidRPr="0064080F" w:rsidRDefault="00FB29D4" w:rsidP="00FB29D4">
      <w:pPr>
        <w:pStyle w:val="Textlnkuslovan"/>
        <w:numPr>
          <w:ilvl w:val="1"/>
          <w:numId w:val="2"/>
        </w:numPr>
      </w:pPr>
      <w:r w:rsidRPr="0064080F">
        <w:t>Poruší-li Zhotovitel povinnosti vyplývající z této Smlouvy ohledně ochrany důvěrných informací, je povinen zaplatit Objednateli smlu</w:t>
      </w:r>
      <w:r w:rsidR="0099732D" w:rsidRPr="0064080F">
        <w:t>vní pokutu ve výši 500.000,- Kč</w:t>
      </w:r>
      <w:r w:rsidRPr="0064080F">
        <w:t xml:space="preserve"> za každé nikoliv nepodstatné porušení takové povinnosti.</w:t>
      </w:r>
      <w:bookmarkEnd w:id="138"/>
      <w:bookmarkEnd w:id="139"/>
    </w:p>
    <w:p w:rsidR="00FB29D4" w:rsidRPr="0064080F" w:rsidRDefault="00FB29D4" w:rsidP="00FB29D4">
      <w:pPr>
        <w:pStyle w:val="Textlnkuslovan"/>
        <w:numPr>
          <w:ilvl w:val="1"/>
          <w:numId w:val="2"/>
        </w:numPr>
      </w:pPr>
      <w:r w:rsidRPr="0064080F">
        <w:lastRenderedPageBreak/>
        <w:t xml:space="preserve">Ukončení účinnosti této Smlouvy z jakéhokoliv důvodu se nedotkne ustanovení tohoto </w:t>
      </w:r>
      <w:r w:rsidR="009C696C" w:rsidRPr="0064080F">
        <w:t>čl</w:t>
      </w:r>
      <w:r w:rsidR="009C696C" w:rsidRPr="0064080F">
        <w:rPr>
          <w:lang w:val="cs-CZ"/>
        </w:rPr>
        <w:t>.</w:t>
      </w:r>
      <w:r w:rsidR="009C696C" w:rsidRPr="0064080F">
        <w:t xml:space="preserve"> </w:t>
      </w:r>
      <w:r w:rsidR="00142C34" w:rsidRPr="0064080F">
        <w:fldChar w:fldCharType="begin"/>
      </w:r>
      <w:r w:rsidR="001A7DDB" w:rsidRPr="0064080F">
        <w:instrText xml:space="preserve"> REF _Ref202766041 \r \h  \* MERGEFORMAT </w:instrText>
      </w:r>
      <w:r w:rsidR="00142C34" w:rsidRPr="0064080F">
        <w:fldChar w:fldCharType="separate"/>
      </w:r>
      <w:r w:rsidR="00150DE6">
        <w:t>16</w:t>
      </w:r>
      <w:r w:rsidR="00142C34" w:rsidRPr="0064080F">
        <w:fldChar w:fldCharType="end"/>
      </w:r>
      <w:r w:rsidRPr="0064080F">
        <w:t xml:space="preserve"> Smlouvy a jejich účinnost přetrvá i po ukončení účinnosti této Smlouvy.</w:t>
      </w:r>
    </w:p>
    <w:p w:rsidR="00A57549" w:rsidRPr="0064080F" w:rsidRDefault="00A57549" w:rsidP="00A57549">
      <w:pPr>
        <w:pStyle w:val="Textlnkuslovan"/>
        <w:numPr>
          <w:ilvl w:val="1"/>
          <w:numId w:val="2"/>
        </w:numPr>
      </w:pPr>
      <w:r w:rsidRPr="0064080F">
        <w:t>Závazky obsažené v tomto odstavci týkající se zachovávání důvěrného charakteru informací zůstanou v plném rozsahu platné a účinné nehledě na jakékoli ukončení platnosti této Smlouvy po dobu pěti (5) let od ukončení její účinnosti nebo splnění této Smlouvy.</w:t>
      </w:r>
    </w:p>
    <w:p w:rsidR="00FB29D4" w:rsidRPr="00272098" w:rsidRDefault="00FB29D4" w:rsidP="00FB29D4">
      <w:pPr>
        <w:pStyle w:val="lneksmlouvy"/>
        <w:numPr>
          <w:ilvl w:val="0"/>
          <w:numId w:val="2"/>
        </w:numPr>
      </w:pPr>
      <w:bookmarkStart w:id="140" w:name="_Toc212632757"/>
      <w:bookmarkStart w:id="141" w:name="_Toc295034740"/>
      <w:r w:rsidRPr="00272098">
        <w:t>SOUČINNOST A VZÁJEMNÁ KOMUNIKACE</w:t>
      </w:r>
      <w:bookmarkEnd w:id="140"/>
      <w:bookmarkEnd w:id="141"/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Smluvní strany se zavazují vzájemně spolupracovat a předávat si veškeré </w:t>
      </w:r>
      <w:r w:rsidRPr="00E60262">
        <w:t>informace</w:t>
      </w:r>
      <w:r w:rsidR="009C696C" w:rsidRPr="00E60262">
        <w:rPr>
          <w:lang w:val="cs-CZ"/>
        </w:rPr>
        <w:t>, datové zdroje a podklady</w:t>
      </w:r>
      <w:r w:rsidRPr="00E60262">
        <w:t xml:space="preserve"> nezbytně </w:t>
      </w:r>
      <w:r w:rsidRPr="00272098">
        <w:t xml:space="preserve">nutné pro řádné plnění svých závazků. Smluvní strany jsou povinny informovat druhou smluvní stranu </w:t>
      </w:r>
      <w:r w:rsidR="00D321CD" w:rsidRPr="00272098">
        <w:t>o</w:t>
      </w:r>
      <w:r w:rsidR="00D321CD">
        <w:rPr>
          <w:lang w:val="cs-CZ"/>
        </w:rPr>
        <w:t> </w:t>
      </w:r>
      <w:r w:rsidRPr="00272098">
        <w:t>veškerých skutečnostech, které jsou nebo mohou být důležité pro řádné plnění této Smlouvy.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>Smluvní strany jsou povinny plnit své závazky vypl</w:t>
      </w:r>
      <w:r w:rsidR="00D67DB7">
        <w:t>ývající z této Smlouvy tak,</w:t>
      </w:r>
      <w:r w:rsidR="00D67DB7">
        <w:rPr>
          <w:lang w:val="cs-CZ"/>
        </w:rPr>
        <w:t> </w:t>
      </w:r>
      <w:r w:rsidR="00D67DB7">
        <w:t>aby</w:t>
      </w:r>
      <w:r w:rsidR="00D67DB7">
        <w:rPr>
          <w:lang w:val="cs-CZ"/>
        </w:rPr>
        <w:t> </w:t>
      </w:r>
      <w:r w:rsidRPr="00272098">
        <w:t>nedocházelo k prodlení s plněním jednotlivých termínů a s prodlením splatnosti jednotlivých peněžních závazků.</w:t>
      </w:r>
    </w:p>
    <w:p w:rsidR="00FB29D4" w:rsidRPr="00764139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Veškerá komunikace mezi smluvními stranami bude probíhat prostřednictvím oprávněných osob </w:t>
      </w:r>
      <w:r w:rsidRPr="00764139">
        <w:t>dle čl</w:t>
      </w:r>
      <w:r w:rsidR="00052F38" w:rsidRPr="00764139">
        <w:rPr>
          <w:lang w:val="cs-CZ"/>
        </w:rPr>
        <w:t>.</w:t>
      </w:r>
      <w:r w:rsidRPr="00764139">
        <w:t xml:space="preserve"> </w:t>
      </w:r>
      <w:r w:rsidR="00142C34" w:rsidRPr="00764139">
        <w:fldChar w:fldCharType="begin"/>
      </w:r>
      <w:r w:rsidRPr="00764139">
        <w:instrText xml:space="preserve"> REF _Ref195959157 \r \h </w:instrText>
      </w:r>
      <w:r w:rsidR="00AA57C1" w:rsidRPr="00764139">
        <w:instrText xml:space="preserve"> \* MERGEFORMAT </w:instrText>
      </w:r>
      <w:r w:rsidR="00142C34" w:rsidRPr="00764139">
        <w:fldChar w:fldCharType="separate"/>
      </w:r>
      <w:r w:rsidR="00150DE6">
        <w:t>13</w:t>
      </w:r>
      <w:r w:rsidR="00142C34" w:rsidRPr="00764139">
        <w:fldChar w:fldCharType="end"/>
      </w:r>
      <w:r w:rsidRPr="00764139">
        <w:t xml:space="preserve"> této Smlouvy, statutárních orgánů smluvních stran, popř. jimi písemně pověřených pracovníků.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764139">
        <w:t>Smluvní strany se zavazují, že</w:t>
      </w:r>
      <w:r w:rsidRPr="00272098">
        <w:t xml:space="preserve"> v případě změny </w:t>
      </w:r>
      <w:r w:rsidR="00AB10DE">
        <w:rPr>
          <w:lang w:val="cs-CZ"/>
        </w:rPr>
        <w:t>údajů uvedených u identifikace smluvních stran v úvodu této Smlouvy</w:t>
      </w:r>
      <w:r w:rsidRPr="00272098">
        <w:t xml:space="preserve"> nebo </w:t>
      </w:r>
      <w:r w:rsidR="00AB10DE">
        <w:rPr>
          <w:lang w:val="cs-CZ"/>
        </w:rPr>
        <w:t>oprávněných osob či jejich</w:t>
      </w:r>
      <w:r w:rsidR="00AB10DE">
        <w:rPr>
          <w:lang w:val="cs-CZ"/>
        </w:rPr>
        <w:br/>
      </w:r>
      <w:r w:rsidRPr="00272098">
        <w:t>e-mailov</w:t>
      </w:r>
      <w:r w:rsidR="00AB10DE">
        <w:rPr>
          <w:lang w:val="cs-CZ"/>
        </w:rPr>
        <w:t>ých</w:t>
      </w:r>
      <w:r w:rsidRPr="00272098">
        <w:t xml:space="preserve"> adres budou o této změně druhou smluvní stranu informovat nejpozději do tří (3) pracovních dnů.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Zhotovitel se zavazuje ve lhůtě pěti (5) pracovních dnů ode dne doručení odůvodněné písemné žádosti Objednatele o výměnu oprávněné osoby Zhotovitele podílející se na plnění této Smlouvy, s níž Objednatel nebyl z jakéhokoliv důvodu spokojen, nahradit jinou vhodnou osobou s odpovídající kvalifikací. 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t xml:space="preserve">Objednatel je oprávněn kdykoliv během plnění </w:t>
      </w:r>
      <w:r w:rsidRPr="00764139">
        <w:rPr>
          <w:lang w:val="cs-CZ"/>
        </w:rPr>
        <w:t xml:space="preserve">Vytvoření díla </w:t>
      </w:r>
      <w:r w:rsidRPr="00764139">
        <w:t xml:space="preserve">předkládat </w:t>
      </w:r>
      <w:r w:rsidRPr="00764139">
        <w:rPr>
          <w:lang w:val="cs-CZ"/>
        </w:rPr>
        <w:t>Zhotoviteli</w:t>
      </w:r>
      <w:r w:rsidRPr="00764139">
        <w:t xml:space="preserve"> připomínky </w:t>
      </w:r>
      <w:r w:rsidRPr="00764139">
        <w:rPr>
          <w:lang w:val="cs-CZ"/>
        </w:rPr>
        <w:t xml:space="preserve">a návrhy </w:t>
      </w:r>
      <w:r w:rsidRPr="00764139">
        <w:t xml:space="preserve">k rozpracovanému </w:t>
      </w:r>
      <w:r w:rsidRPr="00764139">
        <w:rPr>
          <w:lang w:val="cs-CZ"/>
        </w:rPr>
        <w:t>plnění.</w:t>
      </w:r>
      <w:r w:rsidR="00D67DB7" w:rsidRPr="00764139">
        <w:t xml:space="preserve"> Připomínky musí být</w:t>
      </w:r>
      <w:r w:rsidR="00D67DB7" w:rsidRPr="00764139">
        <w:rPr>
          <w:lang w:val="cs-CZ"/>
        </w:rPr>
        <w:t> </w:t>
      </w:r>
      <w:r w:rsidRPr="00764139">
        <w:t>nezaměnitelné a</w:t>
      </w:r>
      <w:r w:rsidRPr="00764139">
        <w:rPr>
          <w:lang w:val="cs-CZ"/>
        </w:rPr>
        <w:t> </w:t>
      </w:r>
      <w:r w:rsidRPr="00764139">
        <w:t xml:space="preserve">dostatečným způsobem specifikované. </w:t>
      </w:r>
      <w:r w:rsidRPr="00764139">
        <w:rPr>
          <w:lang w:val="cs-CZ"/>
        </w:rPr>
        <w:t>Zhotovitel</w:t>
      </w:r>
      <w:r w:rsidRPr="00764139">
        <w:t xml:space="preserve"> není oprávněn odepřít bezplatné zapracování </w:t>
      </w:r>
      <w:r w:rsidRPr="00764139">
        <w:rPr>
          <w:lang w:val="cs-CZ"/>
        </w:rPr>
        <w:t>připomínky</w:t>
      </w:r>
      <w:r w:rsidRPr="00764139">
        <w:t>, pokud nepřekračují rámec této Smlouvy.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t>Objednatel je oprávněn kdykoliv během plněn</w:t>
      </w:r>
      <w:r w:rsidR="00D67DB7" w:rsidRPr="00764139">
        <w:t>í předmětu Smlouvy požadovat od</w:t>
      </w:r>
      <w:r w:rsidR="00D67DB7" w:rsidRPr="00764139">
        <w:rPr>
          <w:lang w:val="cs-CZ"/>
        </w:rPr>
        <w:t> </w:t>
      </w:r>
      <w:r w:rsidRPr="00764139">
        <w:rPr>
          <w:lang w:val="cs-CZ"/>
        </w:rPr>
        <w:t>Zhotovitele</w:t>
      </w:r>
      <w:r w:rsidRPr="00764139">
        <w:t xml:space="preserve"> zprávy o průběžném stavu plnění. </w:t>
      </w:r>
      <w:r w:rsidRPr="00764139">
        <w:rPr>
          <w:lang w:val="cs-CZ"/>
        </w:rPr>
        <w:t>Zhotovit</w:t>
      </w:r>
      <w:r w:rsidRPr="00764139">
        <w:t>el takové zprávy zpracuje a</w:t>
      </w:r>
      <w:r w:rsidRPr="00764139">
        <w:rPr>
          <w:lang w:val="cs-CZ"/>
        </w:rPr>
        <w:t> </w:t>
      </w:r>
      <w:r w:rsidRPr="00764139">
        <w:t>zašle Objednateli bezodkladně.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t xml:space="preserve">Objednatel je oprávněn kdykoliv a průběžně ověřovat shodu nedokončeného </w:t>
      </w:r>
      <w:r w:rsidR="00D67DB7" w:rsidRPr="00764139">
        <w:rPr>
          <w:lang w:val="cs-CZ"/>
        </w:rPr>
        <w:t>IS </w:t>
      </w:r>
      <w:r w:rsidRPr="00764139">
        <w:rPr>
          <w:lang w:val="cs-CZ"/>
        </w:rPr>
        <w:t>SEKM 3</w:t>
      </w:r>
      <w:r w:rsidRPr="00764139">
        <w:t xml:space="preserve"> se zadáním, resp. s výstupy </w:t>
      </w:r>
      <w:r w:rsidRPr="00764139">
        <w:rPr>
          <w:lang w:val="cs-CZ"/>
        </w:rPr>
        <w:t>Detailní specifikace.</w:t>
      </w:r>
      <w:r w:rsidRPr="00764139">
        <w:t xml:space="preserve"> </w:t>
      </w:r>
      <w:r w:rsidRPr="00764139">
        <w:rPr>
          <w:lang w:val="cs-CZ"/>
        </w:rPr>
        <w:t>Zhotovit</w:t>
      </w:r>
      <w:r w:rsidRPr="00764139">
        <w:t>el je povinen poskytnout k takovému ověřování bez prodlení potřebnou součinnost a podklady.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rPr>
          <w:lang w:val="cs-CZ"/>
        </w:rPr>
        <w:t>Součinnost Objednatele bude zahrnovat zejména nikoliv výlučně</w:t>
      </w:r>
    </w:p>
    <w:p w:rsidR="00D321CD" w:rsidRPr="00764139" w:rsidRDefault="00D321CD" w:rsidP="00D321CD">
      <w:pPr>
        <w:pStyle w:val="Textlnkuslovan"/>
        <w:numPr>
          <w:ilvl w:val="2"/>
          <w:numId w:val="2"/>
        </w:numPr>
      </w:pPr>
      <w:r w:rsidRPr="00764139">
        <w:t xml:space="preserve">zajištění fyzického přístup do prostor a kancelářských prostor, ve kterých bude prováděna </w:t>
      </w:r>
      <w:r w:rsidRPr="00764139">
        <w:rPr>
          <w:lang w:val="cs-CZ"/>
        </w:rPr>
        <w:t>instalace softwarových částí IS SEKM 3, nebude-li to možné vzdáleným přístupem, v pracovní</w:t>
      </w:r>
      <w:r w:rsidRPr="00764139">
        <w:t xml:space="preserve"> době,</w:t>
      </w:r>
    </w:p>
    <w:p w:rsidR="00D321CD" w:rsidRPr="00764139" w:rsidRDefault="00D321CD" w:rsidP="00D321CD">
      <w:pPr>
        <w:pStyle w:val="Textlnkuslovan"/>
        <w:numPr>
          <w:ilvl w:val="2"/>
          <w:numId w:val="2"/>
        </w:numPr>
      </w:pPr>
      <w:r w:rsidRPr="00764139">
        <w:lastRenderedPageBreak/>
        <w:t>zajištění přístupu k pracovníkům Objednatele majícím nezbytné informace o</w:t>
      </w:r>
      <w:r w:rsidR="004A5B8E" w:rsidRPr="00764139">
        <w:rPr>
          <w:lang w:val="cs-CZ"/>
        </w:rPr>
        <w:t> </w:t>
      </w:r>
      <w:r w:rsidRPr="00764139">
        <w:t xml:space="preserve">fungování </w:t>
      </w:r>
      <w:r w:rsidRPr="00764139">
        <w:rPr>
          <w:lang w:val="cs-CZ"/>
        </w:rPr>
        <w:t>h</w:t>
      </w:r>
      <w:proofErr w:type="spellStart"/>
      <w:r w:rsidRPr="00764139">
        <w:t>ardwarové</w:t>
      </w:r>
      <w:proofErr w:type="spellEnd"/>
      <w:r w:rsidRPr="00764139">
        <w:t xml:space="preserve"> </w:t>
      </w:r>
      <w:r w:rsidRPr="00764139">
        <w:rPr>
          <w:lang w:val="cs-CZ"/>
        </w:rPr>
        <w:t>a komunikační</w:t>
      </w:r>
      <w:r w:rsidRPr="00764139">
        <w:t xml:space="preserve"> </w:t>
      </w:r>
      <w:r w:rsidRPr="00764139">
        <w:rPr>
          <w:lang w:val="cs-CZ"/>
        </w:rPr>
        <w:t>infrastruktury IS SEKM 3</w:t>
      </w:r>
      <w:r w:rsidRPr="00764139">
        <w:t>,</w:t>
      </w:r>
    </w:p>
    <w:p w:rsidR="00D321CD" w:rsidRPr="00764139" w:rsidRDefault="00D321CD" w:rsidP="00D321CD">
      <w:pPr>
        <w:pStyle w:val="Textlnkuslovan"/>
        <w:numPr>
          <w:ilvl w:val="2"/>
          <w:numId w:val="2"/>
        </w:numPr>
      </w:pPr>
      <w:r w:rsidRPr="00764139">
        <w:t>zajištění přístupu k telefonní lince a připojení na internet,</w:t>
      </w:r>
    </w:p>
    <w:p w:rsidR="00D321CD" w:rsidRPr="00764139" w:rsidRDefault="00D321CD" w:rsidP="00D321CD">
      <w:pPr>
        <w:pStyle w:val="Textlnkuslovan"/>
        <w:numPr>
          <w:ilvl w:val="2"/>
          <w:numId w:val="2"/>
        </w:numPr>
      </w:pPr>
      <w:r w:rsidRPr="00764139">
        <w:t>zajištění dálkového přístupu k </w:t>
      </w:r>
      <w:r w:rsidRPr="00764139">
        <w:rPr>
          <w:lang w:val="cs-CZ"/>
        </w:rPr>
        <w:t>IS SEKM 3 šifrovaným spojením</w:t>
      </w:r>
      <w:r w:rsidRPr="00764139">
        <w:t>,</w:t>
      </w:r>
    </w:p>
    <w:p w:rsidR="00D321CD" w:rsidRPr="00764139" w:rsidRDefault="00D321CD" w:rsidP="00D321CD">
      <w:pPr>
        <w:pStyle w:val="Textlnkuslovan"/>
        <w:numPr>
          <w:ilvl w:val="2"/>
          <w:numId w:val="2"/>
        </w:numPr>
      </w:pPr>
      <w:r w:rsidRPr="00764139">
        <w:t xml:space="preserve">zajištění dodání </w:t>
      </w:r>
      <w:r w:rsidRPr="00764139">
        <w:rPr>
          <w:lang w:val="cs-CZ"/>
        </w:rPr>
        <w:t xml:space="preserve">vybraných </w:t>
      </w:r>
      <w:r w:rsidRPr="00764139">
        <w:t xml:space="preserve">elektronických podkladových map pro </w:t>
      </w:r>
      <w:proofErr w:type="spellStart"/>
      <w:r w:rsidRPr="00764139">
        <w:t>gisové</w:t>
      </w:r>
      <w:proofErr w:type="spellEnd"/>
      <w:r w:rsidRPr="00764139">
        <w:t xml:space="preserve"> funkcionality </w:t>
      </w:r>
      <w:r w:rsidRPr="00764139">
        <w:rPr>
          <w:lang w:val="cs-CZ"/>
        </w:rPr>
        <w:t>IS SEKM 3 s příslušným licenčním ujednáním k legálnímu užití</w:t>
      </w:r>
      <w:r w:rsidRPr="00764139">
        <w:t>,</w:t>
      </w:r>
    </w:p>
    <w:p w:rsidR="00D321CD" w:rsidRPr="00764139" w:rsidRDefault="00D321CD" w:rsidP="00D321CD">
      <w:pPr>
        <w:pStyle w:val="Textlnkuslovan"/>
        <w:numPr>
          <w:ilvl w:val="2"/>
          <w:numId w:val="2"/>
        </w:numPr>
      </w:pPr>
      <w:r w:rsidRPr="00764139">
        <w:t xml:space="preserve">zajištění podmínek a předání datových zdrojů pro provedení </w:t>
      </w:r>
      <w:r w:rsidR="003E11E1" w:rsidRPr="00764139">
        <w:t>migrace dat</w:t>
      </w:r>
      <w:r w:rsidR="003E11E1" w:rsidRPr="00764139">
        <w:rPr>
          <w:lang w:val="cs-CZ"/>
        </w:rPr>
        <w:t> IS </w:t>
      </w:r>
      <w:r w:rsidRPr="00764139">
        <w:rPr>
          <w:lang w:val="cs-CZ"/>
        </w:rPr>
        <w:t>SEKM 2</w:t>
      </w:r>
      <w:r w:rsidRPr="00764139">
        <w:t xml:space="preserve"> a </w:t>
      </w:r>
      <w:r w:rsidRPr="00764139">
        <w:rPr>
          <w:lang w:val="cs-CZ"/>
        </w:rPr>
        <w:t>disponibilních indicií</w:t>
      </w:r>
      <w:r w:rsidRPr="00764139">
        <w:t xml:space="preserve"> do </w:t>
      </w:r>
      <w:r w:rsidRPr="00764139">
        <w:rPr>
          <w:lang w:val="cs-CZ"/>
        </w:rPr>
        <w:t>IS SEKM 3</w:t>
      </w:r>
      <w:r w:rsidRPr="00764139">
        <w:t>.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t>Zhotovitel je povinen řídit se dokumentací a interními předpisy Objednatele, zejména předpisy dle požadavků uvedených v je</w:t>
      </w:r>
      <w:r w:rsidR="003E11E1" w:rsidRPr="00764139">
        <w:t>dnotlivých KL. V případech, kdy</w:t>
      </w:r>
      <w:r w:rsidR="003E11E1" w:rsidRPr="00764139">
        <w:rPr>
          <w:lang w:val="cs-CZ"/>
        </w:rPr>
        <w:t> </w:t>
      </w:r>
      <w:r w:rsidRPr="00764139">
        <w:t>bude Zhotovitel pobývat v prostorách Objednatele zavazuje se, že bude dodržovat veškeré interní předpisy a pravid</w:t>
      </w:r>
      <w:r w:rsidR="003E11E1" w:rsidRPr="00764139">
        <w:t>la Objednatele, jež mu budou ze</w:t>
      </w:r>
      <w:r w:rsidR="003E11E1" w:rsidRPr="00764139">
        <w:rPr>
          <w:lang w:val="cs-CZ"/>
        </w:rPr>
        <w:t> </w:t>
      </w:r>
      <w:r w:rsidRPr="00764139">
        <w:t>strany Objednatele oznámeny. Píse</w:t>
      </w:r>
      <w:r w:rsidR="003E11E1" w:rsidRPr="00764139">
        <w:t xml:space="preserve">mné požadavky na součinnost na </w:t>
      </w:r>
      <w:r w:rsidRPr="00764139">
        <w:t xml:space="preserve">návštěvy místa plnění budou s požadovanými lhůtami předkládány Zhotovitelem Objednateli nejméně 5 pracovních dní předem. 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t xml:space="preserve">Objednatel zřídí za účelem zajištění dálkového přístupu k hardwarové platformě </w:t>
      </w:r>
      <w:r w:rsidRPr="00764139">
        <w:rPr>
          <w:lang w:val="cs-CZ"/>
        </w:rPr>
        <w:t>IS SEKM 3</w:t>
      </w:r>
      <w:r w:rsidRPr="00764139">
        <w:t xml:space="preserve"> v přiměřené době před dodáním </w:t>
      </w:r>
      <w:r w:rsidRPr="00764139">
        <w:rPr>
          <w:lang w:val="cs-CZ"/>
        </w:rPr>
        <w:t>SW platformy</w:t>
      </w:r>
      <w:r w:rsidRPr="00764139">
        <w:t xml:space="preserve"> zabezpečené komunikační </w:t>
      </w:r>
      <w:r w:rsidRPr="00764139">
        <w:rPr>
          <w:lang w:val="cs-CZ"/>
        </w:rPr>
        <w:t>připojení</w:t>
      </w:r>
      <w:r w:rsidRPr="00764139">
        <w:t xml:space="preserve"> a připraví </w:t>
      </w:r>
      <w:r w:rsidR="003E11E1" w:rsidRPr="00764139">
        <w:rPr>
          <w:lang w:val="cs-CZ"/>
        </w:rPr>
        <w:t>hardwarovou</w:t>
      </w:r>
      <w:r w:rsidRPr="00764139">
        <w:t xml:space="preserve"> platformu pro </w:t>
      </w:r>
      <w:r w:rsidRPr="00764139">
        <w:rPr>
          <w:lang w:val="cs-CZ"/>
        </w:rPr>
        <w:t>instalaci</w:t>
      </w:r>
      <w:r w:rsidRPr="00764139">
        <w:t xml:space="preserve"> </w:t>
      </w:r>
      <w:r w:rsidR="003E11E1" w:rsidRPr="00764139">
        <w:rPr>
          <w:lang w:val="cs-CZ"/>
        </w:rPr>
        <w:t>SW </w:t>
      </w:r>
      <w:r w:rsidRPr="00764139">
        <w:rPr>
          <w:lang w:val="cs-CZ"/>
        </w:rPr>
        <w:t xml:space="preserve">platformy a Prototypu na </w:t>
      </w:r>
      <w:r w:rsidRPr="00764139">
        <w:t xml:space="preserve">testovací a </w:t>
      </w:r>
      <w:r w:rsidRPr="00764139">
        <w:rPr>
          <w:lang w:val="cs-CZ"/>
        </w:rPr>
        <w:t xml:space="preserve">paralelně také </w:t>
      </w:r>
      <w:r w:rsidRPr="00764139">
        <w:t xml:space="preserve">produkčního prostředí </w:t>
      </w:r>
      <w:r w:rsidR="003E11E1" w:rsidRPr="00764139">
        <w:rPr>
          <w:lang w:val="cs-CZ"/>
        </w:rPr>
        <w:t>IS </w:t>
      </w:r>
      <w:r w:rsidRPr="00764139">
        <w:rPr>
          <w:lang w:val="cs-CZ"/>
        </w:rPr>
        <w:t>SEKM 3</w:t>
      </w:r>
      <w:r w:rsidRPr="00764139">
        <w:t xml:space="preserve">, a to dle konfigurace stanovené </w:t>
      </w:r>
      <w:r w:rsidRPr="00764139">
        <w:rPr>
          <w:lang w:val="cs-CZ"/>
        </w:rPr>
        <w:t>v Detailní specifikaci</w:t>
      </w:r>
      <w:r w:rsidRPr="00764139">
        <w:t xml:space="preserve">. Účelem zřízení dálkového přístupu pro Zhotovitele je zajištění podmínek pro </w:t>
      </w:r>
      <w:r w:rsidR="003E11E1" w:rsidRPr="00764139">
        <w:rPr>
          <w:lang w:val="cs-CZ"/>
        </w:rPr>
        <w:t>řádné předání IS </w:t>
      </w:r>
      <w:r w:rsidRPr="00764139">
        <w:rPr>
          <w:lang w:val="cs-CZ"/>
        </w:rPr>
        <w:t>SEKM 3</w:t>
      </w:r>
      <w:r w:rsidRPr="00764139">
        <w:t xml:space="preserve"> a </w:t>
      </w:r>
      <w:r w:rsidR="00C9089F">
        <w:rPr>
          <w:lang w:val="cs-CZ"/>
        </w:rPr>
        <w:t>pro plnění Provozní podpory d</w:t>
      </w:r>
      <w:r w:rsidRPr="00764139">
        <w:rPr>
          <w:lang w:val="cs-CZ"/>
        </w:rPr>
        <w:t>íla</w:t>
      </w:r>
      <w:r w:rsidRPr="00764139">
        <w:t xml:space="preserve">. Objednatel dále poskytne </w:t>
      </w:r>
      <w:r w:rsidRPr="00764139">
        <w:rPr>
          <w:lang w:val="cs-CZ"/>
        </w:rPr>
        <w:t>Zhotoviteli</w:t>
      </w:r>
      <w:r w:rsidRPr="00764139">
        <w:t xml:space="preserve"> oprávnění, přístupové údaje a další technické a provozní informace pro využívání dálkového přístupu k </w:t>
      </w:r>
      <w:r w:rsidR="003E11E1" w:rsidRPr="00764139">
        <w:rPr>
          <w:lang w:val="cs-CZ"/>
        </w:rPr>
        <w:t>hardwarové</w:t>
      </w:r>
      <w:r w:rsidRPr="00764139">
        <w:t xml:space="preserve"> platformě </w:t>
      </w:r>
      <w:r w:rsidRPr="00764139">
        <w:rPr>
          <w:lang w:val="cs-CZ"/>
        </w:rPr>
        <w:t>IS SEKM 3</w:t>
      </w:r>
      <w:r w:rsidRPr="00764139">
        <w:t xml:space="preserve"> v nezbytném </w:t>
      </w:r>
      <w:r w:rsidRPr="00764139">
        <w:rPr>
          <w:lang w:val="cs-CZ"/>
        </w:rPr>
        <w:t>rozsahu</w:t>
      </w:r>
      <w:r w:rsidRPr="00764139">
        <w:t xml:space="preserve">. </w:t>
      </w:r>
      <w:r w:rsidRPr="00764139">
        <w:rPr>
          <w:lang w:val="cs-CZ"/>
        </w:rPr>
        <w:t>Zhotovitel</w:t>
      </w:r>
      <w:r w:rsidRPr="00764139">
        <w:t xml:space="preserve"> je oprávněn tyto informace a oprávnění </w:t>
      </w:r>
      <w:r w:rsidR="003E11E1" w:rsidRPr="00764139">
        <w:t>používat pouze v</w:t>
      </w:r>
      <w:r w:rsidR="003E11E1" w:rsidRPr="00764139">
        <w:rPr>
          <w:lang w:val="cs-CZ"/>
        </w:rPr>
        <w:t> </w:t>
      </w:r>
      <w:r w:rsidRPr="00764139">
        <w:t xml:space="preserve">souvislosti s plněním této Smlouvy a je povinen zajistit, aby tyto informace nebyly použity či zneužity k jiným účelům, než je plnění této Smlouvy. Tyto informace mají charakter důvěrných informací (viz čl. </w:t>
      </w:r>
      <w:r w:rsidRPr="00764139">
        <w:fldChar w:fldCharType="begin"/>
      </w:r>
      <w:r w:rsidRPr="00764139">
        <w:instrText xml:space="preserve"> REF _Ref202766041 \r \h  \* MERGEFORMAT </w:instrText>
      </w:r>
      <w:r w:rsidRPr="00764139">
        <w:fldChar w:fldCharType="separate"/>
      </w:r>
      <w:r w:rsidR="00150DE6">
        <w:t>16</w:t>
      </w:r>
      <w:r w:rsidRPr="00764139">
        <w:fldChar w:fldCharType="end"/>
      </w:r>
      <w:r w:rsidRPr="00764139">
        <w:rPr>
          <w:lang w:val="cs-CZ"/>
        </w:rPr>
        <w:t xml:space="preserve"> </w:t>
      </w:r>
      <w:r w:rsidRPr="00764139">
        <w:t xml:space="preserve">Smlouvy). </w:t>
      </w:r>
      <w:r w:rsidRPr="00764139">
        <w:rPr>
          <w:lang w:val="cs-CZ"/>
        </w:rPr>
        <w:t>Zhotovitel</w:t>
      </w:r>
      <w:r w:rsidR="003E11E1" w:rsidRPr="00764139">
        <w:t xml:space="preserve"> je</w:t>
      </w:r>
      <w:r w:rsidR="003E11E1" w:rsidRPr="00764139">
        <w:rPr>
          <w:lang w:val="cs-CZ"/>
        </w:rPr>
        <w:t> </w:t>
      </w:r>
      <w:r w:rsidRPr="00764139">
        <w:t xml:space="preserve">povinen při přístupu k </w:t>
      </w:r>
      <w:r w:rsidR="003E11E1" w:rsidRPr="00764139">
        <w:rPr>
          <w:lang w:val="cs-CZ"/>
        </w:rPr>
        <w:t>hardwarové</w:t>
      </w:r>
      <w:r w:rsidRPr="00764139">
        <w:t xml:space="preserve"> platformě </w:t>
      </w:r>
      <w:r w:rsidRPr="00764139">
        <w:rPr>
          <w:lang w:val="cs-CZ"/>
        </w:rPr>
        <w:t xml:space="preserve">IS SEKM 3 </w:t>
      </w:r>
      <w:r w:rsidR="003E11E1" w:rsidRPr="00764139">
        <w:t>dodržovat postup a</w:t>
      </w:r>
      <w:r w:rsidR="003E11E1" w:rsidRPr="00764139">
        <w:rPr>
          <w:lang w:val="cs-CZ"/>
        </w:rPr>
        <w:t> </w:t>
      </w:r>
      <w:r w:rsidRPr="00764139">
        <w:t>bezpečnostní zásady stanovené interními předpisy Objednatele, jejichž obsah mu bude ze strany Objednatele oznámen.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764139">
        <w:t>Neposkytnutí či opožděné poskytnutí součin</w:t>
      </w:r>
      <w:r w:rsidR="003E11E1" w:rsidRPr="00764139">
        <w:t>nosti ze strany Objednatele dle</w:t>
      </w:r>
      <w:r w:rsidR="003E11E1" w:rsidRPr="00764139">
        <w:rPr>
          <w:lang w:val="cs-CZ"/>
        </w:rPr>
        <w:t> </w:t>
      </w:r>
      <w:r w:rsidRPr="00764139">
        <w:t xml:space="preserve">tohoto </w:t>
      </w:r>
      <w:r w:rsidR="004A5B8E" w:rsidRPr="00764139">
        <w:rPr>
          <w:lang w:val="cs-CZ"/>
        </w:rPr>
        <w:t>článku</w:t>
      </w:r>
      <w:r w:rsidRPr="00764139">
        <w:t xml:space="preserve"> může mít za následek posun termínů dle </w:t>
      </w:r>
      <w:r w:rsidRPr="00764139">
        <w:rPr>
          <w:lang w:val="cs-CZ"/>
        </w:rPr>
        <w:t>přílohy č. 4</w:t>
      </w:r>
      <w:r w:rsidRPr="00764139">
        <w:t xml:space="preserve"> </w:t>
      </w:r>
      <w:r w:rsidR="003E11E1" w:rsidRPr="00764139">
        <w:rPr>
          <w:lang w:val="cs-CZ"/>
        </w:rPr>
        <w:t xml:space="preserve">Smlouvy </w:t>
      </w:r>
      <w:r w:rsidR="00764139" w:rsidRPr="00764139">
        <w:t>bez příslušných sankcí</w:t>
      </w:r>
      <w:r w:rsidR="00AE1461">
        <w:rPr>
          <w:lang w:val="cs-CZ"/>
        </w:rPr>
        <w:t>, což si Objednatel vyhrazuje ve smyslu § 100 odst. 1 ZZVZ</w:t>
      </w:r>
      <w:r w:rsidR="00764139" w:rsidRPr="00764139">
        <w:t>.</w:t>
      </w:r>
    </w:p>
    <w:p w:rsidR="00D321CD" w:rsidRPr="00764139" w:rsidRDefault="00D321CD" w:rsidP="00D321CD">
      <w:pPr>
        <w:pStyle w:val="Textlnkuslovan"/>
        <w:numPr>
          <w:ilvl w:val="1"/>
          <w:numId w:val="2"/>
        </w:numPr>
      </w:pPr>
      <w:r w:rsidRPr="00272098">
        <w:t>Zhotovitel se zavazuje poskytnout Objednateli potřebnou součinnost při výkonu finanční kontroly dle zákona č</w:t>
      </w:r>
      <w:r w:rsidRPr="003E11E1">
        <w:t>. 320/2001 Sb., o finanční kontrole ve veřejné správě a</w:t>
      </w:r>
      <w:r w:rsidRPr="003E11E1">
        <w:rPr>
          <w:lang w:val="cs-CZ"/>
        </w:rPr>
        <w:t> </w:t>
      </w:r>
      <w:r w:rsidRPr="003E11E1">
        <w:t>o změně některých zákonů (zákon o finanční kontrole), ve znění pozdějších předpisů a taktéž poskytne</w:t>
      </w:r>
      <w:r w:rsidRPr="00272098">
        <w:t xml:space="preserve"> Obj</w:t>
      </w:r>
      <w:r w:rsidR="003E11E1">
        <w:t>ednateli potřebnou součinnost a</w:t>
      </w:r>
      <w:r w:rsidR="003E11E1">
        <w:rPr>
          <w:lang w:val="cs-CZ"/>
        </w:rPr>
        <w:t> </w:t>
      </w:r>
      <w:r w:rsidRPr="003E11E1">
        <w:t>potřebné údaje a</w:t>
      </w:r>
      <w:r w:rsidRPr="003E11E1">
        <w:rPr>
          <w:lang w:val="cs-CZ"/>
        </w:rPr>
        <w:t> </w:t>
      </w:r>
      <w:r w:rsidRPr="003E11E1">
        <w:t>dokumenty, aby Objednatel mohl splnit svoje povinnosti dl</w:t>
      </w:r>
      <w:r w:rsidR="003E11E1" w:rsidRPr="003E11E1">
        <w:t>e</w:t>
      </w:r>
      <w:r w:rsidR="003E11E1" w:rsidRPr="003E11E1">
        <w:rPr>
          <w:lang w:val="cs-CZ"/>
        </w:rPr>
        <w:t> </w:t>
      </w:r>
      <w:r w:rsidR="00155535" w:rsidRPr="003E11E1">
        <w:t>ZZVZ</w:t>
      </w:r>
      <w:r w:rsidRPr="003E11E1">
        <w:t>, např. povinnost uveřejnit Smlouvu</w:t>
      </w:r>
      <w:r w:rsidR="003E11E1" w:rsidRPr="003E11E1">
        <w:rPr>
          <w:lang w:val="cs-CZ"/>
        </w:rPr>
        <w:t xml:space="preserve"> a</w:t>
      </w:r>
      <w:r w:rsidR="003E11E1" w:rsidRPr="003E11E1">
        <w:t xml:space="preserve"> výši skutečně uhrazené ceny za</w:t>
      </w:r>
      <w:r w:rsidR="003E11E1" w:rsidRPr="003E11E1">
        <w:rPr>
          <w:lang w:val="cs-CZ"/>
        </w:rPr>
        <w:t> </w:t>
      </w:r>
      <w:r w:rsidRPr="003E11E1">
        <w:t xml:space="preserve">podmínek stanovených v </w:t>
      </w:r>
      <w:r w:rsidR="00155535" w:rsidRPr="00764139">
        <w:t>ZZVZ</w:t>
      </w:r>
      <w:r w:rsidRPr="00764139">
        <w:t>. Tyto povinnosti trvají i po ukončení této Smlouvy.</w:t>
      </w:r>
    </w:p>
    <w:p w:rsidR="00FB29D4" w:rsidRPr="00272098" w:rsidRDefault="00FB29D4" w:rsidP="00FB29D4">
      <w:pPr>
        <w:pStyle w:val="lneksmlouvy"/>
        <w:numPr>
          <w:ilvl w:val="0"/>
          <w:numId w:val="2"/>
        </w:numPr>
      </w:pPr>
      <w:r w:rsidRPr="00272098">
        <w:lastRenderedPageBreak/>
        <w:t>NÁHRADA ŠKODY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Každá ze </w:t>
      </w:r>
      <w:r w:rsidR="00A23266">
        <w:rPr>
          <w:lang w:val="cs-CZ"/>
        </w:rPr>
        <w:t xml:space="preserve">smluvních </w:t>
      </w:r>
      <w:r w:rsidRPr="00272098">
        <w:t xml:space="preserve">stran </w:t>
      </w:r>
      <w:r>
        <w:t>je povinna nahradit</w:t>
      </w:r>
      <w:r w:rsidRPr="00272098">
        <w:t xml:space="preserve"> způsobenou škodu v rámci platných právních předpisů a této Smlouvy. Obě </w:t>
      </w:r>
      <w:r w:rsidR="00A23266">
        <w:rPr>
          <w:lang w:val="cs-CZ"/>
        </w:rPr>
        <w:t xml:space="preserve">smluvní </w:t>
      </w:r>
      <w:r w:rsidRPr="00272098">
        <w:t xml:space="preserve">strany se zavazují k vyvinutí maximálního úsilí </w:t>
      </w:r>
      <w:r w:rsidR="00AA57C1" w:rsidRPr="00272098">
        <w:t>k</w:t>
      </w:r>
      <w:r w:rsidR="00AA57C1">
        <w:rPr>
          <w:lang w:val="cs-CZ"/>
        </w:rPr>
        <w:t> </w:t>
      </w:r>
      <w:r w:rsidRPr="00272098">
        <w:t>předcházení škodám a k minimalizaci vzniklých škod.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Žádná ze </w:t>
      </w:r>
      <w:r w:rsidR="00A23266">
        <w:rPr>
          <w:lang w:val="cs-CZ"/>
        </w:rPr>
        <w:t xml:space="preserve">smluvních </w:t>
      </w:r>
      <w:r w:rsidRPr="00272098">
        <w:t>stran ne</w:t>
      </w:r>
      <w:r>
        <w:t xml:space="preserve">ní povinna nahradit </w:t>
      </w:r>
      <w:r w:rsidRPr="00272098">
        <w:t xml:space="preserve">škodu, která vznikla v důsledku výlučně věcně nesprávného nebo jinak chybného zadání, které obdržela od druhé </w:t>
      </w:r>
      <w:r w:rsidR="00A23266">
        <w:rPr>
          <w:lang w:val="cs-CZ"/>
        </w:rPr>
        <w:t xml:space="preserve">smluvní </w:t>
      </w:r>
      <w:r w:rsidRPr="00272098">
        <w:t>strany. V případě, že Objednatel posk</w:t>
      </w:r>
      <w:r w:rsidR="00A23266">
        <w:t>ytl Zhotoviteli chybné zadání a</w:t>
      </w:r>
      <w:r w:rsidR="00A23266">
        <w:rPr>
          <w:lang w:val="cs-CZ"/>
        </w:rPr>
        <w:t> </w:t>
      </w:r>
      <w:r w:rsidRPr="00272098">
        <w:t xml:space="preserve">Zhotovitel s ohledem na svou povinnost </w:t>
      </w:r>
      <w:r w:rsidR="00560CD3">
        <w:t>provést</w:t>
      </w:r>
      <w:r w:rsidRPr="00272098">
        <w:t xml:space="preserve"> </w:t>
      </w:r>
      <w:r w:rsidR="00254FBC">
        <w:t>díl</w:t>
      </w:r>
      <w:r w:rsidRPr="00272098">
        <w:t xml:space="preserve">o nebo jeho část s odbornou péčí mohl a měl chybnost takového zadání zjistit, smí se ustanovení předchozí věty dovolávat pouze v případě, že na chybné zadání </w:t>
      </w:r>
      <w:r w:rsidR="003E11E1">
        <w:t>Objednatele písemně upozornil a</w:t>
      </w:r>
      <w:r w:rsidR="003E11E1">
        <w:rPr>
          <w:lang w:val="cs-CZ"/>
        </w:rPr>
        <w:t> </w:t>
      </w:r>
      <w:r w:rsidRPr="00272098">
        <w:t xml:space="preserve">Objednatel trval na původním zadání. </w:t>
      </w:r>
    </w:p>
    <w:p w:rsidR="00FB29D4" w:rsidRPr="003E11E1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Žádná ze smluvních stran není </w:t>
      </w:r>
      <w:r>
        <w:t>povinna nahradit</w:t>
      </w:r>
      <w:r w:rsidRPr="00272098">
        <w:t xml:space="preserve"> škodu, pokud k tomuto došlo výlučně v důsledku prodlení s plněním závazků druhé smluvní strany nebo v důsledku </w:t>
      </w:r>
      <w:r>
        <w:t xml:space="preserve">mimořádné </w:t>
      </w:r>
      <w:r w:rsidRPr="003E11E1">
        <w:t xml:space="preserve">nepředvídatelné a nepřekonatelné překážky (§ 2913 odst. </w:t>
      </w:r>
      <w:r w:rsidR="00AA57C1" w:rsidRPr="003E11E1">
        <w:t>2</w:t>
      </w:r>
      <w:r w:rsidR="00AA57C1" w:rsidRPr="003E11E1">
        <w:rPr>
          <w:lang w:val="cs-CZ"/>
        </w:rPr>
        <w:t> </w:t>
      </w:r>
      <w:r w:rsidRPr="003E11E1">
        <w:t>občanského zákoníku).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Smluvní strany se zavazují upozornit druhou smluvní stranu bez zbytečného odkladu na </w:t>
      </w:r>
      <w:r>
        <w:t>mimořádné nepředvídatelné a nepřekonatelné překážky</w:t>
      </w:r>
      <w:r w:rsidRPr="00272098">
        <w:t xml:space="preserve"> bránící řádnému plnění této Smlouvy. Smluvní strany se zavazují k vyvinutí maximálního úsilí k odvrácení a překonání</w:t>
      </w:r>
      <w:r>
        <w:t xml:space="preserve"> těchto</w:t>
      </w:r>
      <w:r w:rsidRPr="00272098">
        <w:t xml:space="preserve"> </w:t>
      </w:r>
      <w:r w:rsidR="008B44AE">
        <w:t>mimořádných nepředvídatelných a</w:t>
      </w:r>
      <w:r w:rsidR="008B44AE">
        <w:rPr>
          <w:lang w:val="cs-CZ"/>
        </w:rPr>
        <w:t> </w:t>
      </w:r>
      <w:r>
        <w:t>nepřekonatelných překážek</w:t>
      </w:r>
      <w:r w:rsidRPr="00272098">
        <w:t xml:space="preserve">. 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>Případná náhrada škody bude zaplacena v měně platné na území České republiky, přičemž pro propočet na tuto měnu je rozhodný kurs České národní banky ke dni vzniku škody.</w:t>
      </w:r>
    </w:p>
    <w:p w:rsidR="00FB29D4" w:rsidRPr="00A23266" w:rsidRDefault="00FB29D4" w:rsidP="00FB29D4">
      <w:pPr>
        <w:pStyle w:val="Textlnkuslovan"/>
        <w:numPr>
          <w:ilvl w:val="1"/>
          <w:numId w:val="2"/>
        </w:numPr>
      </w:pPr>
      <w:r w:rsidRPr="00272098">
        <w:t>Každá ze smluvních stran je oprávněna požadovat n</w:t>
      </w:r>
      <w:r w:rsidR="008B44AE">
        <w:t>áhradu škody i v případě, že</w:t>
      </w:r>
      <w:r w:rsidR="008B44AE">
        <w:rPr>
          <w:lang w:val="cs-CZ"/>
        </w:rPr>
        <w:t> </w:t>
      </w:r>
      <w:r w:rsidR="008B44AE">
        <w:t>se</w:t>
      </w:r>
      <w:r w:rsidR="008B44AE">
        <w:rPr>
          <w:lang w:val="cs-CZ"/>
        </w:rPr>
        <w:t> </w:t>
      </w:r>
      <w:r w:rsidRPr="00272098">
        <w:t>jedná o porušení povinnosti, na kterou se vztahuje smluvní pokuta</w:t>
      </w:r>
      <w:r w:rsidR="00897B6A">
        <w:t xml:space="preserve"> nebo </w:t>
      </w:r>
      <w:r w:rsidR="00897B6A" w:rsidRPr="00A23266">
        <w:t>sleva z ceny</w:t>
      </w:r>
      <w:r w:rsidRPr="00A23266">
        <w:t>, a to v celém rozsahu.</w:t>
      </w:r>
      <w:r w:rsidR="00897B6A" w:rsidRPr="00A23266">
        <w:t xml:space="preserve"> </w:t>
      </w:r>
    </w:p>
    <w:p w:rsidR="00A57549" w:rsidRPr="00A23266" w:rsidRDefault="00A57549" w:rsidP="00A57549">
      <w:pPr>
        <w:pStyle w:val="Textlnkuslovan"/>
        <w:numPr>
          <w:ilvl w:val="1"/>
          <w:numId w:val="2"/>
        </w:numPr>
      </w:pPr>
      <w:r w:rsidRPr="00A23266">
        <w:rPr>
          <w:lang w:val="cs-CZ"/>
        </w:rPr>
        <w:t>Zhotovitel</w:t>
      </w:r>
      <w:r w:rsidRPr="00A23266">
        <w:t xml:space="preserve"> se výslovně zavazuje na své náklady nahradit Objednateli veškerou škodu, která Objednateli vznikne v důsled</w:t>
      </w:r>
      <w:r w:rsidR="008B44AE" w:rsidRPr="00A23266">
        <w:t>ku nebo v souvislosti s</w:t>
      </w:r>
      <w:r w:rsidR="008B44AE" w:rsidRPr="00A23266">
        <w:rPr>
          <w:lang w:val="cs-CZ"/>
        </w:rPr>
        <w:t> </w:t>
      </w:r>
      <w:r w:rsidR="008B44AE" w:rsidRPr="00A23266">
        <w:t>tím,</w:t>
      </w:r>
      <w:r w:rsidR="008B44AE" w:rsidRPr="00A23266">
        <w:rPr>
          <w:lang w:val="cs-CZ"/>
        </w:rPr>
        <w:t> </w:t>
      </w:r>
      <w:r w:rsidR="008B44AE" w:rsidRPr="00A23266">
        <w:t>že</w:t>
      </w:r>
      <w:r w:rsidR="008B44AE" w:rsidRPr="00A23266">
        <w:rPr>
          <w:lang w:val="cs-CZ"/>
        </w:rPr>
        <w:t> </w:t>
      </w:r>
      <w:r w:rsidR="00980740">
        <w:t xml:space="preserve">Objednatel poruší užíváním </w:t>
      </w:r>
      <w:r w:rsidR="00980740">
        <w:rPr>
          <w:lang w:val="cs-CZ"/>
        </w:rPr>
        <w:t>díla</w:t>
      </w:r>
      <w:r w:rsidRPr="00A23266">
        <w:t xml:space="preserve"> nebo jakýchkoliv jiných plnění </w:t>
      </w:r>
      <w:r w:rsidRPr="00A23266">
        <w:rPr>
          <w:lang w:val="cs-CZ"/>
        </w:rPr>
        <w:t xml:space="preserve">Zhotovitele </w:t>
      </w:r>
      <w:r w:rsidRPr="00A23266">
        <w:t xml:space="preserve">dle této Smlouvy či </w:t>
      </w:r>
      <w:r w:rsidR="00980740">
        <w:rPr>
          <w:lang w:val="cs-CZ"/>
        </w:rPr>
        <w:t>práva</w:t>
      </w:r>
      <w:r w:rsidRPr="00A23266">
        <w:t xml:space="preserve"> duševního vlastnictví třetích osob. Této odpovědnosti za náhradu se zprostí, pokud prokáže, že škodu nezavinil. </w:t>
      </w:r>
      <w:r w:rsidR="000E7802" w:rsidRPr="00A23266">
        <w:rPr>
          <w:lang w:val="cs-CZ"/>
        </w:rPr>
        <w:t>Zhotovitel</w:t>
      </w:r>
      <w:r w:rsidRPr="00A23266">
        <w:t xml:space="preserve"> se vždy zprostí odpovědnosti za škodu také v případě, pokud Objednatele upozorní na nevhodnost jeho pokynů a</w:t>
      </w:r>
      <w:r w:rsidRPr="00A23266">
        <w:rPr>
          <w:lang w:val="cs-CZ"/>
        </w:rPr>
        <w:t> </w:t>
      </w:r>
      <w:r w:rsidRPr="00A23266">
        <w:t>Objednatel přesto post</w:t>
      </w:r>
      <w:r w:rsidR="00C9089F">
        <w:t xml:space="preserve">upuje způsobem, který byl </w:t>
      </w:r>
      <w:proofErr w:type="spellStart"/>
      <w:r w:rsidR="00C9089F">
        <w:rPr>
          <w:lang w:val="cs-CZ"/>
        </w:rPr>
        <w:t>Zhotovi</w:t>
      </w:r>
      <w:r w:rsidRPr="00A23266">
        <w:t>telem</w:t>
      </w:r>
      <w:proofErr w:type="spellEnd"/>
      <w:r w:rsidRPr="00A23266">
        <w:t xml:space="preserve"> označen za rizikový.</w:t>
      </w:r>
    </w:p>
    <w:p w:rsidR="00A57549" w:rsidRPr="00A23266" w:rsidRDefault="00A57549" w:rsidP="00A57549">
      <w:pPr>
        <w:pStyle w:val="Textlnkuslovan"/>
        <w:numPr>
          <w:ilvl w:val="1"/>
          <w:numId w:val="2"/>
        </w:numPr>
      </w:pPr>
      <w:r w:rsidRPr="00A23266">
        <w:t xml:space="preserve">Objednatel není oprávněn se domáhat náhrady škody, jež je kryta smluvní pokutou zaplacenou </w:t>
      </w:r>
      <w:r w:rsidR="000E7802" w:rsidRPr="00A23266">
        <w:rPr>
          <w:lang w:val="cs-CZ"/>
        </w:rPr>
        <w:t>Zhotovitel</w:t>
      </w:r>
      <w:r w:rsidRPr="00A23266">
        <w:rPr>
          <w:lang w:val="cs-CZ"/>
        </w:rPr>
        <w:t>em</w:t>
      </w:r>
      <w:r w:rsidRPr="00A23266">
        <w:t xml:space="preserve"> na zákl</w:t>
      </w:r>
      <w:r w:rsidR="008B44AE" w:rsidRPr="00A23266">
        <w:t>adě této Smlouvy, avšak může se</w:t>
      </w:r>
      <w:r w:rsidR="008B44AE" w:rsidRPr="00A23266">
        <w:rPr>
          <w:lang w:val="cs-CZ"/>
        </w:rPr>
        <w:t> </w:t>
      </w:r>
      <w:r w:rsidRPr="00A23266">
        <w:t>domáhat náhrady škody přesahující zaplacené smluvní pokuty. Uplatnění práva na smluvní pokutu nebude na újmu žádným jiným právům Objednatele dle této Smlouvy nebo platných právních předpisů</w:t>
      </w:r>
    </w:p>
    <w:p w:rsidR="00FB29D4" w:rsidRDefault="005E0CEA" w:rsidP="00FB29D4">
      <w:pPr>
        <w:pStyle w:val="lneksmlouvy"/>
      </w:pPr>
      <w:bookmarkStart w:id="142" w:name="_Ref392257781"/>
      <w:bookmarkStart w:id="143" w:name="_Ref228244903"/>
      <w:bookmarkEnd w:id="123"/>
      <w:r>
        <w:t>SANKCE</w:t>
      </w:r>
      <w:bookmarkEnd w:id="142"/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>Smluvní strany se dohodly, že:</w:t>
      </w:r>
    </w:p>
    <w:p w:rsidR="00FB29D4" w:rsidRPr="00694375" w:rsidRDefault="00FB29D4" w:rsidP="00FB29D4">
      <w:pPr>
        <w:pStyle w:val="Textlnkuslovan"/>
        <w:numPr>
          <w:ilvl w:val="2"/>
          <w:numId w:val="2"/>
        </w:numPr>
      </w:pPr>
      <w:bookmarkStart w:id="144" w:name="_Ref212695375"/>
      <w:r w:rsidRPr="00272098">
        <w:t>v </w:t>
      </w:r>
      <w:r w:rsidRPr="008B44AE">
        <w:t>příp</w:t>
      </w:r>
      <w:r w:rsidR="001B34A8" w:rsidRPr="008B44AE">
        <w:t>ad</w:t>
      </w:r>
      <w:r w:rsidR="003648FB" w:rsidRPr="008B44AE">
        <w:t xml:space="preserve">ě prodlení Zhotovitele </w:t>
      </w:r>
      <w:r w:rsidR="005E0CEA" w:rsidRPr="008B44AE">
        <w:t>s provedením kterékoliv</w:t>
      </w:r>
      <w:r w:rsidR="00B74602" w:rsidRPr="008B44AE">
        <w:t xml:space="preserve"> dílčí</w:t>
      </w:r>
      <w:r w:rsidR="005E0CEA" w:rsidRPr="008B44AE">
        <w:t xml:space="preserve"> části </w:t>
      </w:r>
      <w:r w:rsidR="00AA57C1" w:rsidRPr="008B44AE">
        <w:t xml:space="preserve">Vytvoření </w:t>
      </w:r>
      <w:r w:rsidR="00254FBC" w:rsidRPr="008B44AE">
        <w:t>díla</w:t>
      </w:r>
      <w:r w:rsidR="001B34A8" w:rsidRPr="008B44AE">
        <w:t xml:space="preserve"> </w:t>
      </w:r>
      <w:r w:rsidR="005E0CEA" w:rsidRPr="008B44AE">
        <w:t xml:space="preserve">v </w:t>
      </w:r>
      <w:r w:rsidR="001B34A8" w:rsidRPr="008B44AE">
        <w:t>termínu uvedené</w:t>
      </w:r>
      <w:r w:rsidR="00275893" w:rsidRPr="008B44AE">
        <w:t>m</w:t>
      </w:r>
      <w:r w:rsidR="001B34A8" w:rsidRPr="008B44AE">
        <w:t xml:space="preserve"> v harmonogramu plnění, který je uveden v příloze </w:t>
      </w:r>
      <w:r w:rsidR="001B34A8" w:rsidRPr="008B44AE">
        <w:lastRenderedPageBreak/>
        <w:t xml:space="preserve">č. </w:t>
      </w:r>
      <w:r w:rsidR="003648FB" w:rsidRPr="008B44AE">
        <w:t>4</w:t>
      </w:r>
      <w:r w:rsidR="001B34A8" w:rsidRPr="008B44AE">
        <w:t xml:space="preserve"> této Smlouvy</w:t>
      </w:r>
      <w:r w:rsidR="00560CD3" w:rsidRPr="008B44AE">
        <w:t>,</w:t>
      </w:r>
      <w:r w:rsidRPr="008B44AE">
        <w:t xml:space="preserve"> vzniká Objednateli nárok na </w:t>
      </w:r>
      <w:r w:rsidR="00897B6A" w:rsidRPr="008B44AE">
        <w:t>smluvní pokutu</w:t>
      </w:r>
      <w:r w:rsidRPr="008B44AE">
        <w:t xml:space="preserve"> ve výši </w:t>
      </w:r>
      <w:r w:rsidR="004A5B8E" w:rsidRPr="008B44AE">
        <w:rPr>
          <w:lang w:val="cs-CZ"/>
        </w:rPr>
        <w:t>5</w:t>
      </w:r>
      <w:r w:rsidRPr="008B44AE">
        <w:t>.000</w:t>
      </w:r>
      <w:r w:rsidR="003648FB" w:rsidRPr="008B44AE">
        <w:t>,-</w:t>
      </w:r>
      <w:r w:rsidR="007A3DA1" w:rsidRPr="008B44AE">
        <w:t xml:space="preserve"> Kč</w:t>
      </w:r>
      <w:r w:rsidRPr="00694375">
        <w:t xml:space="preserve"> za každý i započatý den prodlení</w:t>
      </w:r>
      <w:bookmarkEnd w:id="143"/>
      <w:bookmarkEnd w:id="144"/>
      <w:r w:rsidR="00B800C9">
        <w:t>;</w:t>
      </w:r>
    </w:p>
    <w:p w:rsidR="00D86F67" w:rsidRPr="007069BD" w:rsidRDefault="000802BE" w:rsidP="00FB29D4">
      <w:pPr>
        <w:pStyle w:val="Textlnkuslovan"/>
        <w:numPr>
          <w:ilvl w:val="2"/>
          <w:numId w:val="2"/>
        </w:numPr>
      </w:pPr>
      <w:bookmarkStart w:id="145" w:name="_Ref392768258"/>
      <w:r w:rsidRPr="007069BD">
        <w:t xml:space="preserve">v případě </w:t>
      </w:r>
      <w:r w:rsidRPr="008B44AE">
        <w:t xml:space="preserve">porušení kvalitativních parametrů služeb </w:t>
      </w:r>
      <w:r w:rsidR="00AA57C1" w:rsidRPr="008B44AE">
        <w:t xml:space="preserve">Provozní podpory </w:t>
      </w:r>
      <w:r w:rsidR="00254FBC" w:rsidRPr="008B44AE">
        <w:t>díla</w:t>
      </w:r>
      <w:r w:rsidR="00AA57C1" w:rsidRPr="008B44AE" w:rsidDel="00AA57C1">
        <w:t xml:space="preserve"> </w:t>
      </w:r>
      <w:r w:rsidR="008B44AE" w:rsidRPr="008B44AE">
        <w:t>se</w:t>
      </w:r>
      <w:r w:rsidR="008B44AE" w:rsidRPr="008B44AE">
        <w:rPr>
          <w:lang w:val="cs-CZ"/>
        </w:rPr>
        <w:t> </w:t>
      </w:r>
      <w:r w:rsidRPr="008B44AE">
        <w:t xml:space="preserve">Zhotovitel zavazuje </w:t>
      </w:r>
      <w:r w:rsidR="0007518C" w:rsidRPr="008B44AE">
        <w:rPr>
          <w:lang w:val="cs-CZ"/>
        </w:rPr>
        <w:t>uhradit</w:t>
      </w:r>
      <w:r w:rsidR="0007518C" w:rsidRPr="008B44AE">
        <w:t xml:space="preserve"> </w:t>
      </w:r>
      <w:r w:rsidRPr="008B44AE">
        <w:t xml:space="preserve">Objednateli </w:t>
      </w:r>
      <w:r w:rsidR="0007518C" w:rsidRPr="008B44AE">
        <w:rPr>
          <w:lang w:val="cs-CZ"/>
        </w:rPr>
        <w:t xml:space="preserve">sankci </w:t>
      </w:r>
      <w:r w:rsidRPr="008B44AE">
        <w:t xml:space="preserve">ve výši specifikované v příloze č. </w:t>
      </w:r>
      <w:r w:rsidR="00560CD3" w:rsidRPr="008B44AE">
        <w:t>2</w:t>
      </w:r>
      <w:r w:rsidRPr="008B44AE">
        <w:t xml:space="preserve"> této</w:t>
      </w:r>
      <w:r w:rsidRPr="007069BD">
        <w:t xml:space="preserve"> Smlouvy</w:t>
      </w:r>
      <w:bookmarkEnd w:id="145"/>
      <w:r w:rsidR="00B800C9" w:rsidRPr="007069BD">
        <w:t>;</w:t>
      </w:r>
    </w:p>
    <w:p w:rsidR="00945614" w:rsidRPr="002E4514" w:rsidRDefault="00945614" w:rsidP="00FB29D4">
      <w:pPr>
        <w:pStyle w:val="Textlnkuslovan"/>
        <w:numPr>
          <w:ilvl w:val="2"/>
          <w:numId w:val="2"/>
        </w:numPr>
      </w:pPr>
      <w:r>
        <w:t>v případě prodlení Zhotovitele</w:t>
      </w:r>
      <w:r w:rsidR="00F51DEE">
        <w:t xml:space="preserve"> se splněním závazku</w:t>
      </w:r>
      <w:r>
        <w:t xml:space="preserve"> odstranit vady nebo nedodělky dle předávacího protokolu </w:t>
      </w:r>
      <w:r w:rsidR="00377A6D">
        <w:t xml:space="preserve">nebo </w:t>
      </w:r>
      <w:r w:rsidR="004A5B8E">
        <w:rPr>
          <w:lang w:val="cs-CZ"/>
        </w:rPr>
        <w:t>předávacího</w:t>
      </w:r>
      <w:r w:rsidR="004A5B8E">
        <w:t xml:space="preserve"> </w:t>
      </w:r>
      <w:r w:rsidR="00377A6D">
        <w:t xml:space="preserve">protokolu </w:t>
      </w:r>
      <w:r>
        <w:t xml:space="preserve">s výhradami ve lhůtě </w:t>
      </w:r>
      <w:r w:rsidRPr="002E4514">
        <w:t xml:space="preserve">stanovené dle odst. </w:t>
      </w:r>
      <w:r w:rsidR="00142C34" w:rsidRPr="002E4514">
        <w:fldChar w:fldCharType="begin"/>
      </w:r>
      <w:r w:rsidRPr="002E4514">
        <w:instrText xml:space="preserve"> REF _Ref394231792 \r \h </w:instrText>
      </w:r>
      <w:r w:rsidR="00AA57C1" w:rsidRPr="002E4514">
        <w:instrText xml:space="preserve"> \* MERGEFORMAT </w:instrText>
      </w:r>
      <w:r w:rsidR="00142C34" w:rsidRPr="002E4514">
        <w:fldChar w:fldCharType="separate"/>
      </w:r>
      <w:r w:rsidR="00150DE6">
        <w:t>7.10</w:t>
      </w:r>
      <w:r w:rsidR="00142C34" w:rsidRPr="002E4514">
        <w:fldChar w:fldCharType="end"/>
      </w:r>
      <w:r w:rsidRPr="002E4514">
        <w:t xml:space="preserve"> této Smlouvy se Zhotovitel zavazuje zaplatit Objednateli smluvní pokutu ve výši </w:t>
      </w:r>
      <w:r w:rsidR="004A5B8E" w:rsidRPr="002E4514">
        <w:rPr>
          <w:lang w:val="cs-CZ"/>
        </w:rPr>
        <w:t>4</w:t>
      </w:r>
      <w:r w:rsidRPr="002E4514">
        <w:t>.000,- Kč, a to za každý i započatý den prodlení;</w:t>
      </w:r>
    </w:p>
    <w:p w:rsidR="00945614" w:rsidRPr="002E4514" w:rsidRDefault="00945614" w:rsidP="00FB29D4">
      <w:pPr>
        <w:pStyle w:val="Textlnkuslovan"/>
        <w:numPr>
          <w:ilvl w:val="2"/>
          <w:numId w:val="2"/>
        </w:numPr>
      </w:pPr>
      <w:r w:rsidRPr="002E4514">
        <w:t xml:space="preserve">v případě prodlení Zhotovitele odstranit </w:t>
      </w:r>
      <w:r w:rsidR="00B800C9" w:rsidRPr="002E4514">
        <w:t xml:space="preserve">Podstatnou </w:t>
      </w:r>
      <w:r w:rsidRPr="002E4514">
        <w:t xml:space="preserve">záruční vadu ve lhůtě stanovené dle odst. </w:t>
      </w:r>
      <w:r w:rsidR="00142C34" w:rsidRPr="002E4514">
        <w:fldChar w:fldCharType="begin"/>
      </w:r>
      <w:r w:rsidRPr="002E4514">
        <w:instrText xml:space="preserve"> REF _Ref394231827 \r \h </w:instrText>
      </w:r>
      <w:r w:rsidR="00AA57C1" w:rsidRPr="002E4514">
        <w:instrText xml:space="preserve"> \* MERGEFORMAT </w:instrText>
      </w:r>
      <w:r w:rsidR="00142C34" w:rsidRPr="002E4514">
        <w:fldChar w:fldCharType="separate"/>
      </w:r>
      <w:r w:rsidR="00150DE6">
        <w:t>12.10</w:t>
      </w:r>
      <w:r w:rsidR="00142C34" w:rsidRPr="002E4514">
        <w:fldChar w:fldCharType="end"/>
      </w:r>
      <w:r w:rsidRPr="002E4514">
        <w:t xml:space="preserve"> této Smlouvy se zavazuje zaplatit Objednateli smluvní pokutu ve výši </w:t>
      </w:r>
      <w:r w:rsidR="001E15EC" w:rsidRPr="002E4514">
        <w:rPr>
          <w:lang w:val="cs-CZ"/>
        </w:rPr>
        <w:t>1</w:t>
      </w:r>
      <w:r w:rsidR="00AA57C1" w:rsidRPr="002E4514">
        <w:t>0</w:t>
      </w:r>
      <w:r w:rsidRPr="002E4514">
        <w:t>.000,- Kč, a to za každý i započatý den prodlení</w:t>
      </w:r>
      <w:r w:rsidR="00B800C9" w:rsidRPr="002E4514">
        <w:t>;</w:t>
      </w:r>
    </w:p>
    <w:p w:rsidR="00B800C9" w:rsidRPr="002E4514" w:rsidRDefault="00B800C9" w:rsidP="00FB29D4">
      <w:pPr>
        <w:pStyle w:val="Textlnkuslovan"/>
        <w:numPr>
          <w:ilvl w:val="2"/>
          <w:numId w:val="2"/>
        </w:numPr>
      </w:pPr>
      <w:r w:rsidRPr="002E4514">
        <w:t xml:space="preserve">v případě prodlení Zhotovitele odstranit </w:t>
      </w:r>
      <w:r w:rsidR="00044408" w:rsidRPr="002E4514">
        <w:t>Nep</w:t>
      </w:r>
      <w:r w:rsidRPr="002E4514">
        <w:t xml:space="preserve">odstatnou záruční vadu ve lhůtě stanovené dle odst. </w:t>
      </w:r>
      <w:r w:rsidR="00142C34" w:rsidRPr="002E4514">
        <w:fldChar w:fldCharType="begin"/>
      </w:r>
      <w:r w:rsidRPr="002E4514">
        <w:instrText xml:space="preserve"> REF _Ref394231827 \r \h </w:instrText>
      </w:r>
      <w:r w:rsidR="00AA57C1" w:rsidRPr="002E4514">
        <w:instrText xml:space="preserve"> \* MERGEFORMAT </w:instrText>
      </w:r>
      <w:r w:rsidR="00142C34" w:rsidRPr="002E4514">
        <w:fldChar w:fldCharType="separate"/>
      </w:r>
      <w:r w:rsidR="00150DE6">
        <w:t>12.10</w:t>
      </w:r>
      <w:r w:rsidR="00142C34" w:rsidRPr="002E4514">
        <w:fldChar w:fldCharType="end"/>
      </w:r>
      <w:r w:rsidRPr="002E4514">
        <w:t xml:space="preserve"> této Smlouvy se zavazuje zaplatit Objednateli smluvní pokutu ve výši </w:t>
      </w:r>
      <w:r w:rsidR="001E15EC" w:rsidRPr="002E4514">
        <w:rPr>
          <w:lang w:val="cs-CZ"/>
        </w:rPr>
        <w:t>2</w:t>
      </w:r>
      <w:r w:rsidRPr="002E4514">
        <w:t>.000,- Kč, a to za každý i započatý den prodlení;</w:t>
      </w:r>
    </w:p>
    <w:p w:rsidR="00D039F0" w:rsidRPr="002E4514" w:rsidRDefault="00D039F0" w:rsidP="00FB29D4">
      <w:pPr>
        <w:pStyle w:val="Textlnkuslovan"/>
        <w:numPr>
          <w:ilvl w:val="2"/>
          <w:numId w:val="2"/>
        </w:numPr>
      </w:pPr>
      <w:r w:rsidRPr="002E4514">
        <w:t>v případě prodlení Zhotovitele s</w:t>
      </w:r>
      <w:r w:rsidR="0035110A" w:rsidRPr="002E4514">
        <w:t xml:space="preserve"> vypracováním </w:t>
      </w:r>
      <w:r w:rsidR="00CD6062" w:rsidRPr="002E4514">
        <w:rPr>
          <w:lang w:val="cs-CZ"/>
        </w:rPr>
        <w:t>Exit</w:t>
      </w:r>
      <w:r w:rsidR="00CD6062" w:rsidRPr="002E4514">
        <w:t xml:space="preserve"> </w:t>
      </w:r>
      <w:r w:rsidR="0035110A" w:rsidRPr="002E4514">
        <w:t xml:space="preserve">plánu nebo v případě prodlení Zhotovitele s plněním jeho povinnosti dle odst. </w:t>
      </w:r>
      <w:r w:rsidR="00142C34" w:rsidRPr="002E4514">
        <w:fldChar w:fldCharType="begin"/>
      </w:r>
      <w:r w:rsidR="00105E67" w:rsidRPr="002E4514">
        <w:instrText xml:space="preserve"> REF _Ref372889696 \r \h </w:instrText>
      </w:r>
      <w:r w:rsidR="002E4514">
        <w:instrText xml:space="preserve"> \* MERGEFORMAT </w:instrText>
      </w:r>
      <w:r w:rsidR="00142C34" w:rsidRPr="002E4514">
        <w:fldChar w:fldCharType="separate"/>
      </w:r>
      <w:r w:rsidR="00150DE6">
        <w:t>20.1</w:t>
      </w:r>
      <w:r w:rsidR="00142C34" w:rsidRPr="002E4514">
        <w:fldChar w:fldCharType="end"/>
      </w:r>
      <w:r w:rsidR="0035110A" w:rsidRPr="002E4514">
        <w:t xml:space="preserve"> této Smlouvy se Zhotovitel zavazuje zaplatit Objednateli smluvní pokutu ve výši </w:t>
      </w:r>
      <w:r w:rsidR="001E15EC" w:rsidRPr="002E4514">
        <w:rPr>
          <w:lang w:val="cs-CZ"/>
        </w:rPr>
        <w:t>2</w:t>
      </w:r>
      <w:r w:rsidR="0035110A" w:rsidRPr="002E4514">
        <w:t>.000,- Kč,</w:t>
      </w:r>
      <w:r w:rsidR="008B44AE" w:rsidRPr="002E4514">
        <w:rPr>
          <w:lang w:val="cs-CZ"/>
        </w:rPr>
        <w:t> </w:t>
      </w:r>
      <w:r w:rsidR="00D321CD" w:rsidRPr="002E4514">
        <w:t>a</w:t>
      </w:r>
      <w:r w:rsidR="00D321CD" w:rsidRPr="002E4514">
        <w:rPr>
          <w:lang w:val="cs-CZ"/>
        </w:rPr>
        <w:t> </w:t>
      </w:r>
      <w:r w:rsidR="0035110A" w:rsidRPr="002E4514">
        <w:t>to za každý i započatý den prodlení;</w:t>
      </w:r>
    </w:p>
    <w:p w:rsidR="000802BE" w:rsidRPr="002E4514" w:rsidRDefault="00D86F67" w:rsidP="00FB29D4">
      <w:pPr>
        <w:pStyle w:val="Textlnkuslovan"/>
        <w:numPr>
          <w:ilvl w:val="2"/>
          <w:numId w:val="2"/>
        </w:numPr>
      </w:pPr>
      <w:r w:rsidRPr="002E4514">
        <w:t xml:space="preserve">v případě porušení závazku Zhotovitele provádět </w:t>
      </w:r>
      <w:r w:rsidR="001E15EC" w:rsidRPr="002E4514">
        <w:rPr>
          <w:lang w:val="cs-CZ"/>
        </w:rPr>
        <w:t>Plnění</w:t>
      </w:r>
      <w:r w:rsidR="001E15EC" w:rsidRPr="002E4514">
        <w:t xml:space="preserve"> </w:t>
      </w:r>
      <w:r w:rsidRPr="002E4514">
        <w:t xml:space="preserve">pouze </w:t>
      </w:r>
      <w:r w:rsidR="00D74546" w:rsidRPr="002E4514">
        <w:rPr>
          <w:lang w:val="cs-CZ"/>
        </w:rPr>
        <w:t>pod</w:t>
      </w:r>
      <w:r w:rsidRPr="002E4514">
        <w:t xml:space="preserve">dodavateli uvedenými v odst. </w:t>
      </w:r>
      <w:r w:rsidR="00142C34" w:rsidRPr="002E4514">
        <w:fldChar w:fldCharType="begin"/>
      </w:r>
      <w:r w:rsidRPr="002E4514">
        <w:instrText xml:space="preserve"> REF _Ref388120820 \r \h </w:instrText>
      </w:r>
      <w:r w:rsidR="0007518C" w:rsidRPr="002E4514">
        <w:instrText xml:space="preserve"> \* MERGEFORMAT </w:instrText>
      </w:r>
      <w:r w:rsidR="00142C34" w:rsidRPr="002E4514">
        <w:fldChar w:fldCharType="separate"/>
      </w:r>
      <w:r w:rsidR="00150DE6">
        <w:t>13.1</w:t>
      </w:r>
      <w:r w:rsidR="00142C34" w:rsidRPr="002E4514">
        <w:fldChar w:fldCharType="end"/>
      </w:r>
      <w:r w:rsidRPr="002E4514">
        <w:t xml:space="preserve"> této Smlouvy se Zhotovitel zavazuje </w:t>
      </w:r>
      <w:r w:rsidR="00945614" w:rsidRPr="002E4514">
        <w:t xml:space="preserve">zaplatit </w:t>
      </w:r>
      <w:r w:rsidR="007A3DA1" w:rsidRPr="002E4514">
        <w:t>Objednateli</w:t>
      </w:r>
      <w:r w:rsidRPr="002E4514">
        <w:t xml:space="preserve"> </w:t>
      </w:r>
      <w:r w:rsidR="00897B6A" w:rsidRPr="002E4514">
        <w:t xml:space="preserve">smluvní pokutu </w:t>
      </w:r>
      <w:r w:rsidR="007A3DA1" w:rsidRPr="002E4514">
        <w:t xml:space="preserve">ve výši </w:t>
      </w:r>
      <w:r w:rsidR="001E15EC" w:rsidRPr="002E4514">
        <w:rPr>
          <w:lang w:val="cs-CZ"/>
        </w:rPr>
        <w:t>10</w:t>
      </w:r>
      <w:r w:rsidR="001E15EC" w:rsidRPr="002E4514">
        <w:t>0</w:t>
      </w:r>
      <w:r w:rsidR="007A3DA1" w:rsidRPr="002E4514">
        <w:t>.000,- Kč, a to za každý případ porušení této povinnosti</w:t>
      </w:r>
      <w:r w:rsidR="00B800C9" w:rsidRPr="002E4514">
        <w:t>;</w:t>
      </w:r>
    </w:p>
    <w:p w:rsidR="007A3DA1" w:rsidRPr="002E4514" w:rsidRDefault="007A3DA1" w:rsidP="00FB29D4">
      <w:pPr>
        <w:pStyle w:val="Textlnkuslovan"/>
        <w:numPr>
          <w:ilvl w:val="2"/>
          <w:numId w:val="2"/>
        </w:numPr>
      </w:pPr>
      <w:r w:rsidRPr="002E4514">
        <w:t xml:space="preserve">v případě porušení závazku Zhotovitele dle odst. </w:t>
      </w:r>
      <w:r w:rsidR="00142C34" w:rsidRPr="002E4514">
        <w:fldChar w:fldCharType="begin"/>
      </w:r>
      <w:r w:rsidRPr="002E4514">
        <w:instrText xml:space="preserve"> REF _Ref388121782 \r \h </w:instrText>
      </w:r>
      <w:r w:rsidR="0007518C" w:rsidRPr="002E4514">
        <w:instrText xml:space="preserve"> \* MERGEFORMAT </w:instrText>
      </w:r>
      <w:r w:rsidR="00142C34" w:rsidRPr="002E4514">
        <w:fldChar w:fldCharType="separate"/>
      </w:r>
      <w:r w:rsidR="00150DE6">
        <w:t>13.2</w:t>
      </w:r>
      <w:r w:rsidR="00142C34" w:rsidRPr="002E4514">
        <w:fldChar w:fldCharType="end"/>
      </w:r>
      <w:r w:rsidR="008B44AE" w:rsidRPr="002E4514">
        <w:t xml:space="preserve"> této Smlouvy se</w:t>
      </w:r>
      <w:r w:rsidR="008B44AE" w:rsidRPr="002E4514">
        <w:rPr>
          <w:lang w:val="cs-CZ"/>
        </w:rPr>
        <w:t> </w:t>
      </w:r>
      <w:r w:rsidRPr="002E4514">
        <w:t xml:space="preserve">Zhotovitel zavazuje </w:t>
      </w:r>
      <w:r w:rsidR="00516638" w:rsidRPr="002E4514">
        <w:t>poskytnout</w:t>
      </w:r>
      <w:r w:rsidRPr="002E4514">
        <w:t xml:space="preserve"> Objednateli </w:t>
      </w:r>
      <w:r w:rsidR="00897B6A" w:rsidRPr="002E4514">
        <w:t>smluvní pokutu</w:t>
      </w:r>
      <w:r w:rsidR="00C14AB4" w:rsidRPr="002E4514">
        <w:t xml:space="preserve"> </w:t>
      </w:r>
      <w:r w:rsidRPr="002E4514">
        <w:t xml:space="preserve">ve výši </w:t>
      </w:r>
      <w:r w:rsidR="004A5B8E" w:rsidRPr="002E4514">
        <w:rPr>
          <w:lang w:val="cs-CZ"/>
        </w:rPr>
        <w:t>2</w:t>
      </w:r>
      <w:r w:rsidR="004A5B8E" w:rsidRPr="002E4514">
        <w:t>00</w:t>
      </w:r>
      <w:r w:rsidRPr="002E4514">
        <w:t xml:space="preserve">.000,- Kč, a to za každý případ porušení této povinnosti. </w:t>
      </w:r>
    </w:p>
    <w:p w:rsidR="0007518C" w:rsidRPr="007069BD" w:rsidRDefault="004E7957" w:rsidP="0007518C">
      <w:pPr>
        <w:pStyle w:val="Textlnkuslovan"/>
        <w:numPr>
          <w:ilvl w:val="1"/>
          <w:numId w:val="2"/>
        </w:numPr>
      </w:pPr>
      <w:r>
        <w:rPr>
          <w:lang w:val="cs-CZ"/>
        </w:rPr>
        <w:t>Zhotovitel</w:t>
      </w:r>
      <w:r w:rsidR="0007518C" w:rsidRPr="007069BD">
        <w:t xml:space="preserve"> se dále zavazuje, že Objednateli uhradí smluvní pokutu vždy, pokud:</w:t>
      </w:r>
    </w:p>
    <w:p w:rsidR="0007518C" w:rsidRPr="002E4514" w:rsidRDefault="004E7957" w:rsidP="007069BD">
      <w:pPr>
        <w:pStyle w:val="Textlnkuslovan"/>
        <w:numPr>
          <w:ilvl w:val="2"/>
          <w:numId w:val="2"/>
        </w:numPr>
      </w:pPr>
      <w:bookmarkStart w:id="146" w:name="_Ref465530949"/>
      <w:r>
        <w:rPr>
          <w:lang w:val="cs-CZ"/>
        </w:rPr>
        <w:t>Zhotovitel</w:t>
      </w:r>
      <w:r w:rsidR="0007518C" w:rsidRPr="007069BD">
        <w:t xml:space="preserve"> způsobí nevratnou ztrátu nebo poškození informačního obsahu (dat) </w:t>
      </w:r>
      <w:r>
        <w:rPr>
          <w:lang w:val="cs-CZ"/>
        </w:rPr>
        <w:t>IS SEKM 3</w:t>
      </w:r>
      <w:r w:rsidR="004A5B8E">
        <w:rPr>
          <w:lang w:val="cs-CZ"/>
        </w:rPr>
        <w:t xml:space="preserve"> </w:t>
      </w:r>
      <w:r w:rsidR="004A5B8E" w:rsidRPr="002E4514">
        <w:rPr>
          <w:lang w:val="cs-CZ"/>
        </w:rPr>
        <w:t>nebo dat jež jsou předmětem migrace do IS SEKM 3</w:t>
      </w:r>
      <w:r w:rsidR="0007518C" w:rsidRPr="002E4514">
        <w:t>;</w:t>
      </w:r>
      <w:bookmarkEnd w:id="146"/>
    </w:p>
    <w:p w:rsidR="0007518C" w:rsidRPr="007069BD" w:rsidRDefault="004E7957" w:rsidP="007069BD">
      <w:pPr>
        <w:pStyle w:val="Textlnkuslovan"/>
        <w:numPr>
          <w:ilvl w:val="2"/>
          <w:numId w:val="2"/>
        </w:numPr>
      </w:pPr>
      <w:bookmarkStart w:id="147" w:name="_Ref465531031"/>
      <w:r>
        <w:rPr>
          <w:lang w:val="cs-CZ"/>
        </w:rPr>
        <w:t>Zhotovitel</w:t>
      </w:r>
      <w:r w:rsidR="0007518C" w:rsidRPr="007069BD">
        <w:t xml:space="preserve"> naruší </w:t>
      </w:r>
      <w:r w:rsidRPr="00C656D0">
        <w:t>obsah</w:t>
      </w:r>
      <w:r w:rsidR="0007518C" w:rsidRPr="007069BD">
        <w:t xml:space="preserve"> dat zpracovávaných za pomoci </w:t>
      </w:r>
      <w:r>
        <w:rPr>
          <w:lang w:val="cs-CZ"/>
        </w:rPr>
        <w:t>IS SEKM 3</w:t>
      </w:r>
      <w:r w:rsidR="0007518C" w:rsidRPr="007069BD">
        <w:t xml:space="preserve">, </w:t>
      </w:r>
      <w:r>
        <w:rPr>
          <w:lang w:val="cs-CZ"/>
        </w:rPr>
        <w:t xml:space="preserve">obsah </w:t>
      </w:r>
      <w:r w:rsidR="0007518C" w:rsidRPr="007069BD">
        <w:t xml:space="preserve">jakýchkoliv dat Objednatele </w:t>
      </w:r>
      <w:r>
        <w:rPr>
          <w:lang w:val="cs-CZ"/>
        </w:rPr>
        <w:t>anebo</w:t>
      </w:r>
      <w:r w:rsidR="0007518C" w:rsidRPr="007069BD">
        <w:t xml:space="preserve"> prov</w:t>
      </w:r>
      <w:r>
        <w:rPr>
          <w:lang w:val="cs-CZ"/>
        </w:rPr>
        <w:t>ede</w:t>
      </w:r>
      <w:r w:rsidRPr="00C656D0">
        <w:t xml:space="preserve"> zásah, který </w:t>
      </w:r>
      <w:r w:rsidR="0007518C" w:rsidRPr="007069BD">
        <w:t xml:space="preserve">ovlivnil či mohl ovlivnit funkcionalitu hardware Objednatele či jiného software /odlišného od </w:t>
      </w:r>
      <w:r>
        <w:rPr>
          <w:lang w:val="cs-CZ"/>
        </w:rPr>
        <w:t>IS SEKM 3</w:t>
      </w:r>
      <w:r w:rsidR="0007518C" w:rsidRPr="007069BD">
        <w:t xml:space="preserve">/ provozovaného na </w:t>
      </w:r>
      <w:r w:rsidR="008B44AE">
        <w:rPr>
          <w:lang w:val="cs-CZ"/>
        </w:rPr>
        <w:t>hardwarové</w:t>
      </w:r>
      <w:r w:rsidR="0007518C" w:rsidRPr="007069BD">
        <w:t xml:space="preserve"> platformě Objednatele, včetně pracovních stanic;</w:t>
      </w:r>
      <w:bookmarkEnd w:id="147"/>
    </w:p>
    <w:p w:rsidR="0007518C" w:rsidRPr="007069BD" w:rsidRDefault="004E7957" w:rsidP="007069BD">
      <w:pPr>
        <w:pStyle w:val="Textlnkuslovan"/>
        <w:numPr>
          <w:ilvl w:val="2"/>
          <w:numId w:val="2"/>
        </w:numPr>
      </w:pPr>
      <w:bookmarkStart w:id="148" w:name="_Ref465531046"/>
      <w:r>
        <w:rPr>
          <w:lang w:val="cs-CZ"/>
        </w:rPr>
        <w:t>Zhotovitel</w:t>
      </w:r>
      <w:r w:rsidR="0007518C" w:rsidRPr="007069BD">
        <w:t xml:space="preserve"> způsobí ztrátu nebo omezení spojení </w:t>
      </w:r>
      <w:r>
        <w:rPr>
          <w:lang w:val="cs-CZ"/>
        </w:rPr>
        <w:t>IS SEKM 3</w:t>
      </w:r>
      <w:r w:rsidR="0007518C" w:rsidRPr="007069BD">
        <w:t xml:space="preserve"> s externími systémy;</w:t>
      </w:r>
      <w:bookmarkEnd w:id="148"/>
    </w:p>
    <w:p w:rsidR="0007518C" w:rsidRPr="002E4514" w:rsidRDefault="004E7957" w:rsidP="007069BD">
      <w:pPr>
        <w:pStyle w:val="Textlnkuslovan"/>
        <w:numPr>
          <w:ilvl w:val="2"/>
          <w:numId w:val="2"/>
        </w:numPr>
      </w:pPr>
      <w:bookmarkStart w:id="149" w:name="_Ref465531049"/>
      <w:r w:rsidRPr="002E4514">
        <w:rPr>
          <w:lang w:val="cs-CZ"/>
        </w:rPr>
        <w:t>Zhotovitel</w:t>
      </w:r>
      <w:r w:rsidR="0007518C" w:rsidRPr="002E4514">
        <w:t xml:space="preserve"> použije administrátorské účty Objednatele pro ladění a zkoušení funkčnosti </w:t>
      </w:r>
      <w:r w:rsidRPr="002E4514">
        <w:rPr>
          <w:lang w:val="cs-CZ"/>
        </w:rPr>
        <w:t>IS SEKM 3</w:t>
      </w:r>
      <w:r w:rsidR="0007518C" w:rsidRPr="002E4514">
        <w:t>.</w:t>
      </w:r>
      <w:bookmarkEnd w:id="149"/>
    </w:p>
    <w:p w:rsidR="0007518C" w:rsidRPr="002E4514" w:rsidRDefault="0007518C" w:rsidP="0007518C">
      <w:pPr>
        <w:pStyle w:val="Textlnkuslovan"/>
        <w:numPr>
          <w:ilvl w:val="1"/>
          <w:numId w:val="2"/>
        </w:numPr>
      </w:pPr>
      <w:r w:rsidRPr="002E4514">
        <w:t xml:space="preserve">V případě uvedeném v odst. </w:t>
      </w:r>
      <w:r w:rsidR="004E7957" w:rsidRPr="002E4514">
        <w:fldChar w:fldCharType="begin"/>
      </w:r>
      <w:r w:rsidR="004E7957" w:rsidRPr="002E4514">
        <w:instrText xml:space="preserve"> REF _Ref465530949 \r \h  \* MERGEFORMAT </w:instrText>
      </w:r>
      <w:r w:rsidR="004E7957" w:rsidRPr="002E4514">
        <w:fldChar w:fldCharType="separate"/>
      </w:r>
      <w:r w:rsidR="00150DE6">
        <w:t>19.2.1</w:t>
      </w:r>
      <w:r w:rsidR="004E7957" w:rsidRPr="002E4514">
        <w:fldChar w:fldCharType="end"/>
      </w:r>
      <w:r w:rsidR="004E7957" w:rsidRPr="002E4514">
        <w:rPr>
          <w:lang w:val="cs-CZ"/>
        </w:rPr>
        <w:t xml:space="preserve"> </w:t>
      </w:r>
      <w:r w:rsidRPr="002E4514">
        <w:t xml:space="preserve">je </w:t>
      </w:r>
      <w:r w:rsidR="004E7957" w:rsidRPr="002E4514">
        <w:rPr>
          <w:lang w:val="cs-CZ"/>
        </w:rPr>
        <w:t>Zhotovi</w:t>
      </w:r>
      <w:r w:rsidRPr="002E4514">
        <w:rPr>
          <w:lang w:val="cs-CZ"/>
        </w:rPr>
        <w:t>tel</w:t>
      </w:r>
      <w:r w:rsidRPr="002E4514">
        <w:t xml:space="preserve"> povinen Objednateli uhradit s</w:t>
      </w:r>
      <w:r w:rsidR="004E7957" w:rsidRPr="002E4514">
        <w:t>mluvní pokutu ve výši 1</w:t>
      </w:r>
      <w:r w:rsidRPr="002E4514">
        <w:t xml:space="preserve">00.000,- Kč za každý jednotlivý případ takového porušení. V případech uvedených pod písmeny odst. </w:t>
      </w:r>
      <w:r w:rsidR="004E7957" w:rsidRPr="002E4514">
        <w:fldChar w:fldCharType="begin"/>
      </w:r>
      <w:r w:rsidR="004E7957" w:rsidRPr="002E4514">
        <w:instrText xml:space="preserve"> REF _Ref465531031 \r \h  \* MERGEFORMAT </w:instrText>
      </w:r>
      <w:r w:rsidR="004E7957" w:rsidRPr="002E4514">
        <w:fldChar w:fldCharType="separate"/>
      </w:r>
      <w:r w:rsidR="00150DE6">
        <w:t>19.2.2</w:t>
      </w:r>
      <w:r w:rsidR="004E7957" w:rsidRPr="002E4514">
        <w:fldChar w:fldCharType="end"/>
      </w:r>
      <w:r w:rsidR="004E7957" w:rsidRPr="002E4514">
        <w:rPr>
          <w:lang w:val="cs-CZ"/>
        </w:rPr>
        <w:t xml:space="preserve">, </w:t>
      </w:r>
      <w:r w:rsidR="004E7957" w:rsidRPr="002E4514">
        <w:fldChar w:fldCharType="begin"/>
      </w:r>
      <w:r w:rsidR="004E7957" w:rsidRPr="002E4514">
        <w:instrText xml:space="preserve"> REF _Ref465531046 \r \h  \* MERGEFORMAT </w:instrText>
      </w:r>
      <w:r w:rsidR="004E7957" w:rsidRPr="002E4514">
        <w:fldChar w:fldCharType="separate"/>
      </w:r>
      <w:r w:rsidR="00150DE6">
        <w:t>19.2.3</w:t>
      </w:r>
      <w:r w:rsidR="004E7957" w:rsidRPr="002E4514">
        <w:fldChar w:fldCharType="end"/>
      </w:r>
      <w:r w:rsidR="004E7957" w:rsidRPr="002E4514">
        <w:rPr>
          <w:lang w:val="cs-CZ"/>
        </w:rPr>
        <w:t xml:space="preserve">, </w:t>
      </w:r>
      <w:r w:rsidR="004E7957" w:rsidRPr="002E4514">
        <w:fldChar w:fldCharType="begin"/>
      </w:r>
      <w:r w:rsidR="004E7957" w:rsidRPr="002E4514">
        <w:instrText xml:space="preserve"> REF _Ref465531049 \r \h  \* MERGEFORMAT </w:instrText>
      </w:r>
      <w:r w:rsidR="004E7957" w:rsidRPr="002E4514">
        <w:fldChar w:fldCharType="separate"/>
      </w:r>
      <w:r w:rsidR="00150DE6">
        <w:t>19.2.4</w:t>
      </w:r>
      <w:r w:rsidR="004E7957" w:rsidRPr="002E4514">
        <w:fldChar w:fldCharType="end"/>
      </w:r>
      <w:r w:rsidR="004E7957" w:rsidRPr="002E4514">
        <w:rPr>
          <w:lang w:val="cs-CZ"/>
        </w:rPr>
        <w:t xml:space="preserve"> </w:t>
      </w:r>
      <w:r w:rsidRPr="002E4514">
        <w:t xml:space="preserve">je </w:t>
      </w:r>
      <w:r w:rsidR="004E7957" w:rsidRPr="002E4514">
        <w:rPr>
          <w:lang w:val="cs-CZ"/>
        </w:rPr>
        <w:t>Zhotovi</w:t>
      </w:r>
      <w:r w:rsidRPr="002E4514">
        <w:rPr>
          <w:lang w:val="cs-CZ"/>
        </w:rPr>
        <w:t xml:space="preserve">tel </w:t>
      </w:r>
      <w:r w:rsidRPr="002E4514">
        <w:t>povinen Objednateli uh</w:t>
      </w:r>
      <w:r w:rsidR="004E7957" w:rsidRPr="002E4514">
        <w:t>radit smluvní pokutu ve výši 2</w:t>
      </w:r>
      <w:r w:rsidR="004A5B8E" w:rsidRPr="002E4514">
        <w:rPr>
          <w:lang w:val="cs-CZ"/>
        </w:rPr>
        <w:t>0</w:t>
      </w:r>
      <w:r w:rsidRPr="002E4514">
        <w:t>.000,- Kč za každý jednotlivý případ takového porušení.</w:t>
      </w:r>
    </w:p>
    <w:p w:rsidR="00FB29D4" w:rsidRPr="00C21290" w:rsidRDefault="0007518C" w:rsidP="00FB29D4">
      <w:pPr>
        <w:pStyle w:val="Textlnkuslovan"/>
        <w:numPr>
          <w:ilvl w:val="1"/>
          <w:numId w:val="2"/>
        </w:numPr>
        <w:rPr>
          <w:strike/>
        </w:rPr>
      </w:pPr>
      <w:r w:rsidRPr="007069BD">
        <w:rPr>
          <w:lang w:val="cs-CZ"/>
        </w:rPr>
        <w:lastRenderedPageBreak/>
        <w:t xml:space="preserve">Hrazení sankcí dle přílohy č. 2 se řídí kalendářem dle </w:t>
      </w:r>
      <w:r w:rsidR="00772D42">
        <w:rPr>
          <w:lang w:val="cs-CZ"/>
        </w:rPr>
        <w:t>p</w:t>
      </w:r>
      <w:r w:rsidRPr="007069BD">
        <w:rPr>
          <w:lang w:val="cs-CZ"/>
        </w:rPr>
        <w:t>řílohy č. 2</w:t>
      </w:r>
      <w:r w:rsidR="00772D42">
        <w:rPr>
          <w:lang w:val="cs-CZ"/>
        </w:rPr>
        <w:t xml:space="preserve"> této Smlouvy</w:t>
      </w:r>
      <w:r w:rsidRPr="007069BD">
        <w:rPr>
          <w:lang w:val="cs-CZ"/>
        </w:rPr>
        <w:t>.</w:t>
      </w:r>
    </w:p>
    <w:p w:rsidR="00FB29D4" w:rsidRPr="007069BD" w:rsidRDefault="00560CD3" w:rsidP="00FB29D4">
      <w:pPr>
        <w:pStyle w:val="Textlnkuslovan"/>
        <w:numPr>
          <w:ilvl w:val="1"/>
          <w:numId w:val="2"/>
        </w:numPr>
      </w:pPr>
      <w:r w:rsidRPr="007069BD">
        <w:t>Z</w:t>
      </w:r>
      <w:r w:rsidR="00FB29D4" w:rsidRPr="007069BD">
        <w:t xml:space="preserve">aplacení </w:t>
      </w:r>
      <w:r w:rsidR="0007518C" w:rsidRPr="007069BD">
        <w:rPr>
          <w:lang w:val="cs-CZ"/>
        </w:rPr>
        <w:t>sankce dle přílohy č. 2</w:t>
      </w:r>
      <w:r w:rsidR="00105E67" w:rsidRPr="007069BD">
        <w:t xml:space="preserve"> nebo smluvní pokuty</w:t>
      </w:r>
      <w:r w:rsidR="00FB29D4" w:rsidRPr="007069BD">
        <w:t xml:space="preserve"> nezbavuje povinnou smluvní stranu povinnosti splnit své závazky</w:t>
      </w:r>
      <w:r w:rsidRPr="007069BD">
        <w:t xml:space="preserve"> ani náhradu způsobené újmy</w:t>
      </w:r>
      <w:r w:rsidR="00FB29D4" w:rsidRPr="007069BD">
        <w:t xml:space="preserve">. </w:t>
      </w:r>
    </w:p>
    <w:p w:rsidR="007C4E6F" w:rsidRPr="002E4514" w:rsidRDefault="007C4E6F" w:rsidP="00FB29D4">
      <w:pPr>
        <w:pStyle w:val="Textlnkuslovan"/>
        <w:numPr>
          <w:ilvl w:val="1"/>
          <w:numId w:val="2"/>
        </w:numPr>
      </w:pPr>
      <w:r w:rsidRPr="007D2B1E">
        <w:rPr>
          <w:szCs w:val="22"/>
        </w:rPr>
        <w:t xml:space="preserve">Smluvní pokuty jsou splatné 21. den ode dne doručení písemné výzvy oprávněné smluvní </w:t>
      </w:r>
      <w:r w:rsidRPr="002E4514">
        <w:rPr>
          <w:szCs w:val="22"/>
        </w:rPr>
        <w:t>strany k jejich úhradě povinnou smluvní stranou, není-li ve výzvě uvedena lhůta delší.</w:t>
      </w:r>
      <w:r w:rsidR="0007518C" w:rsidRPr="002E4514">
        <w:rPr>
          <w:szCs w:val="22"/>
          <w:lang w:val="cs-CZ"/>
        </w:rPr>
        <w:t xml:space="preserve"> </w:t>
      </w:r>
      <w:r w:rsidR="0007518C" w:rsidRPr="002E4514">
        <w:t>Dnem splatnosti se rozumí den připsání příslušné částky na účet Objednatele, který je uveden v záhlaví této Smlouvy.</w:t>
      </w:r>
    </w:p>
    <w:p w:rsidR="0007518C" w:rsidRPr="002E4514" w:rsidRDefault="0007518C" w:rsidP="0007518C">
      <w:pPr>
        <w:pStyle w:val="Textlnkuslovan"/>
        <w:numPr>
          <w:ilvl w:val="1"/>
          <w:numId w:val="2"/>
        </w:numPr>
      </w:pPr>
      <w:r w:rsidRPr="002E4514">
        <w:t xml:space="preserve">Nárok na zaplacení smluvní pokuty nevzniká, je-li prodlení </w:t>
      </w:r>
      <w:r w:rsidR="008B44AE" w:rsidRPr="002E4514">
        <w:rPr>
          <w:lang w:val="cs-CZ"/>
        </w:rPr>
        <w:t>Zhotovitele</w:t>
      </w:r>
      <w:r w:rsidRPr="002E4514">
        <w:t xml:space="preserve"> způsobeno okolnostmi vylučujícími odpovědnost v souladu s ustanovením </w:t>
      </w:r>
      <w:r w:rsidR="008B44AE" w:rsidRPr="002E4514">
        <w:t>§ 2913 odst. 2</w:t>
      </w:r>
      <w:r w:rsidR="008B44AE" w:rsidRPr="002E4514">
        <w:rPr>
          <w:lang w:val="cs-CZ"/>
        </w:rPr>
        <w:t> </w:t>
      </w:r>
      <w:r w:rsidRPr="002E4514">
        <w:t>občansk</w:t>
      </w:r>
      <w:r w:rsidR="008B44AE" w:rsidRPr="002E4514">
        <w:rPr>
          <w:lang w:val="cs-CZ"/>
        </w:rPr>
        <w:t>ého</w:t>
      </w:r>
      <w:r w:rsidRPr="002E4514">
        <w:t xml:space="preserve"> zákoník</w:t>
      </w:r>
      <w:r w:rsidR="008B44AE" w:rsidRPr="002E4514">
        <w:rPr>
          <w:lang w:val="cs-CZ"/>
        </w:rPr>
        <w:t>u</w:t>
      </w:r>
      <w:r w:rsidRPr="002E4514">
        <w:t xml:space="preserve"> nebo neposkytnutím nutné so</w:t>
      </w:r>
      <w:r w:rsidR="008B44AE" w:rsidRPr="002E4514">
        <w:t>učinnosti ze strany Objednatele</w:t>
      </w:r>
      <w:r w:rsidRPr="002E4514">
        <w:t>.</w:t>
      </w:r>
    </w:p>
    <w:p w:rsidR="00D039F0" w:rsidRDefault="001E15EC" w:rsidP="00FB29D4">
      <w:pPr>
        <w:pStyle w:val="lneksmlouvy"/>
        <w:numPr>
          <w:ilvl w:val="0"/>
          <w:numId w:val="2"/>
        </w:numPr>
      </w:pPr>
      <w:bookmarkStart w:id="150" w:name="_Ref394480790"/>
      <w:bookmarkStart w:id="151" w:name="_Toc212632761"/>
      <w:bookmarkStart w:id="152" w:name="_Ref228185766"/>
      <w:bookmarkStart w:id="153" w:name="_Toc295034743"/>
      <w:bookmarkStart w:id="154" w:name="_Ref313634395"/>
      <w:r>
        <w:rPr>
          <w:lang w:val="cs-CZ"/>
        </w:rPr>
        <w:t>EXIT</w:t>
      </w:r>
      <w:r>
        <w:t xml:space="preserve"> </w:t>
      </w:r>
      <w:r w:rsidR="00D039F0">
        <w:t>PLÁN</w:t>
      </w:r>
      <w:bookmarkEnd w:id="150"/>
    </w:p>
    <w:p w:rsidR="00D039F0" w:rsidRPr="008B44AE" w:rsidRDefault="00D039F0" w:rsidP="00D039F0">
      <w:pPr>
        <w:pStyle w:val="Textlnkuslovan"/>
      </w:pPr>
      <w:bookmarkStart w:id="155" w:name="_Ref372889696"/>
      <w:r>
        <w:t>Zhotovitel</w:t>
      </w:r>
      <w:r w:rsidRPr="009548BF">
        <w:t xml:space="preserve"> </w:t>
      </w:r>
      <w:r>
        <w:t xml:space="preserve">se zavazuje </w:t>
      </w:r>
      <w:r w:rsidRPr="009548BF">
        <w:t xml:space="preserve">dle pokynů Objednatele poskytnout veškerou potřebnou součinnost, dokumentaci a informace a účastnit se jednání s Objednatelem </w:t>
      </w:r>
      <w:r w:rsidR="00FB269F" w:rsidRPr="009548BF">
        <w:t>a</w:t>
      </w:r>
      <w:r w:rsidR="00FB269F">
        <w:rPr>
          <w:lang w:val="cs-CZ"/>
        </w:rPr>
        <w:t> </w:t>
      </w:r>
      <w:r w:rsidRPr="008B44AE">
        <w:t xml:space="preserve">třetími osobami za účelem plynulého a řádného převedení </w:t>
      </w:r>
      <w:r w:rsidR="00B627CD" w:rsidRPr="008B44AE">
        <w:t>poskytování s</w:t>
      </w:r>
      <w:r w:rsidRPr="008B44AE">
        <w:t>lužeb</w:t>
      </w:r>
      <w:r w:rsidR="00B627CD" w:rsidRPr="008B44AE">
        <w:t xml:space="preserve"> </w:t>
      </w:r>
      <w:r w:rsidR="001E15EC" w:rsidRPr="008B44AE">
        <w:t xml:space="preserve">Provozní podpory </w:t>
      </w:r>
      <w:r w:rsidR="00254FBC" w:rsidRPr="008B44AE">
        <w:t>díla</w:t>
      </w:r>
      <w:r w:rsidRPr="008B44AE">
        <w:t xml:space="preserve"> či jejich příslušné části </w:t>
      </w:r>
      <w:r w:rsidR="00B627CD" w:rsidRPr="008B44AE">
        <w:t xml:space="preserve">nebo podobného či souvisejícího plnění </w:t>
      </w:r>
      <w:r w:rsidRPr="008B44AE">
        <w:t>na nového poskytovatele, ke kterému dojde nebo má dojít po skončení účinnosti této Smlouvy (dále jen „</w:t>
      </w:r>
      <w:r w:rsidR="001E15EC" w:rsidRPr="008B44AE">
        <w:rPr>
          <w:b/>
          <w:lang w:val="cs-CZ"/>
        </w:rPr>
        <w:t>Exit</w:t>
      </w:r>
      <w:r w:rsidRPr="008B44AE">
        <w:t xml:space="preserve">“). Za tímto účelem se Zhotovitel zavazuje v dostatečném předstihu vypracovat dle návrhu metodiky realizace </w:t>
      </w:r>
      <w:r w:rsidR="001E15EC" w:rsidRPr="008B44AE">
        <w:rPr>
          <w:lang w:val="cs-CZ"/>
        </w:rPr>
        <w:t>exit</w:t>
      </w:r>
      <w:r w:rsidR="001E15EC" w:rsidRPr="008B44AE">
        <w:t xml:space="preserve"> </w:t>
      </w:r>
      <w:r w:rsidRPr="008B44AE">
        <w:t>plánu</w:t>
      </w:r>
      <w:r w:rsidR="008B44AE">
        <w:t xml:space="preserve"> a</w:t>
      </w:r>
      <w:r w:rsidR="008B44AE">
        <w:rPr>
          <w:lang w:val="cs-CZ"/>
        </w:rPr>
        <w:t> </w:t>
      </w:r>
      <w:r w:rsidRPr="008B44AE">
        <w:t xml:space="preserve">na základě pokynu Objednatele </w:t>
      </w:r>
      <w:r w:rsidR="001E15EC" w:rsidRPr="008B44AE">
        <w:rPr>
          <w:lang w:val="cs-CZ"/>
        </w:rPr>
        <w:t>exit</w:t>
      </w:r>
      <w:r w:rsidR="001E15EC" w:rsidRPr="008B44AE">
        <w:t xml:space="preserve"> </w:t>
      </w:r>
      <w:r w:rsidRPr="008B44AE">
        <w:t xml:space="preserve">plán </w:t>
      </w:r>
      <w:r w:rsidR="008B44AE">
        <w:t>vymezující veškeré podmínky pro</w:t>
      </w:r>
      <w:r w:rsidR="008B44AE">
        <w:rPr>
          <w:lang w:val="cs-CZ"/>
        </w:rPr>
        <w:t> </w:t>
      </w:r>
      <w:r w:rsidRPr="008B44AE">
        <w:t>převedení další údržby</w:t>
      </w:r>
      <w:r>
        <w:t xml:space="preserve"> </w:t>
      </w:r>
      <w:r w:rsidR="001E15EC">
        <w:t>a</w:t>
      </w:r>
      <w:r w:rsidR="001E15EC">
        <w:rPr>
          <w:lang w:val="cs-CZ"/>
        </w:rPr>
        <w:t> </w:t>
      </w:r>
      <w:r>
        <w:t>podpory či jiného relevantního plnění</w:t>
      </w:r>
      <w:r w:rsidRPr="009548BF">
        <w:t xml:space="preserve"> na nového </w:t>
      </w:r>
      <w:r w:rsidRPr="008B44AE">
        <w:t>poskytovatele (dále jen „</w:t>
      </w:r>
      <w:r w:rsidR="001E15EC" w:rsidRPr="008B44AE">
        <w:rPr>
          <w:b/>
          <w:lang w:val="cs-CZ"/>
        </w:rPr>
        <w:t>Exit</w:t>
      </w:r>
      <w:r w:rsidR="001E15EC" w:rsidRPr="008B44AE">
        <w:rPr>
          <w:b/>
        </w:rPr>
        <w:t xml:space="preserve"> </w:t>
      </w:r>
      <w:r w:rsidRPr="008B44AE">
        <w:rPr>
          <w:b/>
        </w:rPr>
        <w:t>plán</w:t>
      </w:r>
      <w:r w:rsidRPr="008B44AE">
        <w:t xml:space="preserve">“) a poskytnout plnění nezbytná k realizaci tohoto </w:t>
      </w:r>
      <w:r w:rsidR="001E15EC" w:rsidRPr="008B44AE">
        <w:rPr>
          <w:lang w:val="cs-CZ"/>
        </w:rPr>
        <w:t>Exit</w:t>
      </w:r>
      <w:r w:rsidR="001E15EC" w:rsidRPr="008B44AE">
        <w:t xml:space="preserve"> </w:t>
      </w:r>
      <w:r w:rsidRPr="008B44AE">
        <w:t>plánu</w:t>
      </w:r>
      <w:r w:rsidRPr="008B44AE">
        <w:rPr>
          <w:lang w:eastAsia="en-US"/>
        </w:rPr>
        <w:t xml:space="preserve">. </w:t>
      </w:r>
      <w:r w:rsidRPr="008B44AE">
        <w:t xml:space="preserve">Smluvní strany se dohodly, že v případě sporu o jakékoli otázce, která se týká </w:t>
      </w:r>
      <w:r w:rsidR="001E15EC" w:rsidRPr="008B44AE">
        <w:rPr>
          <w:lang w:val="cs-CZ"/>
        </w:rPr>
        <w:t>Exit</w:t>
      </w:r>
      <w:r w:rsidRPr="008B44AE">
        <w:t xml:space="preserve"> plánu dle tohoto odstavce Smlouvy, bude jejich dohodou určen soudní znalec pro posouzení sporné otázky a smluvní strany se budou takovým posouzením soudního znalce řídit. Zhotovitel se zavazuje součinnost dle tohoto odstavce a </w:t>
      </w:r>
      <w:r w:rsidR="001E15EC" w:rsidRPr="008B44AE">
        <w:rPr>
          <w:lang w:val="cs-CZ"/>
        </w:rPr>
        <w:t>Exit</w:t>
      </w:r>
      <w:r w:rsidRPr="008B44AE">
        <w:t xml:space="preserve"> plánu dle tohoto odstavce Smlouvy poskytovat s odbornou péčí, zodpovědně a do doby úplného převzetí a inicializace</w:t>
      </w:r>
      <w:r w:rsidR="00B627CD" w:rsidRPr="008B44AE">
        <w:t xml:space="preserve"> poskytování</w:t>
      </w:r>
      <w:r w:rsidRPr="008B44AE">
        <w:t xml:space="preserve"> služeb </w:t>
      </w:r>
      <w:r w:rsidR="00B627CD" w:rsidRPr="008B44AE">
        <w:t>podobných</w:t>
      </w:r>
      <w:r w:rsidRPr="008B44AE">
        <w:t xml:space="preserve"> </w:t>
      </w:r>
      <w:r w:rsidR="00B627CD" w:rsidRPr="008B44AE">
        <w:t>s</w:t>
      </w:r>
      <w:r w:rsidRPr="008B44AE">
        <w:t>lužbám</w:t>
      </w:r>
      <w:r w:rsidR="00B627CD" w:rsidRPr="008B44AE">
        <w:t xml:space="preserve"> </w:t>
      </w:r>
      <w:r w:rsidR="001E15EC" w:rsidRPr="008B44AE">
        <w:t xml:space="preserve">Provozní podpory </w:t>
      </w:r>
      <w:r w:rsidR="00254FBC" w:rsidRPr="008B44AE">
        <w:t>díla</w:t>
      </w:r>
      <w:r w:rsidR="001E15EC" w:rsidRPr="008B44AE" w:rsidDel="001E15EC">
        <w:t xml:space="preserve"> </w:t>
      </w:r>
      <w:r w:rsidR="00B627CD" w:rsidRPr="008B44AE">
        <w:t xml:space="preserve">či plnění souvisejícího </w:t>
      </w:r>
      <w:r w:rsidRPr="008B44AE">
        <w:t xml:space="preserve">novým poskytovatelem. Závazek dle tohoto ustanovení platí </w:t>
      </w:r>
      <w:r w:rsidR="001E15EC" w:rsidRPr="008B44AE">
        <w:t>i</w:t>
      </w:r>
      <w:r w:rsidR="001E15EC" w:rsidRPr="008B44AE">
        <w:rPr>
          <w:lang w:val="cs-CZ"/>
        </w:rPr>
        <w:t> </w:t>
      </w:r>
      <w:r w:rsidRPr="008B44AE">
        <w:t xml:space="preserve">po uplynutí doby trvání této Smlouvy, a to nejméně </w:t>
      </w:r>
      <w:r w:rsidR="001E15EC" w:rsidRPr="008B44AE">
        <w:rPr>
          <w:lang w:val="cs-CZ"/>
        </w:rPr>
        <w:t>jeden (</w:t>
      </w:r>
      <w:r w:rsidRPr="008B44AE">
        <w:t>1</w:t>
      </w:r>
      <w:r w:rsidR="001E15EC" w:rsidRPr="008B44AE">
        <w:rPr>
          <w:lang w:val="cs-CZ"/>
        </w:rPr>
        <w:t>)</w:t>
      </w:r>
      <w:r w:rsidRPr="008B44AE">
        <w:t xml:space="preserve"> rok po jejím ukončení </w:t>
      </w:r>
      <w:r w:rsidR="001E15EC" w:rsidRPr="008B44AE">
        <w:t>z</w:t>
      </w:r>
      <w:r w:rsidR="001E15EC" w:rsidRPr="008B44AE">
        <w:rPr>
          <w:lang w:val="cs-CZ"/>
        </w:rPr>
        <w:t> </w:t>
      </w:r>
      <w:r w:rsidRPr="008B44AE">
        <w:t xml:space="preserve">jakéhokoli důvodu. </w:t>
      </w:r>
      <w:r w:rsidRPr="008B44AE">
        <w:rPr>
          <w:szCs w:val="22"/>
        </w:rPr>
        <w:t xml:space="preserve">Objednatel je oprávněn požádat o vypracování </w:t>
      </w:r>
      <w:r w:rsidR="001E15EC" w:rsidRPr="008B44AE">
        <w:rPr>
          <w:lang w:val="cs-CZ"/>
        </w:rPr>
        <w:t>Exit</w:t>
      </w:r>
      <w:r w:rsidRPr="008B44AE">
        <w:t xml:space="preserve"> </w:t>
      </w:r>
      <w:r w:rsidRPr="008B44AE">
        <w:rPr>
          <w:szCs w:val="22"/>
        </w:rPr>
        <w:t xml:space="preserve">plánu dle tohoto odstavce Smlouvy nejdříve </w:t>
      </w:r>
      <w:r w:rsidR="001E15EC" w:rsidRPr="008B44AE">
        <w:rPr>
          <w:szCs w:val="22"/>
          <w:lang w:val="cs-CZ"/>
        </w:rPr>
        <w:t>dvanáct (</w:t>
      </w:r>
      <w:r w:rsidRPr="008B44AE">
        <w:rPr>
          <w:szCs w:val="22"/>
        </w:rPr>
        <w:t>12</w:t>
      </w:r>
      <w:r w:rsidR="001E15EC" w:rsidRPr="008B44AE">
        <w:rPr>
          <w:szCs w:val="22"/>
          <w:lang w:val="cs-CZ"/>
        </w:rPr>
        <w:t>)</w:t>
      </w:r>
      <w:r w:rsidRPr="008B44AE">
        <w:rPr>
          <w:szCs w:val="22"/>
        </w:rPr>
        <w:t xml:space="preserve"> měsíců před řádným ukončením účinnosti této Smlouvy, nebo kdykoli </w:t>
      </w:r>
      <w:r w:rsidR="003F6311" w:rsidRPr="008B44AE">
        <w:rPr>
          <w:szCs w:val="22"/>
        </w:rPr>
        <w:t xml:space="preserve">po </w:t>
      </w:r>
      <w:r w:rsidRPr="008B44AE">
        <w:rPr>
          <w:szCs w:val="22"/>
        </w:rPr>
        <w:t>odstoupení Obje</w:t>
      </w:r>
      <w:r w:rsidR="008B44AE">
        <w:rPr>
          <w:szCs w:val="22"/>
        </w:rPr>
        <w:t>dnatele od této Smlouvy nebo po</w:t>
      </w:r>
      <w:r w:rsidR="008B44AE">
        <w:rPr>
          <w:szCs w:val="22"/>
          <w:lang w:val="cs-CZ"/>
        </w:rPr>
        <w:t> </w:t>
      </w:r>
      <w:r w:rsidRPr="008B44AE">
        <w:rPr>
          <w:szCs w:val="22"/>
        </w:rPr>
        <w:t xml:space="preserve">odstoupení Zhotovitele od této Smlouvy. Zhotovitel se zavazuje vypracovat </w:t>
      </w:r>
      <w:r w:rsidR="001E15EC" w:rsidRPr="008B44AE">
        <w:rPr>
          <w:lang w:val="cs-CZ"/>
        </w:rPr>
        <w:t>Exit</w:t>
      </w:r>
      <w:r w:rsidRPr="008B44AE">
        <w:t xml:space="preserve"> </w:t>
      </w:r>
      <w:r w:rsidRPr="008B44AE">
        <w:rPr>
          <w:szCs w:val="22"/>
        </w:rPr>
        <w:t xml:space="preserve">plán dle tohoto odstavce Smlouvy a poskytnout plnění nezbytná k jeho realizaci do </w:t>
      </w:r>
      <w:r w:rsidR="001E15EC" w:rsidRPr="008B44AE">
        <w:rPr>
          <w:szCs w:val="22"/>
          <w:lang w:val="cs-CZ"/>
        </w:rPr>
        <w:t>jednoho (</w:t>
      </w:r>
      <w:r w:rsidR="001E15EC" w:rsidRPr="008B44AE">
        <w:rPr>
          <w:szCs w:val="22"/>
        </w:rPr>
        <w:t>1</w:t>
      </w:r>
      <w:r w:rsidR="001E15EC" w:rsidRPr="008B44AE">
        <w:rPr>
          <w:szCs w:val="22"/>
          <w:lang w:val="cs-CZ"/>
        </w:rPr>
        <w:t>) </w:t>
      </w:r>
      <w:r w:rsidRPr="008B44AE">
        <w:rPr>
          <w:szCs w:val="22"/>
        </w:rPr>
        <w:t>měsíce od doručení takového požadavku Objednatele, nestanoví</w:t>
      </w:r>
      <w:r w:rsidRPr="00762C16">
        <w:rPr>
          <w:szCs w:val="22"/>
        </w:rPr>
        <w:t xml:space="preserve">-li Objednatel jinak. </w:t>
      </w:r>
      <w:r w:rsidRPr="008B44AE">
        <w:rPr>
          <w:szCs w:val="22"/>
        </w:rPr>
        <w:t xml:space="preserve">Vypracováním </w:t>
      </w:r>
      <w:r w:rsidR="001E15EC" w:rsidRPr="008B44AE">
        <w:rPr>
          <w:lang w:val="cs-CZ"/>
        </w:rPr>
        <w:t>Exit</w:t>
      </w:r>
      <w:r w:rsidRPr="00762C16">
        <w:t xml:space="preserve"> </w:t>
      </w:r>
      <w:r w:rsidRPr="00762C16">
        <w:rPr>
          <w:szCs w:val="22"/>
        </w:rPr>
        <w:t xml:space="preserve">plánu dle tohoto odstavce Smlouvy se rozumí jeho </w:t>
      </w:r>
      <w:r>
        <w:rPr>
          <w:szCs w:val="22"/>
        </w:rPr>
        <w:t xml:space="preserve">akceptace za obdobného </w:t>
      </w:r>
      <w:r w:rsidRPr="0051428C">
        <w:rPr>
          <w:szCs w:val="22"/>
        </w:rPr>
        <w:t xml:space="preserve">použití odst. </w:t>
      </w:r>
      <w:r w:rsidR="00142C34" w:rsidRPr="0051428C">
        <w:rPr>
          <w:szCs w:val="22"/>
        </w:rPr>
        <w:fldChar w:fldCharType="begin"/>
      </w:r>
      <w:r w:rsidRPr="0051428C">
        <w:rPr>
          <w:szCs w:val="22"/>
        </w:rPr>
        <w:instrText xml:space="preserve"> REF _Ref388114213 \r \h </w:instrText>
      </w:r>
      <w:r w:rsidR="001E15EC" w:rsidRPr="0051428C">
        <w:rPr>
          <w:szCs w:val="22"/>
        </w:rPr>
        <w:instrText xml:space="preserve"> \* MERGEFORMAT </w:instrText>
      </w:r>
      <w:r w:rsidR="00142C34" w:rsidRPr="0051428C">
        <w:rPr>
          <w:szCs w:val="22"/>
        </w:rPr>
      </w:r>
      <w:r w:rsidR="00142C34" w:rsidRPr="0051428C">
        <w:rPr>
          <w:szCs w:val="22"/>
        </w:rPr>
        <w:fldChar w:fldCharType="separate"/>
      </w:r>
      <w:r w:rsidR="00150DE6">
        <w:rPr>
          <w:szCs w:val="22"/>
        </w:rPr>
        <w:t>7.5</w:t>
      </w:r>
      <w:r w:rsidR="00142C34" w:rsidRPr="0051428C">
        <w:rPr>
          <w:szCs w:val="22"/>
        </w:rPr>
        <w:fldChar w:fldCharType="end"/>
      </w:r>
      <w:r w:rsidRPr="0051428C">
        <w:rPr>
          <w:szCs w:val="22"/>
        </w:rPr>
        <w:t xml:space="preserve"> této</w:t>
      </w:r>
      <w:r>
        <w:rPr>
          <w:szCs w:val="22"/>
        </w:rPr>
        <w:t xml:space="preserve"> Smlouvy</w:t>
      </w:r>
      <w:r w:rsidRPr="00B30A3D">
        <w:rPr>
          <w:szCs w:val="22"/>
        </w:rPr>
        <w:t>.</w:t>
      </w:r>
      <w:r>
        <w:rPr>
          <w:szCs w:val="22"/>
        </w:rPr>
        <w:t xml:space="preserve"> </w:t>
      </w:r>
      <w:r w:rsidRPr="009548BF">
        <w:t xml:space="preserve">Smluvní strany se dohodly, že cena za </w:t>
      </w:r>
      <w:r w:rsidRPr="008B44AE">
        <w:t xml:space="preserve">vypracování </w:t>
      </w:r>
      <w:r w:rsidR="001E15EC" w:rsidRPr="008B44AE">
        <w:rPr>
          <w:lang w:val="cs-CZ"/>
        </w:rPr>
        <w:t>Exit</w:t>
      </w:r>
      <w:r w:rsidRPr="008B44AE">
        <w:t xml:space="preserve"> plánu dle tohoto odstavce Smlouvy a poskytnutí plnění nezbytného k jeho realizaci je součástí ceny za služby </w:t>
      </w:r>
      <w:r w:rsidR="001E15EC" w:rsidRPr="008B44AE">
        <w:t xml:space="preserve">Provozní podpory </w:t>
      </w:r>
      <w:r w:rsidR="00254FBC" w:rsidRPr="008B44AE">
        <w:t>díla</w:t>
      </w:r>
      <w:r w:rsidR="001E15EC" w:rsidRPr="008B44AE" w:rsidDel="001E15EC">
        <w:t xml:space="preserve"> </w:t>
      </w:r>
      <w:r w:rsidRPr="008B44AE">
        <w:t>dle této Smlouvy</w:t>
      </w:r>
      <w:r w:rsidR="00B627CD" w:rsidRPr="008B44AE">
        <w:t>, přičem</w:t>
      </w:r>
      <w:r w:rsidR="008B44AE">
        <w:t>ž Zhotoviteli nenáleží nárok na</w:t>
      </w:r>
      <w:r w:rsidR="008B44AE">
        <w:rPr>
          <w:lang w:val="cs-CZ"/>
        </w:rPr>
        <w:t> </w:t>
      </w:r>
      <w:r w:rsidR="00B627CD" w:rsidRPr="008B44AE">
        <w:t>jakékoliv další finanční plnění dle této Smlouvy</w:t>
      </w:r>
      <w:r w:rsidRPr="008B44AE">
        <w:t>.</w:t>
      </w:r>
      <w:bookmarkEnd w:id="155"/>
    </w:p>
    <w:p w:rsidR="00D039F0" w:rsidRPr="009548BF" w:rsidRDefault="00D039F0" w:rsidP="00D039F0">
      <w:pPr>
        <w:pStyle w:val="Textlnkuslovan"/>
        <w:rPr>
          <w:szCs w:val="22"/>
        </w:rPr>
      </w:pPr>
      <w:bookmarkStart w:id="156" w:name="_Ref295235282"/>
      <w:r w:rsidRPr="008B44AE">
        <w:rPr>
          <w:szCs w:val="22"/>
          <w:lang w:eastAsia="en-US"/>
        </w:rPr>
        <w:t xml:space="preserve">V případě, že dojde k uzavření nové smlouvy týkající se </w:t>
      </w:r>
      <w:r w:rsidR="00B627CD" w:rsidRPr="008B44AE">
        <w:rPr>
          <w:szCs w:val="22"/>
          <w:lang w:eastAsia="en-US"/>
        </w:rPr>
        <w:t xml:space="preserve">služeb </w:t>
      </w:r>
      <w:r w:rsidR="001E15EC" w:rsidRPr="008B44AE">
        <w:t xml:space="preserve">Provozní podpory </w:t>
      </w:r>
      <w:r w:rsidR="00254FBC" w:rsidRPr="008B44AE">
        <w:t>díla</w:t>
      </w:r>
      <w:r w:rsidR="001E15EC" w:rsidRPr="008B44AE" w:rsidDel="001E15EC">
        <w:rPr>
          <w:szCs w:val="22"/>
          <w:lang w:eastAsia="en-US"/>
        </w:rPr>
        <w:t xml:space="preserve"> </w:t>
      </w:r>
      <w:r w:rsidRPr="008B44AE">
        <w:rPr>
          <w:szCs w:val="22"/>
          <w:lang w:eastAsia="en-US"/>
        </w:rPr>
        <w:t>nebo jakékoli jejich části</w:t>
      </w:r>
      <w:r w:rsidR="00B627CD" w:rsidRPr="008B44AE">
        <w:rPr>
          <w:szCs w:val="22"/>
          <w:lang w:eastAsia="en-US"/>
        </w:rPr>
        <w:t xml:space="preserve"> nebo </w:t>
      </w:r>
      <w:r w:rsidR="00B627CD" w:rsidRPr="008B44AE">
        <w:t>podobného či souvisejícího plnění</w:t>
      </w:r>
      <w:r w:rsidRPr="008B44AE">
        <w:rPr>
          <w:szCs w:val="22"/>
          <w:lang w:eastAsia="en-US"/>
        </w:rPr>
        <w:t xml:space="preserve"> s novým poskytovatelem odlišným od Zhotovitele, zavazuje se Zhotovitel po skončení </w:t>
      </w:r>
      <w:r w:rsidRPr="008B44AE">
        <w:rPr>
          <w:szCs w:val="22"/>
          <w:lang w:eastAsia="en-US"/>
        </w:rPr>
        <w:lastRenderedPageBreak/>
        <w:t xml:space="preserve">účinnosti této Smlouvy poskytovat Objednateli nebo jím určeným třetím stranám veškerou součinnost potřebnou pro účely plynulého a řádného poskytování služeb obdobných službám </w:t>
      </w:r>
      <w:r w:rsidR="001E15EC" w:rsidRPr="008B44AE">
        <w:t xml:space="preserve">Provozní podpory </w:t>
      </w:r>
      <w:r w:rsidR="00254FBC" w:rsidRPr="008B44AE">
        <w:t>díla</w:t>
      </w:r>
      <w:r w:rsidRPr="008B44AE">
        <w:rPr>
          <w:szCs w:val="22"/>
          <w:lang w:eastAsia="en-US"/>
        </w:rPr>
        <w:t xml:space="preserve"> či jejich příslušné části novým poskytovatelem, pokud bude naplnění tohoto cíle záviset na znalostech Zhotovitele získaných na základě plnění této Smlouvy</w:t>
      </w:r>
      <w:r w:rsidRPr="008B44AE">
        <w:t>.</w:t>
      </w:r>
      <w:r w:rsidRPr="008B44AE">
        <w:rPr>
          <w:szCs w:val="22"/>
          <w:lang w:eastAsia="en-US"/>
        </w:rPr>
        <w:t xml:space="preserve"> </w:t>
      </w:r>
      <w:r w:rsidRPr="008B44AE">
        <w:t>Pro</w:t>
      </w:r>
      <w:r w:rsidRPr="00261B06">
        <w:t xml:space="preserve"> vyloučení pochybností se uvádí, že </w:t>
      </w:r>
      <w:r>
        <w:t>Zhotovitel</w:t>
      </w:r>
      <w:r w:rsidRPr="00261B06">
        <w:t xml:space="preserve"> je v rámci součinnosti dle tohoto odstavce Smlouvy povinen zabezpečit </w:t>
      </w:r>
      <w:r w:rsidR="00B627CD">
        <w:t xml:space="preserve">na výzvu Objednatele </w:t>
      </w:r>
      <w:r w:rsidRPr="00261B06">
        <w:t>osobní účast příslušných členů realizačního týmu na jednáních s Objednatelem či jím určenými třetími stranami, přičemž tato forma součinnosti může být ze strany Objednatele požadována nejdéle do uplynutí 3</w:t>
      </w:r>
      <w:r w:rsidR="00D321CD" w:rsidRPr="00261B06">
        <w:t>.</w:t>
      </w:r>
      <w:r w:rsidR="00D321CD">
        <w:rPr>
          <w:lang w:val="cs-CZ"/>
        </w:rPr>
        <w:t> </w:t>
      </w:r>
      <w:r w:rsidRPr="00261B06">
        <w:t xml:space="preserve">kalendářního měsíce po měsíci, ve kterém tato Smlouva zanikla. Po uplynutí lhůty dle předchozí věty tohoto odstavce bude součinnosti zabezpečována formou </w:t>
      </w:r>
      <w:r w:rsidRPr="00762C16">
        <w:t xml:space="preserve">emailové či telefonické konzultace. </w:t>
      </w:r>
      <w:r>
        <w:t>Zhotovitel</w:t>
      </w:r>
      <w:r w:rsidRPr="00762C16">
        <w:t xml:space="preserve"> se zavazuje tuto součinnost poskytovat </w:t>
      </w:r>
      <w:r w:rsidR="00D42964" w:rsidRPr="00762C16">
        <w:t>s</w:t>
      </w:r>
      <w:r w:rsidR="00D42964">
        <w:rPr>
          <w:lang w:val="cs-CZ"/>
        </w:rPr>
        <w:t> </w:t>
      </w:r>
      <w:r w:rsidRPr="00762C16">
        <w:t>odbornou</w:t>
      </w:r>
      <w:r w:rsidR="008B44AE">
        <w:t xml:space="preserve"> péčí, bez zbytečného odkladu a</w:t>
      </w:r>
      <w:r w:rsidR="008B44AE">
        <w:rPr>
          <w:lang w:val="cs-CZ"/>
        </w:rPr>
        <w:t> </w:t>
      </w:r>
      <w:r w:rsidRPr="00762C16">
        <w:t xml:space="preserve">zodpovědně, a to minimálně po dobu </w:t>
      </w:r>
      <w:r w:rsidR="001E15EC">
        <w:rPr>
          <w:lang w:val="cs-CZ"/>
        </w:rPr>
        <w:t>dvou (</w:t>
      </w:r>
      <w:r w:rsidRPr="00762C16">
        <w:t>2</w:t>
      </w:r>
      <w:r w:rsidR="001E15EC">
        <w:rPr>
          <w:lang w:val="cs-CZ"/>
        </w:rPr>
        <w:t>)</w:t>
      </w:r>
      <w:r w:rsidR="008B44AE">
        <w:t xml:space="preserve"> let ode dne, ve kterém tato</w:t>
      </w:r>
      <w:r w:rsidR="008B44AE">
        <w:rPr>
          <w:lang w:val="cs-CZ"/>
        </w:rPr>
        <w:t xml:space="preserve"> </w:t>
      </w:r>
      <w:r w:rsidRPr="00762C16">
        <w:t xml:space="preserve">Smlouva zanikla. </w:t>
      </w:r>
      <w:r>
        <w:t>Zhotovitel</w:t>
      </w:r>
      <w:r w:rsidRPr="00762C16">
        <w:t xml:space="preserve"> se zavazuje reagovat na požadavek Objednatele nebo jím určené třetí strany a zahájit poskytování součinnosti dle tohoto odstavce Smlouvy nejpozději do </w:t>
      </w:r>
      <w:r w:rsidR="001E15EC">
        <w:rPr>
          <w:lang w:val="cs-CZ"/>
        </w:rPr>
        <w:t>tří (</w:t>
      </w:r>
      <w:r w:rsidRPr="00762C16">
        <w:t>3</w:t>
      </w:r>
      <w:r w:rsidR="001E15EC">
        <w:rPr>
          <w:lang w:val="cs-CZ"/>
        </w:rPr>
        <w:t>)</w:t>
      </w:r>
      <w:r w:rsidRPr="00762C16">
        <w:t xml:space="preserve"> pracovních dnů ode dne doručení takovéhoto požadavku. Smluvní strany se dohodly, že cena z</w:t>
      </w:r>
      <w:r w:rsidR="008B44AE">
        <w:t>a plnění dle tohoto odstavce je</w:t>
      </w:r>
      <w:r w:rsidR="008B44AE">
        <w:rPr>
          <w:lang w:val="cs-CZ"/>
        </w:rPr>
        <w:t> </w:t>
      </w:r>
      <w:r w:rsidRPr="00762C16">
        <w:t xml:space="preserve">součástí ceny za </w:t>
      </w:r>
      <w:r w:rsidRPr="008B44AE">
        <w:t xml:space="preserve">poskytování služeb </w:t>
      </w:r>
      <w:r w:rsidR="00D65066" w:rsidRPr="008B44AE">
        <w:t xml:space="preserve">Provozní podpory </w:t>
      </w:r>
      <w:r w:rsidR="00254FBC" w:rsidRPr="008B44AE">
        <w:t>díla</w:t>
      </w:r>
      <w:r w:rsidRPr="008B44AE">
        <w:t xml:space="preserve"> </w:t>
      </w:r>
      <w:r w:rsidR="008B44AE" w:rsidRPr="008B44AE">
        <w:t>bez nároku na</w:t>
      </w:r>
      <w:r w:rsidR="008B44AE" w:rsidRPr="008B44AE">
        <w:rPr>
          <w:lang w:val="cs-CZ"/>
        </w:rPr>
        <w:t> </w:t>
      </w:r>
      <w:r w:rsidRPr="008B44AE">
        <w:t xml:space="preserve">finanční plnění dle KL </w:t>
      </w:r>
      <w:r w:rsidR="001E15EC" w:rsidRPr="008B44AE">
        <w:rPr>
          <w:lang w:val="cs-CZ"/>
        </w:rPr>
        <w:t>O</w:t>
      </w:r>
      <w:r w:rsidRPr="008B44AE">
        <w:rPr>
          <w:lang w:val="cs-CZ"/>
        </w:rPr>
        <w:t>ptimalizace</w:t>
      </w:r>
      <w:r w:rsidR="000E7802">
        <w:rPr>
          <w:lang w:val="cs-CZ"/>
        </w:rPr>
        <w:t xml:space="preserve"> a</w:t>
      </w:r>
      <w:r w:rsidR="009227E5">
        <w:rPr>
          <w:lang w:val="cs-CZ"/>
        </w:rPr>
        <w:t> </w:t>
      </w:r>
      <w:r w:rsidR="000E7802">
        <w:rPr>
          <w:lang w:val="cs-CZ"/>
        </w:rPr>
        <w:t>KL Školení</w:t>
      </w:r>
      <w:r>
        <w:t>.</w:t>
      </w:r>
      <w:bookmarkEnd w:id="156"/>
    </w:p>
    <w:p w:rsidR="00FB29D4" w:rsidRPr="00272098" w:rsidRDefault="00FB29D4" w:rsidP="00FB29D4">
      <w:pPr>
        <w:pStyle w:val="lneksmlouvy"/>
        <w:numPr>
          <w:ilvl w:val="0"/>
          <w:numId w:val="2"/>
        </w:numPr>
      </w:pPr>
      <w:r w:rsidRPr="00272098">
        <w:t>PLATNOST A ÚČINNOST SMLOUVY</w:t>
      </w:r>
      <w:bookmarkEnd w:id="151"/>
      <w:bookmarkEnd w:id="152"/>
      <w:bookmarkEnd w:id="153"/>
      <w:bookmarkEnd w:id="154"/>
    </w:p>
    <w:p w:rsidR="001D37D8" w:rsidRPr="008B44AE" w:rsidRDefault="001D37D8" w:rsidP="001D37D8">
      <w:pPr>
        <w:pStyle w:val="Textlnkuslovan"/>
        <w:numPr>
          <w:ilvl w:val="1"/>
          <w:numId w:val="2"/>
        </w:numPr>
      </w:pPr>
      <w:bookmarkStart w:id="157" w:name="_Ref207108014"/>
      <w:bookmarkStart w:id="158" w:name="_Toc212632762"/>
      <w:bookmarkStart w:id="159" w:name="_Ref212705245"/>
      <w:bookmarkStart w:id="160" w:name="_Ref212892724"/>
      <w:bookmarkStart w:id="161" w:name="_Ref204398313"/>
      <w:bookmarkStart w:id="162" w:name="_Ref212855694"/>
      <w:bookmarkStart w:id="163" w:name="_Ref212861074"/>
      <w:r w:rsidRPr="001D37D8">
        <w:t>Tato Smlouva nabývá platnosti dnem jejího p</w:t>
      </w:r>
      <w:r w:rsidR="002E2BAB">
        <w:t xml:space="preserve">odpisu oběma </w:t>
      </w:r>
      <w:r w:rsidR="002E2BAB">
        <w:rPr>
          <w:lang w:val="cs-CZ"/>
        </w:rPr>
        <w:t>s</w:t>
      </w:r>
      <w:r>
        <w:t xml:space="preserve">mluvními stranami </w:t>
      </w:r>
      <w:r w:rsidRPr="00272098">
        <w:t>a</w:t>
      </w:r>
      <w:r>
        <w:rPr>
          <w:lang w:val="cs-CZ"/>
        </w:rPr>
        <w:t> </w:t>
      </w:r>
      <w:r w:rsidR="00AB10DE">
        <w:rPr>
          <w:lang w:val="cs-CZ"/>
        </w:rPr>
        <w:t>uzavírá se</w:t>
      </w:r>
      <w:r>
        <w:rPr>
          <w:lang w:val="cs-CZ"/>
        </w:rPr>
        <w:t xml:space="preserve">, s ohledem na požadavek na </w:t>
      </w:r>
      <w:r w:rsidRPr="008B44AE">
        <w:rPr>
          <w:lang w:val="cs-CZ"/>
        </w:rPr>
        <w:t xml:space="preserve">kontinuální zajišťování služeb </w:t>
      </w:r>
      <w:r w:rsidRPr="008B44AE">
        <w:t>Provozní podpory díla</w:t>
      </w:r>
      <w:r w:rsidRPr="008B44AE">
        <w:rPr>
          <w:lang w:val="cs-CZ"/>
        </w:rPr>
        <w:t>, na dobu neurčitou</w:t>
      </w:r>
      <w:r w:rsidRPr="008B44AE">
        <w:t>.</w:t>
      </w:r>
    </w:p>
    <w:p w:rsidR="001D37D8" w:rsidRPr="0051428C" w:rsidRDefault="001D37D8" w:rsidP="001D37D8">
      <w:pPr>
        <w:pStyle w:val="Textlnkuslovan"/>
        <w:numPr>
          <w:ilvl w:val="1"/>
          <w:numId w:val="2"/>
        </w:numPr>
      </w:pPr>
      <w:r w:rsidRPr="008B44AE">
        <w:t>Tato Smlouva nabývá účinnosti dnem jejího uveřejnění</w:t>
      </w:r>
      <w:r w:rsidRPr="001D37D8">
        <w:t xml:space="preserve"> v Informačním systému Registr smluv (dále jen „</w:t>
      </w:r>
      <w:r w:rsidRPr="002E2BAB">
        <w:rPr>
          <w:b/>
        </w:rPr>
        <w:t>IS RS</w:t>
      </w:r>
      <w:r w:rsidRPr="001D37D8">
        <w:t xml:space="preserve">“), za podmínek stanovených Zákonem o Registru smluv. Uveřejnění Smlouvy na právními předpisy požadovaných místech </w:t>
      </w:r>
      <w:r w:rsidR="00AB10DE">
        <w:rPr>
          <w:lang w:val="cs-CZ"/>
        </w:rPr>
        <w:t>provede</w:t>
      </w:r>
      <w:r w:rsidRPr="001D37D8">
        <w:t xml:space="preserve"> </w:t>
      </w:r>
      <w:r w:rsidRPr="0051428C">
        <w:t>Objednatel.</w:t>
      </w:r>
    </w:p>
    <w:p w:rsidR="009227E5" w:rsidRPr="0051428C" w:rsidRDefault="009227E5" w:rsidP="009227E5">
      <w:pPr>
        <w:pStyle w:val="Textlnkuslovan"/>
        <w:numPr>
          <w:ilvl w:val="1"/>
          <w:numId w:val="2"/>
        </w:numPr>
      </w:pPr>
      <w:r w:rsidRPr="0051428C">
        <w:t>Smlouva zaniká:</w:t>
      </w:r>
    </w:p>
    <w:p w:rsidR="009227E5" w:rsidRPr="0051428C" w:rsidRDefault="008B44AE" w:rsidP="007069BD">
      <w:pPr>
        <w:pStyle w:val="Textlnkuslovan"/>
        <w:numPr>
          <w:ilvl w:val="2"/>
          <w:numId w:val="2"/>
        </w:numPr>
      </w:pPr>
      <w:r w:rsidRPr="0051428C">
        <w:t>písemnou</w:t>
      </w:r>
      <w:r w:rsidR="009227E5" w:rsidRPr="0051428C">
        <w:t xml:space="preserve"> d</w:t>
      </w:r>
      <w:r w:rsidRPr="0051428C">
        <w:t>ohodou obou smluvních stran</w:t>
      </w:r>
      <w:r w:rsidRPr="0051428C">
        <w:rPr>
          <w:lang w:val="cs-CZ"/>
        </w:rPr>
        <w:t>,</w:t>
      </w:r>
    </w:p>
    <w:p w:rsidR="009227E5" w:rsidRPr="0051428C" w:rsidRDefault="008B44AE" w:rsidP="007069BD">
      <w:pPr>
        <w:pStyle w:val="Textlnkuslovan"/>
        <w:numPr>
          <w:ilvl w:val="2"/>
          <w:numId w:val="2"/>
        </w:numPr>
      </w:pPr>
      <w:r w:rsidRPr="0051428C">
        <w:t>písemnou</w:t>
      </w:r>
      <w:r w:rsidR="009227E5" w:rsidRPr="0051428C">
        <w:t xml:space="preserve"> výpovědí Objednatele</w:t>
      </w:r>
      <w:r w:rsidRPr="0051428C">
        <w:rPr>
          <w:lang w:val="cs-CZ"/>
        </w:rPr>
        <w:t>,</w:t>
      </w:r>
    </w:p>
    <w:p w:rsidR="009227E5" w:rsidRPr="0051428C" w:rsidRDefault="008B44AE" w:rsidP="007069BD">
      <w:pPr>
        <w:pStyle w:val="Textlnkuslovan"/>
        <w:numPr>
          <w:ilvl w:val="2"/>
          <w:numId w:val="2"/>
        </w:numPr>
      </w:pPr>
      <w:r w:rsidRPr="0051428C">
        <w:t>písemným</w:t>
      </w:r>
      <w:r w:rsidR="009227E5" w:rsidRPr="0051428C">
        <w:t xml:space="preserve"> odstoupením pro podstatné porušení smluvních povinností druhou smluvní stranou, s účinností k poslednímu dni měsíce, v němž bylo toto písemné odstoupení od smlouvy druhé smluvní straně do</w:t>
      </w:r>
      <w:r w:rsidRPr="0051428C">
        <w:t>ručeno</w:t>
      </w:r>
      <w:r w:rsidRPr="0051428C">
        <w:rPr>
          <w:lang w:val="cs-CZ"/>
        </w:rPr>
        <w:t>,</w:t>
      </w:r>
    </w:p>
    <w:p w:rsidR="009227E5" w:rsidRPr="0051428C" w:rsidRDefault="008B44AE" w:rsidP="007069BD">
      <w:pPr>
        <w:pStyle w:val="Textlnkuslovan"/>
        <w:numPr>
          <w:ilvl w:val="2"/>
          <w:numId w:val="2"/>
        </w:numPr>
      </w:pPr>
      <w:r w:rsidRPr="0051428C">
        <w:t>zánikem</w:t>
      </w:r>
      <w:r w:rsidR="009227E5" w:rsidRPr="0051428C">
        <w:t xml:space="preserve"> jedné ze smluvních stran bez právního nástupce.</w:t>
      </w:r>
    </w:p>
    <w:p w:rsidR="00FB29D4" w:rsidRDefault="00FB29D4">
      <w:pPr>
        <w:pStyle w:val="Textlnkuslovan"/>
        <w:numPr>
          <w:ilvl w:val="1"/>
          <w:numId w:val="2"/>
        </w:numPr>
      </w:pPr>
      <w:r w:rsidRPr="00272098">
        <w:t>Ukončením účinnosti této Smlouvy nejsou dotčena</w:t>
      </w:r>
      <w:r w:rsidR="008B44AE">
        <w:t xml:space="preserve"> ustanovení Smlouvy týkající se</w:t>
      </w:r>
      <w:r w:rsidR="008B44AE">
        <w:rPr>
          <w:lang w:val="cs-CZ"/>
        </w:rPr>
        <w:t> </w:t>
      </w:r>
      <w:r w:rsidRPr="00272098">
        <w:t xml:space="preserve">licencí, záruk, </w:t>
      </w:r>
      <w:r w:rsidRPr="0051428C">
        <w:t>nároků na náhradu škody a nároky ze smluvních pokut</w:t>
      </w:r>
      <w:r w:rsidR="008B44AE" w:rsidRPr="0051428C">
        <w:t xml:space="preserve"> a slev z</w:t>
      </w:r>
      <w:r w:rsidR="008B44AE" w:rsidRPr="0051428C">
        <w:rPr>
          <w:lang w:val="cs-CZ"/>
        </w:rPr>
        <w:t> </w:t>
      </w:r>
      <w:r w:rsidR="007B54D5" w:rsidRPr="0051428C">
        <w:t>ceny</w:t>
      </w:r>
      <w:r w:rsidRPr="0051428C">
        <w:t xml:space="preserve">, </w:t>
      </w:r>
      <w:r w:rsidR="009641D2" w:rsidRPr="0051428C">
        <w:t xml:space="preserve">ustanovení odst. </w:t>
      </w:r>
      <w:r w:rsidR="00142C34" w:rsidRPr="0051428C">
        <w:fldChar w:fldCharType="begin"/>
      </w:r>
      <w:r w:rsidR="009641D2" w:rsidRPr="0051428C">
        <w:instrText xml:space="preserve"> REF _Ref396405889 \r \h </w:instrText>
      </w:r>
      <w:r w:rsidR="00D65066" w:rsidRPr="0051428C">
        <w:instrText xml:space="preserve"> \* MERGEFORMAT </w:instrText>
      </w:r>
      <w:r w:rsidR="00142C34" w:rsidRPr="0051428C">
        <w:fldChar w:fldCharType="separate"/>
      </w:r>
      <w:r w:rsidR="00150DE6">
        <w:rPr>
          <w:b/>
          <w:bCs/>
          <w:lang w:val="cs-CZ"/>
        </w:rPr>
        <w:t>Chyba! Nenalezen zdroj odkazů.</w:t>
      </w:r>
      <w:r w:rsidR="00142C34" w:rsidRPr="0051428C">
        <w:fldChar w:fldCharType="end"/>
      </w:r>
      <w:r w:rsidR="009641D2" w:rsidRPr="0051428C">
        <w:t xml:space="preserve"> této Smlouvy, </w:t>
      </w:r>
      <w:r w:rsidRPr="0051428C">
        <w:t>ustanovení o ochraně informací</w:t>
      </w:r>
      <w:r w:rsidR="008B44AE" w:rsidRPr="0051428C">
        <w:t xml:space="preserve"> a</w:t>
      </w:r>
      <w:r w:rsidR="008B44AE" w:rsidRPr="0051428C">
        <w:rPr>
          <w:lang w:val="cs-CZ"/>
        </w:rPr>
        <w:t> </w:t>
      </w:r>
      <w:r w:rsidR="0035110A" w:rsidRPr="0051428C">
        <w:t xml:space="preserve">ustanovení </w:t>
      </w:r>
      <w:r w:rsidR="00D65066" w:rsidRPr="0051428C">
        <w:t>o</w:t>
      </w:r>
      <w:r w:rsidR="00D65066" w:rsidRPr="0051428C">
        <w:rPr>
          <w:lang w:val="cs-CZ"/>
        </w:rPr>
        <w:t> </w:t>
      </w:r>
      <w:r w:rsidR="0035110A" w:rsidRPr="0051428C">
        <w:t xml:space="preserve">povinnostech Zhotovitele dle čl. </w:t>
      </w:r>
      <w:r w:rsidR="00142C34" w:rsidRPr="0051428C">
        <w:fldChar w:fldCharType="begin"/>
      </w:r>
      <w:r w:rsidR="0035110A" w:rsidRPr="0051428C">
        <w:instrText xml:space="preserve"> REF _Ref394480790 \r \h </w:instrText>
      </w:r>
      <w:r w:rsidR="00D42964" w:rsidRPr="0051428C">
        <w:instrText xml:space="preserve"> \* MERGEFORMAT </w:instrText>
      </w:r>
      <w:r w:rsidR="00142C34" w:rsidRPr="0051428C">
        <w:fldChar w:fldCharType="separate"/>
      </w:r>
      <w:r w:rsidR="00150DE6">
        <w:t>20</w:t>
      </w:r>
      <w:r w:rsidR="00142C34" w:rsidRPr="0051428C">
        <w:fldChar w:fldCharType="end"/>
      </w:r>
      <w:r w:rsidR="0035110A" w:rsidRPr="0051428C">
        <w:t xml:space="preserve"> této Smlouvy</w:t>
      </w:r>
      <w:r w:rsidRPr="0051428C">
        <w:t>, ani další ustanovení a nároky, z jejichž povahy vyplývá, že mají trvat i po zániku</w:t>
      </w:r>
      <w:r w:rsidRPr="00272098">
        <w:t xml:space="preserve"> účinnosti této Smlouvy.</w:t>
      </w:r>
    </w:p>
    <w:p w:rsidR="00415D67" w:rsidRPr="0051428C" w:rsidRDefault="00850B00" w:rsidP="00FB29D4">
      <w:pPr>
        <w:pStyle w:val="Textlnkuslovan"/>
        <w:numPr>
          <w:ilvl w:val="1"/>
          <w:numId w:val="2"/>
        </w:numPr>
      </w:pPr>
      <w:r>
        <w:t xml:space="preserve">Ode </w:t>
      </w:r>
      <w:r w:rsidRPr="008B44AE">
        <w:t xml:space="preserve">dne dokončení </w:t>
      </w:r>
      <w:r w:rsidR="00E50970" w:rsidRPr="008B44AE">
        <w:rPr>
          <w:lang w:val="cs-CZ"/>
        </w:rPr>
        <w:t>IS</w:t>
      </w:r>
      <w:r w:rsidR="00785A58" w:rsidRPr="008B44AE">
        <w:rPr>
          <w:lang w:val="cs-CZ"/>
        </w:rPr>
        <w:t xml:space="preserve"> </w:t>
      </w:r>
      <w:r w:rsidR="00D65066" w:rsidRPr="008B44AE">
        <w:t>SEKM 3</w:t>
      </w:r>
      <w:r w:rsidR="00FB29D4" w:rsidRPr="008B44AE">
        <w:t xml:space="preserve"> je</w:t>
      </w:r>
      <w:r w:rsidRPr="008B44AE">
        <w:t xml:space="preserve"> Objednatel</w:t>
      </w:r>
      <w:r w:rsidR="00FB29D4" w:rsidRPr="008B44AE">
        <w:t xml:space="preserve"> oprávněn kdykoliv tuto Smlouvu vypovědět bez udání</w:t>
      </w:r>
      <w:r w:rsidR="00FB29D4" w:rsidRPr="00272098">
        <w:t xml:space="preserve"> důvodu a bez jakýchkoliv sankcí. Výpovědní </w:t>
      </w:r>
      <w:r w:rsidR="00560CD3">
        <w:t>lhůta</w:t>
      </w:r>
      <w:r w:rsidR="00FB29D4" w:rsidRPr="00272098">
        <w:t xml:space="preserve"> </w:t>
      </w:r>
      <w:r w:rsidR="00FB29D4" w:rsidRPr="00272098">
        <w:lastRenderedPageBreak/>
        <w:t>je</w:t>
      </w:r>
      <w:r w:rsidR="008B44AE">
        <w:rPr>
          <w:lang w:val="cs-CZ"/>
        </w:rPr>
        <w:t> </w:t>
      </w:r>
      <w:r w:rsidR="00D65066">
        <w:rPr>
          <w:lang w:val="cs-CZ"/>
        </w:rPr>
        <w:t>tři</w:t>
      </w:r>
      <w:r w:rsidR="008B44AE">
        <w:rPr>
          <w:lang w:val="cs-CZ"/>
        </w:rPr>
        <w:t> </w:t>
      </w:r>
      <w:r w:rsidR="001975A3">
        <w:t>(</w:t>
      </w:r>
      <w:r w:rsidR="00D65066" w:rsidRPr="008B44AE">
        <w:rPr>
          <w:lang w:val="cs-CZ"/>
        </w:rPr>
        <w:t>3</w:t>
      </w:r>
      <w:r w:rsidR="001975A3" w:rsidRPr="008B44AE">
        <w:t>)</w:t>
      </w:r>
      <w:r w:rsidR="008B44AE">
        <w:rPr>
          <w:lang w:val="cs-CZ"/>
        </w:rPr>
        <w:t> </w:t>
      </w:r>
      <w:r w:rsidR="00D65066">
        <w:t>měsíc</w:t>
      </w:r>
      <w:r w:rsidR="00D65066">
        <w:rPr>
          <w:lang w:val="cs-CZ"/>
        </w:rPr>
        <w:t>e</w:t>
      </w:r>
      <w:r w:rsidR="00D65066">
        <w:t xml:space="preserve"> </w:t>
      </w:r>
      <w:r w:rsidR="005047C5">
        <w:t xml:space="preserve">a její běh bude ukončen </w:t>
      </w:r>
      <w:r w:rsidR="00D65066">
        <w:rPr>
          <w:lang w:val="cs-CZ"/>
        </w:rPr>
        <w:t>třetím</w:t>
      </w:r>
      <w:r w:rsidR="00D65066">
        <w:t xml:space="preserve"> </w:t>
      </w:r>
      <w:r w:rsidR="005047C5">
        <w:t>měsíc</w:t>
      </w:r>
      <w:r w:rsidR="00D65066">
        <w:rPr>
          <w:lang w:val="cs-CZ"/>
        </w:rPr>
        <w:t>em</w:t>
      </w:r>
      <w:r w:rsidR="005047C5">
        <w:t xml:space="preserve"> po doručení výpovědi </w:t>
      </w:r>
      <w:r w:rsidR="005047C5" w:rsidRPr="0051428C">
        <w:t>druhé smluvní straně.</w:t>
      </w:r>
    </w:p>
    <w:p w:rsidR="00415D67" w:rsidRPr="0051428C" w:rsidRDefault="00415D67" w:rsidP="007069BD">
      <w:pPr>
        <w:pStyle w:val="Textlnkuslovan"/>
        <w:numPr>
          <w:ilvl w:val="2"/>
          <w:numId w:val="2"/>
        </w:numPr>
      </w:pPr>
      <w:r w:rsidRPr="0051428C">
        <w:t>Doručením písemné výpovědi druhé smluvní straně, resp. 3 měsíců před vypršením doby, na kterou byla tato Smlouva sjednána, popř. v den dohodnutý smluvními stranami počne běžet ukončovací období. Ukončovací období probíhá souběžně s plným poskytováním všech služeb P</w:t>
      </w:r>
      <w:r w:rsidRPr="0051428C">
        <w:rPr>
          <w:lang w:val="cs-CZ"/>
        </w:rPr>
        <w:t>rovozní p</w:t>
      </w:r>
      <w:r w:rsidRPr="0051428C">
        <w:t xml:space="preserve">odpory díla a jeho cílem je převedení všech činností </w:t>
      </w:r>
      <w:r w:rsidRPr="0051428C">
        <w:rPr>
          <w:lang w:val="cs-CZ"/>
        </w:rPr>
        <w:t xml:space="preserve">Zhotovitele </w:t>
      </w:r>
      <w:r w:rsidRPr="0051428C">
        <w:t xml:space="preserve">spojených se zajišťováním </w:t>
      </w:r>
      <w:r w:rsidRPr="0051428C">
        <w:rPr>
          <w:lang w:val="cs-CZ"/>
        </w:rPr>
        <w:t>Provozní podpory díla</w:t>
      </w:r>
      <w:r w:rsidRPr="0051428C">
        <w:t xml:space="preserve"> na Objednatele nebo jiného poskytovatele.</w:t>
      </w:r>
    </w:p>
    <w:p w:rsidR="00415D67" w:rsidRPr="0051428C" w:rsidRDefault="00415D67" w:rsidP="007069BD">
      <w:pPr>
        <w:pStyle w:val="Textlnkuslovan"/>
        <w:numPr>
          <w:ilvl w:val="2"/>
          <w:numId w:val="2"/>
        </w:numPr>
      </w:pPr>
      <w:r w:rsidRPr="0051428C">
        <w:t xml:space="preserve">V případě zahájení ukončovacího období </w:t>
      </w:r>
      <w:r w:rsidRPr="0051428C">
        <w:rPr>
          <w:lang w:val="cs-CZ"/>
        </w:rPr>
        <w:t>Zhotovitel</w:t>
      </w:r>
      <w:r w:rsidRPr="0051428C">
        <w:t>:</w:t>
      </w:r>
    </w:p>
    <w:p w:rsidR="00415D67" w:rsidRPr="0051428C" w:rsidRDefault="00415D67" w:rsidP="007069BD">
      <w:pPr>
        <w:pStyle w:val="Textlnkuslovan"/>
        <w:numPr>
          <w:ilvl w:val="3"/>
          <w:numId w:val="2"/>
        </w:numPr>
      </w:pPr>
      <w:r w:rsidRPr="0051428C">
        <w:t xml:space="preserve">do </w:t>
      </w:r>
      <w:r w:rsidR="00D321CD" w:rsidRPr="0051428C">
        <w:rPr>
          <w:lang w:val="cs-CZ"/>
        </w:rPr>
        <w:t>pěti (</w:t>
      </w:r>
      <w:r w:rsidRPr="0051428C">
        <w:t>5</w:t>
      </w:r>
      <w:r w:rsidR="00D321CD" w:rsidRPr="0051428C">
        <w:rPr>
          <w:lang w:val="cs-CZ"/>
        </w:rPr>
        <w:t>)</w:t>
      </w:r>
      <w:r w:rsidRPr="0051428C">
        <w:t xml:space="preserve"> pracovních dnů od zahájení ukončovacího období zpracuje a </w:t>
      </w:r>
      <w:r w:rsidRPr="0051428C">
        <w:rPr>
          <w:lang w:val="cs-CZ"/>
        </w:rPr>
        <w:t> </w:t>
      </w:r>
      <w:r w:rsidRPr="0051428C">
        <w:t>Objednateli k odsouhlasení předloží harmonogram aktivit ukončovacího období,</w:t>
      </w:r>
    </w:p>
    <w:p w:rsidR="00415D67" w:rsidRPr="0051428C" w:rsidRDefault="00415D67" w:rsidP="007069BD">
      <w:pPr>
        <w:pStyle w:val="Textlnkuslovan"/>
        <w:numPr>
          <w:ilvl w:val="3"/>
          <w:numId w:val="2"/>
        </w:numPr>
      </w:pPr>
      <w:r w:rsidRPr="0051428C">
        <w:t>zajistí projektové řízení ukončovacího období,</w:t>
      </w:r>
    </w:p>
    <w:p w:rsidR="00415D67" w:rsidRPr="0051428C" w:rsidRDefault="00415D67" w:rsidP="007069BD">
      <w:pPr>
        <w:pStyle w:val="Textlnkuslovan"/>
        <w:numPr>
          <w:ilvl w:val="3"/>
          <w:numId w:val="2"/>
        </w:numPr>
      </w:pPr>
      <w:r w:rsidRPr="0051428C">
        <w:t>zajistí předání aktuální dokumentace, informací potřebných k</w:t>
      </w:r>
      <w:r w:rsidRPr="0051428C">
        <w:rPr>
          <w:lang w:val="cs-CZ"/>
        </w:rPr>
        <w:t> </w:t>
      </w:r>
      <w:r w:rsidRPr="0051428C">
        <w:t>provozu a správě IS, evidence Incidentů předaných prostřednictvím Servisdesku,</w:t>
      </w:r>
    </w:p>
    <w:p w:rsidR="00415D67" w:rsidRPr="0051428C" w:rsidRDefault="00415D67" w:rsidP="007069BD">
      <w:pPr>
        <w:pStyle w:val="Textlnkuslovan"/>
        <w:numPr>
          <w:ilvl w:val="3"/>
          <w:numId w:val="2"/>
        </w:numPr>
      </w:pPr>
      <w:r w:rsidRPr="0051428C">
        <w:t>zajistí podporu pracovníků Objednatele po převzetí provozu a</w:t>
      </w:r>
      <w:r w:rsidRPr="0051428C">
        <w:rPr>
          <w:lang w:val="cs-CZ"/>
        </w:rPr>
        <w:t> </w:t>
      </w:r>
      <w:r w:rsidRPr="0051428C">
        <w:t xml:space="preserve">správy </w:t>
      </w:r>
      <w:r w:rsidRPr="0051428C">
        <w:rPr>
          <w:lang w:val="cs-CZ"/>
        </w:rPr>
        <w:t>IS SEKM 3</w:t>
      </w:r>
      <w:r w:rsidRPr="0051428C">
        <w:t>,</w:t>
      </w:r>
    </w:p>
    <w:p w:rsidR="00415D67" w:rsidRPr="0051428C" w:rsidRDefault="00415D67" w:rsidP="007069BD">
      <w:pPr>
        <w:pStyle w:val="Textlnkuslovan"/>
        <w:numPr>
          <w:ilvl w:val="3"/>
          <w:numId w:val="2"/>
        </w:numPr>
      </w:pPr>
      <w:r w:rsidRPr="0051428C">
        <w:t>vrátí veškerý materiál, dokumentaci, vybavení apod., které měl zapůjčené od Objednatele,</w:t>
      </w:r>
    </w:p>
    <w:p w:rsidR="00415D67" w:rsidRPr="0051428C" w:rsidRDefault="00415D67" w:rsidP="007069BD">
      <w:pPr>
        <w:pStyle w:val="Textlnkuslovan"/>
        <w:numPr>
          <w:ilvl w:val="3"/>
          <w:numId w:val="2"/>
        </w:numPr>
      </w:pPr>
      <w:r w:rsidRPr="0051428C">
        <w:t>zpracuje a Objednateli předloží k odsouhlasení protokol o ukončení projektu.</w:t>
      </w:r>
    </w:p>
    <w:p w:rsidR="00415D67" w:rsidRPr="0051428C" w:rsidRDefault="00415D67" w:rsidP="007069BD">
      <w:pPr>
        <w:pStyle w:val="Textlnkuslovan"/>
        <w:numPr>
          <w:ilvl w:val="2"/>
          <w:numId w:val="2"/>
        </w:numPr>
      </w:pPr>
      <w:r w:rsidRPr="0051428C">
        <w:t xml:space="preserve">Před zahájením ukončovacího období se </w:t>
      </w:r>
      <w:r w:rsidR="008B44AE" w:rsidRPr="0051428C">
        <w:t>obě smluvní strany s ohledem na</w:t>
      </w:r>
      <w:r w:rsidR="008B44AE" w:rsidRPr="0051428C">
        <w:rPr>
          <w:lang w:val="cs-CZ"/>
        </w:rPr>
        <w:t> </w:t>
      </w:r>
      <w:r w:rsidRPr="0051428C">
        <w:t xml:space="preserve">způsob a důvody zániku Smlouvy dohodnou, které činnosti </w:t>
      </w:r>
      <w:r w:rsidR="00D321CD" w:rsidRPr="0051428C">
        <w:rPr>
          <w:lang w:val="cs-CZ"/>
        </w:rPr>
        <w:t>Zhotovitele</w:t>
      </w:r>
      <w:r w:rsidRPr="0051428C">
        <w:t xml:space="preserve"> uvedené v</w:t>
      </w:r>
      <w:r w:rsidR="00D321CD" w:rsidRPr="0051428C">
        <w:t> </w:t>
      </w:r>
      <w:r w:rsidR="00D321CD" w:rsidRPr="0051428C">
        <w:rPr>
          <w:lang w:val="cs-CZ"/>
        </w:rPr>
        <w:t>příloze č. 2 Smlouvy</w:t>
      </w:r>
      <w:r w:rsidRPr="0051428C">
        <w:t xml:space="preserve"> budou nadále poskytovány a v jakém rozsahu a jaká část odměny bude </w:t>
      </w:r>
      <w:r w:rsidR="00D321CD" w:rsidRPr="0051428C">
        <w:rPr>
          <w:lang w:val="cs-CZ"/>
        </w:rPr>
        <w:t>Zhotoviteli</w:t>
      </w:r>
      <w:r w:rsidRPr="0051428C">
        <w:t xml:space="preserve"> hrazena.</w:t>
      </w:r>
    </w:p>
    <w:p w:rsidR="00415D67" w:rsidRPr="0051428C" w:rsidRDefault="00415D67" w:rsidP="007069BD">
      <w:pPr>
        <w:pStyle w:val="Textlnkuslovan"/>
        <w:numPr>
          <w:ilvl w:val="2"/>
          <w:numId w:val="2"/>
        </w:numPr>
      </w:pPr>
      <w:r w:rsidRPr="0051428C">
        <w:t>Výstupním dokumentem ukončovacího období bude protokol o ukončení P</w:t>
      </w:r>
      <w:r w:rsidR="00D321CD" w:rsidRPr="0051428C">
        <w:rPr>
          <w:lang w:val="cs-CZ"/>
        </w:rPr>
        <w:t>rovozní p</w:t>
      </w:r>
      <w:r w:rsidRPr="0051428C">
        <w:t xml:space="preserve">odpory </w:t>
      </w:r>
      <w:r w:rsidR="00D321CD" w:rsidRPr="0051428C">
        <w:rPr>
          <w:lang w:val="cs-CZ"/>
        </w:rPr>
        <w:t>d</w:t>
      </w:r>
      <w:r w:rsidRPr="0051428C">
        <w:rPr>
          <w:lang w:val="cs-CZ"/>
        </w:rPr>
        <w:t>íla</w:t>
      </w:r>
      <w:r w:rsidRPr="0051428C">
        <w:t xml:space="preserve"> zpracovaný </w:t>
      </w:r>
      <w:r w:rsidR="00D321CD" w:rsidRPr="0051428C">
        <w:rPr>
          <w:lang w:val="cs-CZ"/>
        </w:rPr>
        <w:t>Zhotovitelem</w:t>
      </w:r>
      <w:r w:rsidRPr="0051428C">
        <w:t xml:space="preserve"> a odsouhlasený Objednatelem.</w:t>
      </w:r>
    </w:p>
    <w:p w:rsidR="00FB29D4" w:rsidRPr="0051428C" w:rsidRDefault="008C48BC">
      <w:pPr>
        <w:pStyle w:val="Textlnkuslovan"/>
        <w:numPr>
          <w:ilvl w:val="1"/>
          <w:numId w:val="2"/>
        </w:numPr>
      </w:pPr>
      <w:r w:rsidRPr="008C48BC">
        <w:t>Pokud majetek a závazky Objednatele (nebo jejich část) nebo plnění úkolů svěřených Objednateli budou převedeny nebo p</w:t>
      </w:r>
      <w:r w:rsidR="008B44AE">
        <w:t>řejdou na 3. osobu, zavazuje se</w:t>
      </w:r>
      <w:r w:rsidR="008B44AE">
        <w:rPr>
          <w:lang w:val="cs-CZ"/>
        </w:rPr>
        <w:t> Zhotovitel</w:t>
      </w:r>
      <w:r w:rsidRPr="008C48BC">
        <w:t xml:space="preserve"> za tímto účelem poskytnout Objednateli veškerou nezbytnou </w:t>
      </w:r>
      <w:r w:rsidRPr="0051428C">
        <w:t>součinnost, kterou bude Objednatel vyžadovat.</w:t>
      </w:r>
      <w:r w:rsidR="00FB29D4" w:rsidRPr="0051428C">
        <w:t xml:space="preserve"> </w:t>
      </w:r>
    </w:p>
    <w:p w:rsidR="008C48BC" w:rsidRPr="0051428C" w:rsidRDefault="008C48BC" w:rsidP="008B44AE">
      <w:pPr>
        <w:pStyle w:val="Textlnkuslovan"/>
        <w:numPr>
          <w:ilvl w:val="1"/>
          <w:numId w:val="2"/>
        </w:numPr>
      </w:pPr>
      <w:bookmarkStart w:id="164" w:name="_Ref195960005"/>
      <w:bookmarkStart w:id="165" w:name="_Ref313947862"/>
      <w:bookmarkStart w:id="166" w:name="_Ref377478742"/>
      <w:r w:rsidRPr="0051428C">
        <w:t>Za podstatné porušení smluvních povinností považují smluvní strany především opakované poruše</w:t>
      </w:r>
      <w:r w:rsidR="008B44AE" w:rsidRPr="0051428C">
        <w:t xml:space="preserve">ní povinností vyplývajících ze </w:t>
      </w:r>
      <w:r w:rsidR="008B44AE" w:rsidRPr="0051428C">
        <w:rPr>
          <w:lang w:val="cs-CZ"/>
        </w:rPr>
        <w:t>Smlouvy</w:t>
      </w:r>
      <w:r w:rsidRPr="0051428C">
        <w:t xml:space="preserve"> </w:t>
      </w:r>
      <w:r w:rsidR="008B44AE" w:rsidRPr="0051428C">
        <w:t>–</w:t>
      </w:r>
      <w:r w:rsidRPr="0051428C">
        <w:t xml:space="preserve"> nedodržování termínů, kvalita výstupů neodpovídající požadavkům Objednatele.</w:t>
      </w:r>
    </w:p>
    <w:p w:rsidR="00FB29D4" w:rsidRPr="00272098" w:rsidRDefault="00E25633" w:rsidP="00FB29D4">
      <w:pPr>
        <w:pStyle w:val="Textlnkuslovan"/>
        <w:numPr>
          <w:ilvl w:val="1"/>
          <w:numId w:val="2"/>
        </w:numPr>
      </w:pPr>
      <w:r w:rsidRPr="0051428C">
        <w:t xml:space="preserve">Objednatel je oprávněn </w:t>
      </w:r>
      <w:r w:rsidRPr="00A40EB1">
        <w:t>bez jakýchkoliv sankcí odstoupit od této Smlouvy z důvodů stanovených platnými právními předpisy a dále v následujících případech</w:t>
      </w:r>
      <w:bookmarkEnd w:id="164"/>
      <w:bookmarkEnd w:id="165"/>
      <w:r w:rsidR="00FB29D4" w:rsidRPr="00272098">
        <w:t>:</w:t>
      </w:r>
      <w:bookmarkEnd w:id="166"/>
    </w:p>
    <w:p w:rsidR="00FB29D4" w:rsidRPr="008B44AE" w:rsidRDefault="00850B00" w:rsidP="00FB29D4">
      <w:pPr>
        <w:pStyle w:val="Textlnkuslovan"/>
        <w:numPr>
          <w:ilvl w:val="2"/>
          <w:numId w:val="2"/>
        </w:numPr>
      </w:pPr>
      <w:r>
        <w:t>prodlení Zhotovitele s provedením jakékoliv části</w:t>
      </w:r>
      <w:r w:rsidR="00FB29D4" w:rsidRPr="00272098">
        <w:t xml:space="preserve"> </w:t>
      </w:r>
      <w:r w:rsidR="00D42964">
        <w:rPr>
          <w:lang w:val="cs-CZ"/>
        </w:rPr>
        <w:t>Plnění</w:t>
      </w:r>
      <w:r w:rsidR="00D42964" w:rsidRPr="00272098">
        <w:t xml:space="preserve"> </w:t>
      </w:r>
      <w:r w:rsidR="008B44AE">
        <w:t>po dobu delší než</w:t>
      </w:r>
      <w:r w:rsidR="008B44AE">
        <w:rPr>
          <w:lang w:val="cs-CZ"/>
        </w:rPr>
        <w:t> </w:t>
      </w:r>
      <w:r w:rsidR="00FB29D4" w:rsidRPr="00272098">
        <w:t>patnáct (</w:t>
      </w:r>
      <w:r w:rsidR="00FB29D4" w:rsidRPr="008B44AE">
        <w:t xml:space="preserve">15) dnů oproti termínu plnění stanovenému podle této Smlouvy, pokud Zhotovitel nezjedná nápravu ani v dodatečné lhůtě, kterou mu k tomu Objednatel poskytne v písemné výzvě ke splnění povinnosti, </w:t>
      </w:r>
      <w:r w:rsidR="00FB29D4" w:rsidRPr="008B44AE">
        <w:lastRenderedPageBreak/>
        <w:t>přičemž tato lhůta nesmí být kratší než deset (10) dnů od doručení takovéto výzvy,</w:t>
      </w:r>
    </w:p>
    <w:p w:rsidR="00387285" w:rsidRPr="008B44AE" w:rsidRDefault="00387285" w:rsidP="00FB29D4">
      <w:pPr>
        <w:pStyle w:val="Textlnkuslovan"/>
        <w:numPr>
          <w:ilvl w:val="2"/>
          <w:numId w:val="2"/>
        </w:numPr>
      </w:pPr>
      <w:r w:rsidRPr="008B44AE">
        <w:t xml:space="preserve">pokud nedojde k akceptaci Detailní specifikace </w:t>
      </w:r>
      <w:r w:rsidR="0051428C">
        <w:t>ani do třiceti (30) dnů ode</w:t>
      </w:r>
      <w:r w:rsidR="0051428C">
        <w:rPr>
          <w:lang w:val="cs-CZ"/>
        </w:rPr>
        <w:t> </w:t>
      </w:r>
      <w:r w:rsidR="00D250B1" w:rsidRPr="008B44AE">
        <w:t xml:space="preserve">dne předložení její první verze Objednateli, </w:t>
      </w:r>
    </w:p>
    <w:p w:rsidR="00FB29D4" w:rsidRPr="0051428C" w:rsidRDefault="00FB29D4" w:rsidP="00FB29D4">
      <w:pPr>
        <w:pStyle w:val="Textlnkuslovan"/>
        <w:numPr>
          <w:ilvl w:val="2"/>
          <w:numId w:val="2"/>
        </w:numPr>
      </w:pPr>
      <w:r w:rsidRPr="00272098">
        <w:t xml:space="preserve">porušení povinnosti ochrany důvěrných informací dle této Smlouvy ze strany </w:t>
      </w:r>
      <w:r w:rsidRPr="0051428C">
        <w:t>Zhotovitele,</w:t>
      </w:r>
    </w:p>
    <w:p w:rsidR="00FB29D4" w:rsidRPr="0051428C" w:rsidRDefault="00FB29D4" w:rsidP="00FB29D4">
      <w:pPr>
        <w:pStyle w:val="Textlnkuslovan"/>
        <w:numPr>
          <w:ilvl w:val="2"/>
          <w:numId w:val="2"/>
        </w:numPr>
      </w:pPr>
      <w:r w:rsidRPr="0051428C">
        <w:t>nebude schválena částka ze státního rozpočtu, č</w:t>
      </w:r>
      <w:r w:rsidR="008B44AE" w:rsidRPr="0051428C">
        <w:t>i z jiných zdrojů (např. z EU),</w:t>
      </w:r>
      <w:r w:rsidR="008B44AE" w:rsidRPr="0051428C">
        <w:rPr>
          <w:lang w:val="cs-CZ"/>
        </w:rPr>
        <w:t> </w:t>
      </w:r>
      <w:r w:rsidRPr="0051428C">
        <w:t>která je potřebná k úhradě za plnění této Smlouvy v následujícím roce,</w:t>
      </w:r>
    </w:p>
    <w:p w:rsidR="00FB29D4" w:rsidRPr="0051428C" w:rsidRDefault="00FB29D4" w:rsidP="00FB29D4">
      <w:pPr>
        <w:pStyle w:val="Textlnkuslovan"/>
        <w:numPr>
          <w:ilvl w:val="2"/>
          <w:numId w:val="2"/>
        </w:numPr>
      </w:pPr>
      <w:r w:rsidRPr="00272098">
        <w:t>porušení povinnosti Zhotovitele, či kterékoliv osoby, která je k plnění této Smlouvy vázána společně a nerozdílně s</w:t>
      </w:r>
      <w:r w:rsidR="00370368">
        <w:t xml:space="preserve"> jinými </w:t>
      </w:r>
      <w:r w:rsidRPr="00272098">
        <w:t xml:space="preserve">osobami </w:t>
      </w:r>
      <w:r w:rsidR="00370368">
        <w:t>na straně</w:t>
      </w:r>
      <w:r w:rsidRPr="00272098">
        <w:t xml:space="preserve"> Zhotovitele, udržovat prohlášení </w:t>
      </w:r>
      <w:r w:rsidRPr="0051428C">
        <w:t xml:space="preserve">dle odst. </w:t>
      </w:r>
      <w:r w:rsidR="00142C34" w:rsidRPr="0051428C">
        <w:fldChar w:fldCharType="begin"/>
      </w:r>
      <w:r w:rsidR="00254A1D" w:rsidRPr="0051428C">
        <w:instrText xml:space="preserve"> REF _Ref331083166 \r \h  \* MERGEFORMAT </w:instrText>
      </w:r>
      <w:r w:rsidR="00142C34" w:rsidRPr="0051428C">
        <w:fldChar w:fldCharType="separate"/>
      </w:r>
      <w:r w:rsidR="00150DE6">
        <w:t>1.3</w:t>
      </w:r>
      <w:r w:rsidR="00142C34" w:rsidRPr="0051428C">
        <w:fldChar w:fldCharType="end"/>
      </w:r>
      <w:r w:rsidRPr="0051428C">
        <w:t xml:space="preserve"> této Smlouvy v pravdivosti </w:t>
      </w:r>
      <w:r w:rsidR="00D42964" w:rsidRPr="0051428C">
        <w:t>a</w:t>
      </w:r>
      <w:r w:rsidR="00D42964" w:rsidRPr="0051428C">
        <w:rPr>
          <w:lang w:val="cs-CZ"/>
        </w:rPr>
        <w:t> </w:t>
      </w:r>
      <w:r w:rsidRPr="0051428C">
        <w:t>Objednatele bezodkladně informovat o všech skutečnostech, které mohou mít dopad na jejich pravdivost, úplnost nebo přesnost</w:t>
      </w:r>
      <w:r w:rsidR="008B44AE" w:rsidRPr="0051428C">
        <w:rPr>
          <w:lang w:val="cs-CZ"/>
        </w:rPr>
        <w:t>,</w:t>
      </w:r>
    </w:p>
    <w:p w:rsidR="00FB29D4" w:rsidRPr="0051428C" w:rsidRDefault="00FB29D4" w:rsidP="00FB29D4">
      <w:pPr>
        <w:pStyle w:val="Textlnkuslovan"/>
        <w:numPr>
          <w:ilvl w:val="2"/>
          <w:numId w:val="2"/>
        </w:numPr>
      </w:pPr>
      <w:r w:rsidRPr="0051428C">
        <w:t xml:space="preserve">na majetek </w:t>
      </w:r>
      <w:r w:rsidR="00850B00" w:rsidRPr="0051428C">
        <w:t>Zhotovitele je prohlášen úpadek nebo</w:t>
      </w:r>
      <w:r w:rsidRPr="0051428C">
        <w:t xml:space="preserve"> Zhotovitel sám podá dlužnický návrh na zahájení insolven</w:t>
      </w:r>
      <w:r w:rsidR="008B44AE" w:rsidRPr="0051428C">
        <w:t>čního řízení</w:t>
      </w:r>
      <w:r w:rsidR="008B44AE" w:rsidRPr="0051428C">
        <w:rPr>
          <w:lang w:val="cs-CZ"/>
        </w:rPr>
        <w:t>,</w:t>
      </w:r>
    </w:p>
    <w:p w:rsidR="008A3D36" w:rsidRDefault="008A3D36" w:rsidP="00FB29D4">
      <w:pPr>
        <w:pStyle w:val="Textlnkuslovan"/>
        <w:numPr>
          <w:ilvl w:val="2"/>
          <w:numId w:val="2"/>
        </w:numPr>
      </w:pPr>
      <w:r w:rsidRPr="0051428C">
        <w:t xml:space="preserve">Zhotovitel poruší závazek uvedený v odst. </w:t>
      </w:r>
      <w:r w:rsidR="00D321CD" w:rsidRPr="0051428C">
        <w:fldChar w:fldCharType="begin"/>
      </w:r>
      <w:r w:rsidR="00D321CD" w:rsidRPr="0051428C">
        <w:instrText xml:space="preserve"> REF _Ref465669843 \r \h  \* MERGEFORMAT </w:instrText>
      </w:r>
      <w:r w:rsidR="00D321CD" w:rsidRPr="0051428C">
        <w:fldChar w:fldCharType="separate"/>
      </w:r>
      <w:r w:rsidR="00150DE6">
        <w:t>8.7</w:t>
      </w:r>
      <w:r w:rsidR="00D321CD" w:rsidRPr="0051428C">
        <w:fldChar w:fldCharType="end"/>
      </w:r>
      <w:r w:rsidR="00D321CD" w:rsidRPr="0051428C">
        <w:rPr>
          <w:lang w:val="cs-CZ"/>
        </w:rPr>
        <w:t xml:space="preserve"> </w:t>
      </w:r>
      <w:r w:rsidR="008B44AE" w:rsidRPr="0051428C">
        <w:t>této Smlouvy</w:t>
      </w:r>
      <w:r w:rsidR="008B44AE">
        <w:rPr>
          <w:lang w:val="cs-CZ"/>
        </w:rPr>
        <w:t>,</w:t>
      </w:r>
    </w:p>
    <w:p w:rsidR="00C45F9A" w:rsidRDefault="00FB29D4" w:rsidP="00FB29D4">
      <w:pPr>
        <w:pStyle w:val="Textlnkuslovan"/>
        <w:numPr>
          <w:ilvl w:val="2"/>
          <w:numId w:val="2"/>
        </w:numPr>
      </w:pPr>
      <w:r w:rsidRPr="0082345F">
        <w:t>Zhotovitel</w:t>
      </w:r>
      <w:r w:rsidRPr="00C33327">
        <w:t xml:space="preserve"> vstoupí do likvidace</w:t>
      </w:r>
      <w:r w:rsidR="008B44AE">
        <w:rPr>
          <w:lang w:val="cs-CZ"/>
        </w:rPr>
        <w:t>,</w:t>
      </w:r>
      <w:r w:rsidR="00387285">
        <w:t xml:space="preserve"> </w:t>
      </w:r>
      <w:r w:rsidR="00387285" w:rsidRPr="0082345F">
        <w:t>nebo</w:t>
      </w:r>
    </w:p>
    <w:p w:rsidR="00FB29D4" w:rsidRPr="00272098" w:rsidRDefault="00945614" w:rsidP="00FB29D4">
      <w:pPr>
        <w:pStyle w:val="Textlnkuslovan"/>
        <w:numPr>
          <w:ilvl w:val="2"/>
          <w:numId w:val="2"/>
        </w:numPr>
      </w:pPr>
      <w:r>
        <w:t xml:space="preserve">v případě </w:t>
      </w:r>
      <w:r w:rsidR="00C45F9A">
        <w:t>stanoveném v přílohách této Smlouvy</w:t>
      </w:r>
      <w:r w:rsidR="00FB29D4" w:rsidRPr="00C33327">
        <w:t>.</w:t>
      </w:r>
    </w:p>
    <w:p w:rsidR="00FB29D4" w:rsidRPr="008B44AE" w:rsidRDefault="00FB29D4" w:rsidP="00FB29D4">
      <w:pPr>
        <w:pStyle w:val="Textlnkuslovan"/>
        <w:numPr>
          <w:ilvl w:val="1"/>
          <w:numId w:val="2"/>
        </w:numPr>
      </w:pPr>
      <w:r w:rsidRPr="00272098">
        <w:t>Zhotovitel je oprávněn odstoupit od této Smlouvy</w:t>
      </w:r>
      <w:r>
        <w:t xml:space="preserve"> </w:t>
      </w:r>
      <w:r w:rsidRPr="00272098">
        <w:t xml:space="preserve">v případě prodlení Objednatele se zaplacením </w:t>
      </w:r>
      <w:r w:rsidRPr="008B44AE">
        <w:t xml:space="preserve">jakékoliv </w:t>
      </w:r>
      <w:r w:rsidR="006657FE" w:rsidRPr="008B44AE">
        <w:t xml:space="preserve">nesporné </w:t>
      </w:r>
      <w:r w:rsidRPr="008B44AE">
        <w:t>splatné částky dle této Smlouvy po dobu delší než šedesát (</w:t>
      </w:r>
      <w:r w:rsidR="00D42964" w:rsidRPr="008B44AE">
        <w:rPr>
          <w:lang w:val="cs-CZ"/>
        </w:rPr>
        <w:t>6</w:t>
      </w:r>
      <w:r w:rsidR="00D42964" w:rsidRPr="008B44AE">
        <w:t>0</w:t>
      </w:r>
      <w:r w:rsidRPr="008B44AE">
        <w:t>) dnů, pokud Objednatel nezjedná nápravu ani v dodatečné přiměřené lhůtě, kterou mu k tomu Zhotovi</w:t>
      </w:r>
      <w:r w:rsidR="008B44AE">
        <w:t>tel poskytne v písemné výzvě ke</w:t>
      </w:r>
      <w:r w:rsidR="008B44AE">
        <w:rPr>
          <w:lang w:val="cs-CZ"/>
        </w:rPr>
        <w:t> </w:t>
      </w:r>
      <w:r w:rsidRPr="008B44AE">
        <w:t>splnění povinnosti, přičemž tato lhůta nesmí být kratší než patnáct (15</w:t>
      </w:r>
      <w:r w:rsidR="008B44AE">
        <w:t>) dnů od</w:t>
      </w:r>
      <w:r w:rsidR="008B44AE">
        <w:rPr>
          <w:lang w:val="cs-CZ"/>
        </w:rPr>
        <w:t> </w:t>
      </w:r>
      <w:r w:rsidRPr="008B44AE">
        <w:t>doručení takovéto výzvy.</w:t>
      </w:r>
    </w:p>
    <w:p w:rsidR="00FB29D4" w:rsidRDefault="00516638" w:rsidP="00FB29D4">
      <w:pPr>
        <w:pStyle w:val="Textlnkuslovan"/>
        <w:numPr>
          <w:ilvl w:val="1"/>
          <w:numId w:val="2"/>
        </w:numPr>
      </w:pPr>
      <w:r w:rsidRPr="008B44AE">
        <w:t>V případě odstoupení Smlouva</w:t>
      </w:r>
      <w:r w:rsidR="00FB29D4" w:rsidRPr="008B44AE">
        <w:t xml:space="preserve"> </w:t>
      </w:r>
      <w:r w:rsidRPr="008B44AE">
        <w:t>zaniká</w:t>
      </w:r>
      <w:r w:rsidR="00FB29D4" w:rsidRPr="008B44AE">
        <w:t xml:space="preserve"> dnem doručení písemného</w:t>
      </w:r>
      <w:r w:rsidR="00FB29D4" w:rsidRPr="00272098">
        <w:t xml:space="preserve"> oznámení </w:t>
      </w:r>
      <w:r w:rsidR="00D42964" w:rsidRPr="00272098">
        <w:t>o</w:t>
      </w:r>
      <w:r w:rsidR="00D42964">
        <w:rPr>
          <w:lang w:val="cs-CZ"/>
        </w:rPr>
        <w:t> </w:t>
      </w:r>
      <w:r w:rsidR="00FB29D4" w:rsidRPr="00272098">
        <w:t xml:space="preserve">odstoupení druhé smluvní straně. 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B42848">
        <w:t>V případě odstoupení od Smlouvy</w:t>
      </w:r>
      <w:r w:rsidR="00F41846">
        <w:t xml:space="preserve"> tato Smlouva zaniká ke dni doručení odstoupení druhé smluvní straně. </w:t>
      </w:r>
      <w:r w:rsidR="00A84220">
        <w:t xml:space="preserve">Smluvní strany si vrátí již poskytnuté plnění, není-li touto Smlouvou stanoveno jinak. Odstoupení od Smlouvy se nedotýká částí </w:t>
      </w:r>
      <w:r w:rsidR="00254FBC">
        <w:t>díla</w:t>
      </w:r>
      <w:r w:rsidR="00A84220">
        <w:t xml:space="preserve">, které byly ke dni účinnosti odstoupení od Smlouvy dokončeny a předány Objednateli, přičemž Vytvoření </w:t>
      </w:r>
      <w:r w:rsidR="00E50970">
        <w:rPr>
          <w:lang w:val="cs-CZ"/>
        </w:rPr>
        <w:t>IS SEKM 3</w:t>
      </w:r>
      <w:r w:rsidR="00D42964">
        <w:rPr>
          <w:lang w:val="cs-CZ"/>
        </w:rPr>
        <w:t xml:space="preserve"> </w:t>
      </w:r>
      <w:r w:rsidR="00A84220">
        <w:t xml:space="preserve">se </w:t>
      </w:r>
      <w:r w:rsidR="00A84220" w:rsidRPr="008B44AE">
        <w:t xml:space="preserve">považuje za jednu část </w:t>
      </w:r>
      <w:r w:rsidR="00D42964" w:rsidRPr="008B44AE">
        <w:t>Plnění</w:t>
      </w:r>
      <w:r w:rsidR="00A84220" w:rsidRPr="008B44AE">
        <w:t xml:space="preserve">. </w:t>
      </w:r>
      <w:r w:rsidRPr="008B44AE">
        <w:t xml:space="preserve">Objednatel </w:t>
      </w:r>
      <w:r w:rsidR="00F41846" w:rsidRPr="008B44AE">
        <w:t xml:space="preserve">má </w:t>
      </w:r>
      <w:r w:rsidRPr="008B44AE">
        <w:t xml:space="preserve">právo rozhodnout, zda si </w:t>
      </w:r>
      <w:r w:rsidR="00F41846" w:rsidRPr="008B44AE">
        <w:t>ponechá rozpracované plnění</w:t>
      </w:r>
      <w:r w:rsidRPr="008B44AE">
        <w:t xml:space="preserve">, </w:t>
      </w:r>
      <w:r w:rsidR="00F41846" w:rsidRPr="008B44AE">
        <w:t xml:space="preserve">tedy část </w:t>
      </w:r>
      <w:r w:rsidR="00D42964" w:rsidRPr="008B44AE">
        <w:t>Plnění</w:t>
      </w:r>
      <w:r w:rsidR="007B54D5" w:rsidRPr="008B44AE">
        <w:t>,</w:t>
      </w:r>
      <w:r w:rsidR="00F41846" w:rsidRPr="008B44AE">
        <w:t xml:space="preserve"> která nebyla ke dni účinnosti odstoupení od</w:t>
      </w:r>
      <w:r w:rsidR="008B44AE">
        <w:t xml:space="preserve"> Smlouvy dokončena a</w:t>
      </w:r>
      <w:r w:rsidR="008B44AE">
        <w:rPr>
          <w:lang w:val="cs-CZ"/>
        </w:rPr>
        <w:t> </w:t>
      </w:r>
      <w:r w:rsidR="00F41846">
        <w:t>předána Objednateli.</w:t>
      </w:r>
      <w:r w:rsidRPr="00B42848">
        <w:t xml:space="preserve"> V případě, že si Objednatel rozpracované plnění ponechá, </w:t>
      </w:r>
      <w:r w:rsidR="00E25633" w:rsidRPr="00A40EB1">
        <w:t xml:space="preserve">má Zhotovitel nárok na poměrnou část </w:t>
      </w:r>
      <w:r w:rsidR="008B44AE">
        <w:t>ceny odpovídající poměrné části</w:t>
      </w:r>
      <w:r w:rsidR="008B44AE">
        <w:rPr>
          <w:lang w:val="cs-CZ"/>
        </w:rPr>
        <w:t xml:space="preserve"> </w:t>
      </w:r>
      <w:r w:rsidR="00E25633" w:rsidRPr="00A40EB1">
        <w:t xml:space="preserve">zhotoveného </w:t>
      </w:r>
      <w:r w:rsidR="00254FBC">
        <w:t>díla</w:t>
      </w:r>
      <w:r w:rsidRPr="00B42848">
        <w:t>. V případě</w:t>
      </w:r>
      <w:r w:rsidRPr="0051428C">
        <w:t>, že Objednat</w:t>
      </w:r>
      <w:r w:rsidR="008B44AE" w:rsidRPr="0051428C">
        <w:t>el nebude mít zájem ponechat si</w:t>
      </w:r>
      <w:r w:rsidR="008B44AE" w:rsidRPr="0051428C">
        <w:rPr>
          <w:lang w:val="cs-CZ"/>
        </w:rPr>
        <w:t> </w:t>
      </w:r>
      <w:r w:rsidRPr="0051428C">
        <w:t>rozpracované plnění, má Zhotovitel, nebude-li se jednat o odstoupení o</w:t>
      </w:r>
      <w:r w:rsidR="008B44AE" w:rsidRPr="0051428C">
        <w:t>d</w:t>
      </w:r>
      <w:r w:rsidR="008B44AE" w:rsidRPr="0051428C">
        <w:rPr>
          <w:lang w:val="cs-CZ"/>
        </w:rPr>
        <w:t> </w:t>
      </w:r>
      <w:r w:rsidRPr="0051428C">
        <w:t xml:space="preserve">Smlouvy v rámci jejího odst. </w:t>
      </w:r>
      <w:r w:rsidR="00142C34" w:rsidRPr="0051428C">
        <w:fldChar w:fldCharType="begin"/>
      </w:r>
      <w:r w:rsidR="00AA41FE" w:rsidRPr="0051428C">
        <w:instrText xml:space="preserve"> REF _Ref377478742 \r \h </w:instrText>
      </w:r>
      <w:r w:rsidR="00D42964" w:rsidRPr="0051428C">
        <w:instrText xml:space="preserve"> \* MERGEFORMAT </w:instrText>
      </w:r>
      <w:r w:rsidR="00142C34" w:rsidRPr="0051428C">
        <w:fldChar w:fldCharType="separate"/>
      </w:r>
      <w:r w:rsidR="00150DE6">
        <w:t>21.7</w:t>
      </w:r>
      <w:r w:rsidR="00142C34" w:rsidRPr="0051428C">
        <w:fldChar w:fldCharType="end"/>
      </w:r>
      <w:r w:rsidR="00AA41FE" w:rsidRPr="0051428C">
        <w:t xml:space="preserve"> této Smlouvy, </w:t>
      </w:r>
      <w:r w:rsidRPr="0051428C">
        <w:t>nárok na náhradu účelně vynaložených nákladů na provedení daného plnění</w:t>
      </w:r>
      <w:r w:rsidRPr="00B42848">
        <w:t xml:space="preserve"> do doby doručení odstoupení od Smlouvy, výše náhrady těchto nákladů však nesmí být vyšší,</w:t>
      </w:r>
      <w:r w:rsidR="008B44AE">
        <w:t xml:space="preserve"> než by byla 1/2</w:t>
      </w:r>
      <w:r w:rsidR="008B44AE">
        <w:rPr>
          <w:lang w:val="cs-CZ"/>
        </w:rPr>
        <w:t> </w:t>
      </w:r>
      <w:r w:rsidRPr="00B42848">
        <w:t>výše ceny</w:t>
      </w:r>
      <w:r w:rsidR="006657FE">
        <w:t xml:space="preserve"> předmětného</w:t>
      </w:r>
      <w:r w:rsidRPr="00B42848">
        <w:t xml:space="preserve"> plnění ponížená dle předchozí věty</w:t>
      </w:r>
      <w:r>
        <w:t xml:space="preserve">. </w:t>
      </w:r>
    </w:p>
    <w:p w:rsidR="00FB29D4" w:rsidRPr="00272098" w:rsidRDefault="00FB29D4" w:rsidP="00FB29D4">
      <w:pPr>
        <w:pStyle w:val="lneksmlouvy"/>
        <w:numPr>
          <w:ilvl w:val="0"/>
          <w:numId w:val="2"/>
        </w:numPr>
      </w:pPr>
      <w:bookmarkStart w:id="167" w:name="_Toc212632764"/>
      <w:bookmarkStart w:id="168" w:name="_Toc295034744"/>
      <w:bookmarkEnd w:id="157"/>
      <w:bookmarkEnd w:id="158"/>
      <w:bookmarkEnd w:id="159"/>
      <w:bookmarkEnd w:id="160"/>
      <w:bookmarkEnd w:id="161"/>
      <w:bookmarkEnd w:id="162"/>
      <w:bookmarkEnd w:id="163"/>
      <w:r w:rsidRPr="00272098">
        <w:lastRenderedPageBreak/>
        <w:t>ŘEŠENÍ SPORŮ</w:t>
      </w:r>
      <w:bookmarkEnd w:id="167"/>
      <w:bookmarkEnd w:id="168"/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272098">
        <w:t xml:space="preserve">Práva a povinnosti smluvních stran touto Smlouvou výslovně neupravené se řídí </w:t>
      </w:r>
      <w:r>
        <w:t xml:space="preserve">občanským zákoníkem </w:t>
      </w:r>
      <w:r w:rsidRPr="00272098">
        <w:t>a příslušnými právními předpisy souvisejícími.</w:t>
      </w:r>
    </w:p>
    <w:p w:rsidR="00FB29D4" w:rsidRPr="0051428C" w:rsidRDefault="00FB29D4" w:rsidP="00FB29D4">
      <w:pPr>
        <w:pStyle w:val="Textlnkuslovan"/>
        <w:numPr>
          <w:ilvl w:val="1"/>
          <w:numId w:val="2"/>
        </w:numPr>
      </w:pPr>
      <w:bookmarkStart w:id="169" w:name="_Ref212281042"/>
      <w:bookmarkStart w:id="170" w:name="_Ref311710666"/>
      <w:r w:rsidRPr="00272098">
        <w:t>Smluvní strany se zavazují vyvinout maximální úsilí k odstranění vzájemných sporů vzniklých na základě této Smlouvy nebo v souvislosti s touto Smlouvou, včetně sporů o její výklad či platnost a usilovat se o jejich vyřešení nejprve smírně prostřednictvím jednání oprávněných osob nebo pověřených zástupců.</w:t>
      </w:r>
      <w:bookmarkEnd w:id="169"/>
      <w:bookmarkEnd w:id="170"/>
      <w:r w:rsidRPr="00272098">
        <w:t xml:space="preserve"> Tím není dotčeno právo smluvních stran obrátit se ve věci na příslušný obecný soud České </w:t>
      </w:r>
      <w:r w:rsidRPr="0051428C">
        <w:t>republiky.</w:t>
      </w:r>
    </w:p>
    <w:p w:rsidR="001D37D8" w:rsidRPr="0051428C" w:rsidRDefault="001D37D8" w:rsidP="001D37D8">
      <w:pPr>
        <w:pStyle w:val="Textlnkuslovan"/>
        <w:numPr>
          <w:ilvl w:val="1"/>
          <w:numId w:val="2"/>
        </w:numPr>
      </w:pPr>
      <w:r w:rsidRPr="0051428C">
        <w:t>Platnost, plnění, výklad a účinky této Smlouvy se řídí právním řádem České republiky.</w:t>
      </w:r>
    </w:p>
    <w:p w:rsidR="001D37D8" w:rsidRPr="0051428C" w:rsidRDefault="00747B71" w:rsidP="00FB29D4">
      <w:pPr>
        <w:pStyle w:val="Textlnkuslovan"/>
        <w:numPr>
          <w:ilvl w:val="1"/>
          <w:numId w:val="2"/>
        </w:numPr>
      </w:pPr>
      <w:r w:rsidRPr="0051428C">
        <w:t>Všechny spory, které vzniknou z této Smlouvy nebo v souvislosti s ní, budou řešeny soudy České republiky. V </w:t>
      </w:r>
      <w:r w:rsidR="00D31198" w:rsidRPr="0051428C">
        <w:t>souladu s ustanovením § 89a zák</w:t>
      </w:r>
      <w:r w:rsidR="00D31198" w:rsidRPr="0051428C">
        <w:rPr>
          <w:lang w:val="cs-CZ"/>
        </w:rPr>
        <w:t>ona</w:t>
      </w:r>
      <w:r w:rsidRPr="0051428C">
        <w:t xml:space="preserve"> č. 99/1963 Sb., občanský soudní řád, </w:t>
      </w:r>
      <w:r w:rsidR="00D31198" w:rsidRPr="0051428C">
        <w:rPr>
          <w:lang w:val="cs-CZ"/>
        </w:rPr>
        <w:t>ve</w:t>
      </w:r>
      <w:r w:rsidRPr="0051428C">
        <w:t xml:space="preserve"> znění</w:t>
      </w:r>
      <w:r w:rsidR="00D31198" w:rsidRPr="0051428C">
        <w:rPr>
          <w:lang w:val="cs-CZ"/>
        </w:rPr>
        <w:t xml:space="preserve"> pozdějších předpisů</w:t>
      </w:r>
      <w:r w:rsidRPr="0051428C">
        <w:t>, smluvní</w:t>
      </w:r>
      <w:r w:rsidR="00D31198" w:rsidRPr="0051428C">
        <w:t xml:space="preserve"> strany výslovně sjednávají, že</w:t>
      </w:r>
      <w:r w:rsidR="00D31198" w:rsidRPr="0051428C">
        <w:rPr>
          <w:lang w:val="cs-CZ"/>
        </w:rPr>
        <w:t> </w:t>
      </w:r>
      <w:r w:rsidRPr="0051428C">
        <w:t>místně příslušným soudem je obecný soud Objednatele.</w:t>
      </w:r>
    </w:p>
    <w:p w:rsidR="00747B71" w:rsidRPr="0051428C" w:rsidRDefault="00747B71" w:rsidP="00FB29D4">
      <w:pPr>
        <w:pStyle w:val="Textlnkuslovan"/>
        <w:numPr>
          <w:ilvl w:val="1"/>
          <w:numId w:val="2"/>
        </w:numPr>
      </w:pPr>
      <w:r w:rsidRPr="0051428C">
        <w:rPr>
          <w:lang w:val="cs-CZ"/>
        </w:rPr>
        <w:t>Bude-li některé ustanovení této Smlouvy shledáno neplatným nebo nevymahatelným, taková neplatnost nebo nevymahatelnost nezpůsobí neplatnost či nevymahatelnost celé Smlouvy s tím, že v takovém případě bude celá Smlouva vykládána tak, jako by neobsahovala jednotlivá neplatná nebo nevymahatelná ustanovení, a v tomto smyslu budou vykládána a vymáhána i práva smluvních stran vyplývající z této Smlouvy. Smluvní strany se dále zavazují, že budou navzájem spolupracovat s cílem nahradit takové neplatné nebo nevymahatelné ustanovení platným a vymahatelným ustanovením, jímž bude dosaženo stejného ekonomického výsledku</w:t>
      </w:r>
      <w:r w:rsidR="00D31198" w:rsidRPr="0051428C">
        <w:rPr>
          <w:lang w:val="cs-CZ"/>
        </w:rPr>
        <w:t xml:space="preserve"> (v maximálním možném rozsahu v </w:t>
      </w:r>
      <w:r w:rsidRPr="0051428C">
        <w:rPr>
          <w:lang w:val="cs-CZ"/>
        </w:rPr>
        <w:t>souladu s právními předpisy), jako bylo zamýšleno ustanovením, jež bylo shledáno neplatným či nevymahatelným.</w:t>
      </w:r>
    </w:p>
    <w:p w:rsidR="00FB29D4" w:rsidRPr="00272098" w:rsidRDefault="00FB29D4" w:rsidP="00FB29D4">
      <w:pPr>
        <w:pStyle w:val="lneksmlouvy"/>
        <w:numPr>
          <w:ilvl w:val="0"/>
          <w:numId w:val="2"/>
        </w:numPr>
      </w:pPr>
      <w:bookmarkStart w:id="171" w:name="_Toc212632765"/>
      <w:bookmarkStart w:id="172" w:name="_Toc295034745"/>
      <w:r w:rsidRPr="00272098">
        <w:t>ZÁVĚREČNÁ USTANOVENÍ</w:t>
      </w:r>
      <w:bookmarkEnd w:id="171"/>
      <w:bookmarkEnd w:id="172"/>
    </w:p>
    <w:p w:rsidR="00FB29D4" w:rsidRPr="0051428C" w:rsidRDefault="00FB29D4" w:rsidP="00FB29D4">
      <w:pPr>
        <w:pStyle w:val="Textlnkuslovan"/>
        <w:numPr>
          <w:ilvl w:val="1"/>
          <w:numId w:val="2"/>
        </w:numPr>
      </w:pPr>
      <w:bookmarkStart w:id="173" w:name="_Hlt313951407"/>
      <w:bookmarkStart w:id="174" w:name="_Ref304891672"/>
      <w:bookmarkEnd w:id="173"/>
      <w:r w:rsidRPr="00272098">
        <w:t xml:space="preserve">Tato Smlouva představuje úplnou dohodu smluvních stran o předmětu této Smlouvy. Tuto Smlouvu je možné měnit pouze písemnou dohodou smluvních stran ve formě číslovaných dodatků této Smlouvy uzavřených v souladu s příslušnými ustanoveními </w:t>
      </w:r>
      <w:r w:rsidR="00155535">
        <w:t>ZZVZ</w:t>
      </w:r>
      <w:r w:rsidRPr="00272098">
        <w:t xml:space="preserve"> a podepsaných osobami oprávněnými jednat jménem </w:t>
      </w:r>
      <w:r w:rsidRPr="0051428C">
        <w:t>smluvních stran.</w:t>
      </w:r>
      <w:bookmarkEnd w:id="174"/>
    </w:p>
    <w:p w:rsidR="00FB29D4" w:rsidRPr="0051428C" w:rsidRDefault="00FB29D4" w:rsidP="00FB29D4">
      <w:pPr>
        <w:pStyle w:val="Textlnkuslovan"/>
        <w:numPr>
          <w:ilvl w:val="1"/>
          <w:numId w:val="2"/>
        </w:numPr>
      </w:pPr>
      <w:r w:rsidRPr="0051428C">
        <w:t>V případě rozporu m</w:t>
      </w:r>
      <w:r w:rsidR="00863FC8" w:rsidRPr="0051428C">
        <w:t>ezi ustanoveními čl. 1 až čl. 2</w:t>
      </w:r>
      <w:r w:rsidR="00DD2BA2" w:rsidRPr="0051428C">
        <w:t>3</w:t>
      </w:r>
      <w:r w:rsidRPr="0051428C">
        <w:t xml:space="preserve"> Smlouvy a jakoukoli přílohou Smlouvy se po</w:t>
      </w:r>
      <w:r w:rsidR="00863FC8" w:rsidRPr="0051428C">
        <w:t xml:space="preserve">užijí ustanovení čl. 1 až čl. </w:t>
      </w:r>
      <w:r w:rsidR="00DD2BA2" w:rsidRPr="0051428C">
        <w:t xml:space="preserve">23 </w:t>
      </w:r>
      <w:r w:rsidRPr="0051428C">
        <w:t>Smlouvy.</w:t>
      </w:r>
    </w:p>
    <w:p w:rsidR="00FB29D4" w:rsidRPr="00272098" w:rsidRDefault="00FB29D4" w:rsidP="00FB29D4">
      <w:pPr>
        <w:pStyle w:val="Textlnkuslovan"/>
        <w:numPr>
          <w:ilvl w:val="1"/>
          <w:numId w:val="2"/>
        </w:numPr>
      </w:pPr>
      <w:r w:rsidRPr="0051428C">
        <w:t>Veškerá práva a povinnosti vyplývající z</w:t>
      </w:r>
      <w:r w:rsidRPr="00272098">
        <w:t xml:space="preserve"> této Smlouvy přecházejí, pokud to povaha těchto práv a povinností nevylučuje, na právní nástupce smluvních stran. </w:t>
      </w:r>
    </w:p>
    <w:p w:rsidR="00FB29D4" w:rsidRDefault="00FB29D4" w:rsidP="00FB29D4">
      <w:pPr>
        <w:pStyle w:val="Textlnkuslovan"/>
        <w:numPr>
          <w:ilvl w:val="1"/>
          <w:numId w:val="2"/>
        </w:numPr>
      </w:pPr>
      <w:r w:rsidRPr="00272098">
        <w:t>Zhotovitel není oprávněn postoupit peněžité nároky vůči Objednateli na třetí osobu bez předchozího písemného souhlasu Objednatele.</w:t>
      </w:r>
    </w:p>
    <w:p w:rsidR="00FB29D4" w:rsidRPr="0051428C" w:rsidRDefault="00FB29D4" w:rsidP="00FB29D4">
      <w:pPr>
        <w:pStyle w:val="Textlnkuslovan"/>
        <w:numPr>
          <w:ilvl w:val="1"/>
          <w:numId w:val="2"/>
        </w:numPr>
      </w:pPr>
      <w:r>
        <w:t xml:space="preserve">Zhotovitel výslovně souhlasí s tím, že Objednatel je oprávněn postoupit práva </w:t>
      </w:r>
      <w:r w:rsidR="00D42964">
        <w:t>a</w:t>
      </w:r>
      <w:r w:rsidR="00D42964">
        <w:rPr>
          <w:lang w:val="cs-CZ"/>
        </w:rPr>
        <w:t> </w:t>
      </w:r>
      <w:r w:rsidRPr="0051428C">
        <w:t xml:space="preserve">povinnosti Objednatele vyplývající z této Smlouvy na jakoukoliv třetí osobu. </w:t>
      </w:r>
    </w:p>
    <w:p w:rsidR="00747B71" w:rsidRPr="0051428C" w:rsidRDefault="00747B71">
      <w:pPr>
        <w:pStyle w:val="Textlnkuslovan"/>
        <w:numPr>
          <w:ilvl w:val="1"/>
          <w:numId w:val="2"/>
        </w:numPr>
      </w:pPr>
      <w:r w:rsidRPr="0051428C">
        <w:t>Pokud majetek a závazky Objednatele (nebo jejich část) nebo plnění úkolů svěřených Objednateli budou převedeny nebo přejdou na s</w:t>
      </w:r>
      <w:r w:rsidR="00C9089F">
        <w:t xml:space="preserve">přízněnou osobu, souhlasí </w:t>
      </w:r>
      <w:r w:rsidR="00C9089F">
        <w:rPr>
          <w:lang w:val="cs-CZ"/>
        </w:rPr>
        <w:t>Zhotovitel</w:t>
      </w:r>
      <w:r w:rsidRPr="0051428C">
        <w:t xml:space="preserve"> (i) s př</w:t>
      </w:r>
      <w:r w:rsidR="00C9089F">
        <w:t xml:space="preserve">evodem či přechodem </w:t>
      </w:r>
      <w:r w:rsidR="00C9089F">
        <w:rPr>
          <w:lang w:val="cs-CZ"/>
        </w:rPr>
        <w:t>l</w:t>
      </w:r>
      <w:proofErr w:type="spellStart"/>
      <w:r w:rsidR="00C9089F">
        <w:t>icence</w:t>
      </w:r>
      <w:proofErr w:type="spellEnd"/>
      <w:r w:rsidR="00C9089F">
        <w:t xml:space="preserve"> na </w:t>
      </w:r>
      <w:r w:rsidR="00C9089F">
        <w:rPr>
          <w:lang w:val="cs-CZ"/>
        </w:rPr>
        <w:t>d</w:t>
      </w:r>
      <w:proofErr w:type="spellStart"/>
      <w:r w:rsidRPr="0051428C">
        <w:t>ílo</w:t>
      </w:r>
      <w:proofErr w:type="spellEnd"/>
      <w:r w:rsidRPr="0051428C">
        <w:t xml:space="preserve"> a (</w:t>
      </w:r>
      <w:proofErr w:type="spellStart"/>
      <w:r w:rsidRPr="0051428C">
        <w:t>ii</w:t>
      </w:r>
      <w:proofErr w:type="spellEnd"/>
      <w:r w:rsidRPr="0051428C">
        <w:t xml:space="preserve">) s převodem či přechodem všech ostatních práv a povinností Objednatele podle této Smlouvy </w:t>
      </w:r>
      <w:r w:rsidRPr="0051428C">
        <w:lastRenderedPageBreak/>
        <w:t>na spřízněnou oso</w:t>
      </w:r>
      <w:r w:rsidR="00C9089F">
        <w:t xml:space="preserve">bu. Za tímto účelem se </w:t>
      </w:r>
      <w:r w:rsidR="00C9089F">
        <w:rPr>
          <w:lang w:val="cs-CZ"/>
        </w:rPr>
        <w:t>Zhotovitel</w:t>
      </w:r>
      <w:r w:rsidRPr="0051428C">
        <w:t xml:space="preserve"> zavazuje poskytnout Objednateli veškerou nezbytnou součinnost, kterou bude Objednatel vyžadovat.</w:t>
      </w:r>
    </w:p>
    <w:p w:rsidR="00E25633" w:rsidRPr="0051428C" w:rsidRDefault="00E25633" w:rsidP="00E25633">
      <w:pPr>
        <w:pStyle w:val="Textlnkuslovan"/>
        <w:numPr>
          <w:ilvl w:val="1"/>
          <w:numId w:val="2"/>
        </w:numPr>
      </w:pPr>
      <w:r w:rsidRPr="0051428C">
        <w:t>Započtení na pohledávky Zhotovitele za Objednatelem vůči pohledávce Objednatele za Zhotovitelem vzniklé z této Smlouvy se nepřipouští.</w:t>
      </w:r>
    </w:p>
    <w:p w:rsidR="00E25633" w:rsidRPr="0051428C" w:rsidRDefault="00E25633" w:rsidP="00E25633">
      <w:pPr>
        <w:pStyle w:val="Textlnkuslovan"/>
        <w:numPr>
          <w:ilvl w:val="1"/>
          <w:numId w:val="2"/>
        </w:numPr>
      </w:pPr>
      <w:r w:rsidRPr="0051428C">
        <w:t xml:space="preserve">Práva Objednatele vyplývající z této Smlouvy či jejího porušení </w:t>
      </w:r>
      <w:r w:rsidR="00D31198" w:rsidRPr="0051428C">
        <w:t>se promlčují ve</w:t>
      </w:r>
      <w:r w:rsidR="00D31198" w:rsidRPr="0051428C">
        <w:rPr>
          <w:lang w:val="cs-CZ"/>
        </w:rPr>
        <w:t> </w:t>
      </w:r>
      <w:r w:rsidRPr="0051428C">
        <w:t xml:space="preserve">lhůtě </w:t>
      </w:r>
      <w:r w:rsidR="005E0CEA" w:rsidRPr="0051428C">
        <w:t>patnácti (</w:t>
      </w:r>
      <w:r w:rsidRPr="0051428C">
        <w:t>15</w:t>
      </w:r>
      <w:r w:rsidR="005E0CEA" w:rsidRPr="0051428C">
        <w:t>)</w:t>
      </w:r>
      <w:r w:rsidRPr="0051428C">
        <w:t xml:space="preserve"> let ode dne, kdy právo mohlo být uplatněno poprvé</w:t>
      </w:r>
      <w:r w:rsidR="00DB5392">
        <w:rPr>
          <w:lang w:val="cs-CZ"/>
        </w:rPr>
        <w:t>, dle § 630 občanského zákoníku</w:t>
      </w:r>
      <w:r w:rsidRPr="0051428C">
        <w:t>.</w:t>
      </w:r>
    </w:p>
    <w:p w:rsidR="00E25633" w:rsidRPr="00B95373" w:rsidRDefault="00B95373" w:rsidP="00E25633">
      <w:pPr>
        <w:pStyle w:val="Textlnkuslovan"/>
        <w:numPr>
          <w:ilvl w:val="1"/>
          <w:numId w:val="2"/>
        </w:numPr>
      </w:pPr>
      <w:r w:rsidRPr="0051428C">
        <w:t xml:space="preserve">Zhotovitel </w:t>
      </w:r>
      <w:r w:rsidR="00E25633" w:rsidRPr="0051428C">
        <w:t xml:space="preserve">přebírá podle § 1765 občanského zákoníku riziko změny okolností </w:t>
      </w:r>
      <w:r w:rsidR="00E25633">
        <w:t>v souvislosti s plněním této Smlouvy</w:t>
      </w:r>
      <w:r w:rsidR="00E25633" w:rsidRPr="00B95373">
        <w:t>, zejména v souvislosti s cenou za poskytnuté plnění, požadavky na poskytování Údržby a podpory a podmínkami SLA.</w:t>
      </w:r>
    </w:p>
    <w:tbl>
      <w:tblPr>
        <w:tblpPr w:leftFromText="141" w:rightFromText="141" w:vertAnchor="text" w:horzAnchor="margin" w:tblpXSpec="center" w:tblpY="409"/>
        <w:tblW w:w="4218" w:type="pct"/>
        <w:tblLook w:val="01E0" w:firstRow="1" w:lastRow="1" w:firstColumn="1" w:lastColumn="1" w:noHBand="0" w:noVBand="0"/>
      </w:tblPr>
      <w:tblGrid>
        <w:gridCol w:w="1904"/>
        <w:gridCol w:w="5930"/>
      </w:tblGrid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tabs>
                <w:tab w:val="left" w:pos="2268"/>
              </w:tabs>
              <w:spacing w:before="80" w:line="23" w:lineRule="atLeast"/>
              <w:ind w:left="1361"/>
              <w:jc w:val="left"/>
              <w:rPr>
                <w:lang w:val="cs-CZ"/>
              </w:rPr>
            </w:pPr>
            <w:bookmarkStart w:id="175" w:name="_GoBack"/>
            <w:bookmarkEnd w:id="175"/>
            <w:r w:rsidRPr="007E340B">
              <w:rPr>
                <w:lang w:val="cs-CZ"/>
              </w:rPr>
              <w:t>Příloha č. 1: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 w:rsidRPr="008936AD">
              <w:t xml:space="preserve">Návrh </w:t>
            </w:r>
            <w:r>
              <w:t xml:space="preserve">technického </w:t>
            </w:r>
            <w:r w:rsidRPr="008936AD">
              <w:t xml:space="preserve">řešení na vytvoření </w:t>
            </w:r>
            <w:r>
              <w:t>IS SEKM 3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2: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 w:rsidRPr="008936AD">
              <w:t xml:space="preserve">Specifikace služeb </w:t>
            </w:r>
            <w:r w:rsidRPr="004A6AA0">
              <w:t xml:space="preserve">Provozní podpory </w:t>
            </w:r>
            <w:r>
              <w:t>díla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3: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 w:rsidRPr="008936AD">
              <w:t>Rozpočet a platební milníky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4: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 w:rsidRPr="008936AD">
              <w:t>Harmonogram plnění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5: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>
              <w:t>Realizační tým Zhotovitele a s</w:t>
            </w:r>
            <w:r w:rsidRPr="008936AD">
              <w:t xml:space="preserve">eznam </w:t>
            </w:r>
            <w:r>
              <w:t>pod</w:t>
            </w:r>
            <w:r w:rsidRPr="008936AD">
              <w:t>dodavatelů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6: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 w:rsidRPr="008936AD">
              <w:t>Oprávněné osoby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>Příloha č. 7:</w:t>
            </w:r>
          </w:p>
        </w:tc>
        <w:tc>
          <w:tcPr>
            <w:tcW w:w="3785" w:type="pct"/>
          </w:tcPr>
          <w:p w:rsidR="00F57B07" w:rsidRDefault="00F57B07" w:rsidP="00F57B07">
            <w:pPr>
              <w:spacing w:before="80" w:after="120" w:line="23" w:lineRule="atLeast"/>
            </w:pPr>
            <w:r>
              <w:t>Věcná a technická specifikace části Plnění – Vytvoření díla</w:t>
            </w:r>
          </w:p>
        </w:tc>
      </w:tr>
      <w:tr w:rsidR="00F57B07" w:rsidRPr="008936AD" w:rsidTr="00F57B07">
        <w:tc>
          <w:tcPr>
            <w:tcW w:w="1215" w:type="pct"/>
          </w:tcPr>
          <w:p w:rsidR="00F57B07" w:rsidRPr="007E340B" w:rsidRDefault="00F57B07" w:rsidP="00F57B07">
            <w:pPr>
              <w:pStyle w:val="Seznamploh2"/>
              <w:spacing w:before="80" w:line="23" w:lineRule="atLeast"/>
              <w:ind w:left="1361"/>
              <w:jc w:val="left"/>
              <w:rPr>
                <w:lang w:val="cs-CZ"/>
              </w:rPr>
            </w:pPr>
            <w:r w:rsidRPr="007E340B">
              <w:rPr>
                <w:lang w:val="cs-CZ"/>
              </w:rPr>
              <w:t xml:space="preserve">Příloha č. </w:t>
            </w:r>
            <w:r>
              <w:rPr>
                <w:lang w:val="cs-CZ"/>
              </w:rPr>
              <w:t>8</w:t>
            </w:r>
            <w:r w:rsidRPr="007E340B">
              <w:rPr>
                <w:lang w:val="cs-CZ"/>
              </w:rPr>
              <w:t>:</w:t>
            </w:r>
          </w:p>
        </w:tc>
        <w:tc>
          <w:tcPr>
            <w:tcW w:w="3785" w:type="pct"/>
          </w:tcPr>
          <w:p w:rsidR="00F57B07" w:rsidRPr="008936AD" w:rsidRDefault="00F57B07" w:rsidP="00F57B07">
            <w:pPr>
              <w:spacing w:before="80" w:after="120" w:line="23" w:lineRule="atLeast"/>
            </w:pPr>
            <w:r>
              <w:t>Katalog</w:t>
            </w:r>
            <w:r w:rsidRPr="008936AD">
              <w:t xml:space="preserve"> požadavků</w:t>
            </w:r>
          </w:p>
        </w:tc>
      </w:tr>
    </w:tbl>
    <w:p w:rsidR="00FB29D4" w:rsidRPr="00F00978" w:rsidRDefault="00FB29D4" w:rsidP="00FB29D4">
      <w:pPr>
        <w:pStyle w:val="Textlnkuslovan"/>
        <w:numPr>
          <w:ilvl w:val="1"/>
          <w:numId w:val="2"/>
        </w:numPr>
      </w:pPr>
      <w:r w:rsidRPr="00272098">
        <w:t>Nedílnou součást Smlouvy tvoří tyto přílohy:</w:t>
      </w:r>
    </w:p>
    <w:p w:rsidR="003335C0" w:rsidRPr="003335C0" w:rsidRDefault="00254A1D" w:rsidP="007A3DA1">
      <w:pPr>
        <w:pStyle w:val="Textlnkuslovan"/>
        <w:numPr>
          <w:ilvl w:val="1"/>
          <w:numId w:val="2"/>
        </w:numPr>
      </w:pPr>
      <w:bookmarkStart w:id="176" w:name="_Hlt313889530"/>
      <w:bookmarkStart w:id="177" w:name="_Hlt313894359"/>
      <w:bookmarkEnd w:id="176"/>
      <w:bookmarkEnd w:id="177"/>
      <w:r w:rsidRPr="000174D5">
        <w:t xml:space="preserve">Bude-li v jakékoliv </w:t>
      </w:r>
      <w:r w:rsidR="003335C0">
        <w:t xml:space="preserve">příloze </w:t>
      </w:r>
      <w:r w:rsidR="00C9089F">
        <w:t>Smlouvy uveden pojem „</w:t>
      </w:r>
      <w:r w:rsidR="00C9089F">
        <w:rPr>
          <w:lang w:val="cs-CZ"/>
        </w:rPr>
        <w:t>z</w:t>
      </w:r>
      <w:proofErr w:type="spellStart"/>
      <w:r w:rsidR="003335C0">
        <w:t>adavatel</w:t>
      </w:r>
      <w:proofErr w:type="spellEnd"/>
      <w:r w:rsidR="003335C0">
        <w:t>“, má se tím na mysli Objednatel definovaný v záhlaví této Smlouvy.</w:t>
      </w:r>
    </w:p>
    <w:p w:rsidR="00C45F9A" w:rsidRPr="007069BD" w:rsidRDefault="00FB29D4" w:rsidP="007A3DA1">
      <w:pPr>
        <w:pStyle w:val="Textlnkuslovan"/>
        <w:numPr>
          <w:ilvl w:val="1"/>
          <w:numId w:val="2"/>
        </w:numPr>
        <w:rPr>
          <w:b/>
        </w:rPr>
      </w:pPr>
      <w:r w:rsidRPr="00272098">
        <w:t xml:space="preserve">Tato Smlouva je uzavřena ve čtyřech stejnopisech, z nichž </w:t>
      </w:r>
      <w:r w:rsidR="00D42964">
        <w:rPr>
          <w:lang w:val="cs-CZ"/>
        </w:rPr>
        <w:t>Objednatel</w:t>
      </w:r>
      <w:r w:rsidRPr="00272098">
        <w:t xml:space="preserve"> obdrží </w:t>
      </w:r>
      <w:r w:rsidR="00B514C6">
        <w:rPr>
          <w:lang w:val="cs-CZ"/>
        </w:rPr>
        <w:t>tři </w:t>
      </w:r>
      <w:r w:rsidR="00D42964">
        <w:rPr>
          <w:lang w:val="cs-CZ"/>
        </w:rPr>
        <w:t>stejnopisy a Zhotovitel jeden</w:t>
      </w:r>
      <w:r w:rsidRPr="00272098">
        <w:t xml:space="preserve"> stejnopis.</w:t>
      </w:r>
    </w:p>
    <w:p w:rsidR="00155535" w:rsidRPr="00B514C6" w:rsidRDefault="00155535" w:rsidP="00B514C6">
      <w:pPr>
        <w:jc w:val="both"/>
      </w:pPr>
    </w:p>
    <w:p w:rsidR="00FB29D4" w:rsidRPr="00CD6961" w:rsidRDefault="00FB29D4" w:rsidP="00516638">
      <w:pPr>
        <w:jc w:val="center"/>
      </w:pPr>
      <w:r w:rsidRPr="00516638">
        <w:rPr>
          <w:b/>
        </w:rPr>
        <w:t>Smluvní strany prohlašují, že si tuto Smlouvu přečet</w:t>
      </w:r>
      <w:r w:rsidR="00B514C6">
        <w:rPr>
          <w:b/>
        </w:rPr>
        <w:t>ly, že s jejím obsahem souhlasí,</w:t>
      </w:r>
      <w:r w:rsidR="00B514C6">
        <w:rPr>
          <w:b/>
        </w:rPr>
        <w:br/>
      </w:r>
      <w:r w:rsidRPr="00516638">
        <w:rPr>
          <w:b/>
        </w:rPr>
        <w:t>a na důkaz toho k ní připojují svoje podpisy.</w:t>
      </w:r>
    </w:p>
    <w:p w:rsidR="00FB29D4" w:rsidRPr="00B514C6" w:rsidRDefault="00FB29D4" w:rsidP="00B514C6">
      <w:pPr>
        <w:pStyle w:val="Prohlensmluvnchstran"/>
        <w:jc w:val="both"/>
        <w:rPr>
          <w:b w:val="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FB29D4" w:rsidRPr="008936AD" w:rsidTr="00FB29D4">
        <w:trPr>
          <w:jc w:val="center"/>
        </w:trPr>
        <w:tc>
          <w:tcPr>
            <w:tcW w:w="4605" w:type="dxa"/>
          </w:tcPr>
          <w:p w:rsidR="00FB29D4" w:rsidRPr="007E340B" w:rsidRDefault="00FB29D4" w:rsidP="00FB29D4">
            <w:pPr>
              <w:pStyle w:val="Prohlensmluvnchstran"/>
              <w:rPr>
                <w:lang w:val="cs-CZ"/>
              </w:rPr>
            </w:pPr>
            <w:r w:rsidRPr="007E340B">
              <w:rPr>
                <w:lang w:val="cs-CZ"/>
              </w:rPr>
              <w:t>Objednatel</w:t>
            </w:r>
          </w:p>
          <w:p w:rsidR="00FB29D4" w:rsidRPr="00272098" w:rsidRDefault="00FB29D4" w:rsidP="00FB29D4">
            <w:pPr>
              <w:pStyle w:val="dajeosmluvnstran2"/>
            </w:pPr>
            <w:r w:rsidRPr="00272098">
              <w:t>V</w:t>
            </w:r>
            <w:r w:rsidR="00B514C6">
              <w:t> Praze,</w:t>
            </w:r>
            <w:r w:rsidRPr="00272098">
              <w:t xml:space="preserve"> dne _____________</w:t>
            </w:r>
          </w:p>
          <w:p w:rsidR="00FB29D4" w:rsidRPr="008936AD" w:rsidRDefault="00FB29D4" w:rsidP="00FB29D4"/>
        </w:tc>
        <w:tc>
          <w:tcPr>
            <w:tcW w:w="4605" w:type="dxa"/>
          </w:tcPr>
          <w:p w:rsidR="00FB29D4" w:rsidRPr="00272098" w:rsidRDefault="00FB29D4" w:rsidP="00FB29D4">
            <w:pPr>
              <w:pStyle w:val="dajeosmluvnstran2"/>
              <w:rPr>
                <w:b/>
              </w:rPr>
            </w:pPr>
            <w:r w:rsidRPr="00272098">
              <w:rPr>
                <w:b/>
              </w:rPr>
              <w:t>Zhotovitel</w:t>
            </w:r>
          </w:p>
          <w:p w:rsidR="00FB29D4" w:rsidRPr="003E134C" w:rsidRDefault="00FB29D4" w:rsidP="00FB29D4">
            <w:pPr>
              <w:pStyle w:val="dajeosmluvnstran2"/>
            </w:pPr>
            <w:r w:rsidRPr="00272098">
              <w:t xml:space="preserve">V </w:t>
            </w:r>
            <w:r w:rsidR="00945614" w:rsidRPr="00272098">
              <w:t>_____________</w:t>
            </w:r>
            <w:r w:rsidRPr="00272098">
              <w:t xml:space="preserve"> </w:t>
            </w:r>
            <w:r>
              <w:t>dne__________________</w:t>
            </w:r>
          </w:p>
          <w:p w:rsidR="00FB29D4" w:rsidRPr="00272098" w:rsidRDefault="00FB29D4" w:rsidP="00FB29D4">
            <w:pPr>
              <w:pStyle w:val="dajeosmluvnstran2"/>
            </w:pPr>
          </w:p>
        </w:tc>
      </w:tr>
      <w:tr w:rsidR="00FB29D4" w:rsidRPr="008936AD" w:rsidTr="00FB29D4">
        <w:trPr>
          <w:jc w:val="center"/>
        </w:trPr>
        <w:tc>
          <w:tcPr>
            <w:tcW w:w="4605" w:type="dxa"/>
          </w:tcPr>
          <w:p w:rsidR="00FB29D4" w:rsidRPr="003E134C" w:rsidRDefault="00FB29D4" w:rsidP="00FB29D4">
            <w:pPr>
              <w:pStyle w:val="dajeosmluvnstran2"/>
            </w:pPr>
            <w:r>
              <w:t>________________________________</w:t>
            </w:r>
          </w:p>
          <w:p w:rsidR="00FB29D4" w:rsidRPr="003E134C" w:rsidRDefault="00FB29D4" w:rsidP="00FB29D4">
            <w:pPr>
              <w:pStyle w:val="dajeosmluvnstran2"/>
              <w:rPr>
                <w:b/>
              </w:rPr>
            </w:pPr>
            <w:r w:rsidRPr="003E134C">
              <w:rPr>
                <w:b/>
              </w:rPr>
              <w:t xml:space="preserve">Česká republika – Ministerstvo </w:t>
            </w:r>
            <w:r w:rsidR="00B514C6">
              <w:rPr>
                <w:b/>
              </w:rPr>
              <w:t>životního prostředí</w:t>
            </w:r>
          </w:p>
          <w:p w:rsidR="007A26F0" w:rsidRDefault="007A26F0" w:rsidP="00FB29D4">
            <w:pPr>
              <w:pStyle w:val="dajeosmluvnstran2"/>
              <w:spacing w:after="0"/>
            </w:pPr>
            <w:r>
              <w:t>Ing. Jana Vodičková</w:t>
            </w:r>
          </w:p>
          <w:p w:rsidR="00FB29D4" w:rsidRPr="00272098" w:rsidRDefault="007A26F0" w:rsidP="00FB29D4">
            <w:pPr>
              <w:pStyle w:val="dajeosmluvnstran2"/>
              <w:spacing w:after="0"/>
            </w:pPr>
            <w:r>
              <w:t>ředitelka odboru informatiky</w:t>
            </w:r>
          </w:p>
        </w:tc>
        <w:tc>
          <w:tcPr>
            <w:tcW w:w="4605" w:type="dxa"/>
          </w:tcPr>
          <w:p w:rsidR="00FB29D4" w:rsidRPr="003E134C" w:rsidRDefault="00FB29D4" w:rsidP="00FB29D4">
            <w:pPr>
              <w:pStyle w:val="dajeosmluvnstran2"/>
            </w:pPr>
            <w:r>
              <w:t xml:space="preserve"> ________________________________</w:t>
            </w:r>
          </w:p>
          <w:p w:rsidR="00FB29D4" w:rsidRPr="00272098" w:rsidRDefault="00B514C6" w:rsidP="00FB29D4">
            <w:pPr>
              <w:pStyle w:val="dajeosmluvnstran2"/>
            </w:pPr>
            <w:r w:rsidRPr="001F4215">
              <w:rPr>
                <w:highlight w:val="yellow"/>
              </w:rPr>
              <w:t>[DOPLNÍ ÚČASTNÍK]</w:t>
            </w:r>
          </w:p>
        </w:tc>
      </w:tr>
    </w:tbl>
    <w:p w:rsidR="00F00978" w:rsidRDefault="00F00978" w:rsidP="00FB29D4">
      <w:pPr>
        <w:pStyle w:val="Prohlensmluvnchstran"/>
        <w:jc w:val="left"/>
        <w:rPr>
          <w:lang w:val="cs-CZ"/>
        </w:rPr>
      </w:pPr>
    </w:p>
    <w:p w:rsidR="00F00978" w:rsidRPr="00F00978" w:rsidRDefault="00F00978" w:rsidP="00FB29D4">
      <w:pPr>
        <w:pStyle w:val="Prohlensmluvnchstran"/>
        <w:jc w:val="left"/>
        <w:rPr>
          <w:lang w:val="cs-CZ"/>
        </w:rPr>
        <w:sectPr w:rsidR="00F00978" w:rsidRPr="00F00978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B29D4" w:rsidRPr="00272098" w:rsidRDefault="00FB29D4" w:rsidP="00FB29D4">
      <w:pPr>
        <w:pStyle w:val="Prohlensmluvnchstran"/>
      </w:pPr>
      <w:bookmarkStart w:id="178" w:name="Annex01"/>
      <w:r w:rsidRPr="00272098">
        <w:lastRenderedPageBreak/>
        <w:t>Příloha č. 1</w:t>
      </w:r>
    </w:p>
    <w:bookmarkEnd w:id="178"/>
    <w:p w:rsidR="00FB29D4" w:rsidRPr="00555D4C" w:rsidRDefault="00D250B1" w:rsidP="00FB29D4">
      <w:pPr>
        <w:pStyle w:val="Prohlensmluvnchstran"/>
        <w:rPr>
          <w:b w:val="0"/>
          <w:lang w:val="cs-CZ"/>
        </w:rPr>
      </w:pPr>
      <w:r w:rsidRPr="00555D4C">
        <w:rPr>
          <w:b w:val="0"/>
        </w:rPr>
        <w:t xml:space="preserve">Návrh technického řešení </w:t>
      </w:r>
      <w:r w:rsidR="002D4D0F" w:rsidRPr="00555D4C">
        <w:rPr>
          <w:b w:val="0"/>
        </w:rPr>
        <w:t xml:space="preserve">na vytvoření </w:t>
      </w:r>
      <w:r w:rsidR="00E50970" w:rsidRPr="00555D4C">
        <w:rPr>
          <w:b w:val="0"/>
        </w:rPr>
        <w:t>IS</w:t>
      </w:r>
      <w:r w:rsidR="002D4D0F" w:rsidRPr="00555D4C">
        <w:rPr>
          <w:b w:val="0"/>
        </w:rPr>
        <w:t xml:space="preserve"> </w:t>
      </w:r>
      <w:r w:rsidR="00785A58" w:rsidRPr="00555D4C">
        <w:rPr>
          <w:b w:val="0"/>
          <w:lang w:val="cs-CZ"/>
        </w:rPr>
        <w:t>SEKM 3</w:t>
      </w:r>
    </w:p>
    <w:p w:rsidR="00FB29D4" w:rsidRDefault="00FB29D4" w:rsidP="00555D4C">
      <w:pPr>
        <w:jc w:val="both"/>
      </w:pPr>
    </w:p>
    <w:p w:rsidR="00555D4C" w:rsidRPr="00F142F9" w:rsidRDefault="00555D4C" w:rsidP="00555D4C">
      <w:pPr>
        <w:pStyle w:val="Prohlensmluvnchstran"/>
        <w:rPr>
          <w:b w:val="0"/>
          <w:lang w:val="cs-CZ"/>
        </w:rPr>
      </w:pPr>
      <w:r w:rsidRPr="00F142F9">
        <w:rPr>
          <w:b w:val="0"/>
          <w:highlight w:val="cyan"/>
          <w:lang w:val="cs-CZ"/>
        </w:rPr>
        <w:t>(</w:t>
      </w:r>
      <w:r>
        <w:rPr>
          <w:b w:val="0"/>
          <w:highlight w:val="cyan"/>
          <w:lang w:val="cs-CZ"/>
        </w:rPr>
        <w:t>účastník</w:t>
      </w:r>
      <w:r w:rsidRPr="00F142F9">
        <w:rPr>
          <w:b w:val="0"/>
          <w:highlight w:val="cyan"/>
        </w:rPr>
        <w:t xml:space="preserve"> </w:t>
      </w:r>
      <w:proofErr w:type="gramStart"/>
      <w:r w:rsidRPr="00F142F9">
        <w:rPr>
          <w:b w:val="0"/>
          <w:highlight w:val="cyan"/>
        </w:rPr>
        <w:t>nedoplňuje</w:t>
      </w:r>
      <w:proofErr w:type="gramEnd"/>
      <w:r w:rsidRPr="00F142F9">
        <w:rPr>
          <w:b w:val="0"/>
          <w:highlight w:val="cyan"/>
          <w:lang w:val="cs-CZ"/>
        </w:rPr>
        <w:t xml:space="preserve"> –</w:t>
      </w:r>
      <w:proofErr w:type="gramStart"/>
      <w:r w:rsidRPr="00F142F9">
        <w:rPr>
          <w:b w:val="0"/>
          <w:highlight w:val="cyan"/>
        </w:rPr>
        <w:t>př</w:t>
      </w:r>
      <w:r w:rsidRPr="00F142F9">
        <w:rPr>
          <w:b w:val="0"/>
          <w:highlight w:val="cyan"/>
          <w:lang w:val="cs-CZ"/>
        </w:rPr>
        <w:t>ed</w:t>
      </w:r>
      <w:proofErr w:type="gramEnd"/>
      <w:r w:rsidRPr="00F142F9">
        <w:rPr>
          <w:b w:val="0"/>
          <w:highlight w:val="cyan"/>
        </w:rPr>
        <w:t xml:space="preserve"> podpis</w:t>
      </w:r>
      <w:r w:rsidRPr="00F142F9">
        <w:rPr>
          <w:b w:val="0"/>
          <w:highlight w:val="cyan"/>
          <w:lang w:val="cs-CZ"/>
        </w:rPr>
        <w:t>em</w:t>
      </w:r>
      <w:r w:rsidRPr="00F142F9">
        <w:rPr>
          <w:b w:val="0"/>
          <w:highlight w:val="cyan"/>
        </w:rPr>
        <w:t xml:space="preserve"> Smlouvy</w:t>
      </w:r>
      <w:r w:rsidRPr="00555D4C">
        <w:rPr>
          <w:b w:val="0"/>
          <w:highlight w:val="cyan"/>
        </w:rPr>
        <w:t xml:space="preserve"> </w:t>
      </w:r>
      <w:r>
        <w:rPr>
          <w:b w:val="0"/>
          <w:highlight w:val="cyan"/>
        </w:rPr>
        <w:t>bude doplněn</w:t>
      </w:r>
      <w:r>
        <w:rPr>
          <w:b w:val="0"/>
          <w:highlight w:val="cyan"/>
          <w:lang w:val="cs-CZ"/>
        </w:rPr>
        <w:t>a</w:t>
      </w:r>
      <w:r w:rsidRPr="00F142F9">
        <w:rPr>
          <w:b w:val="0"/>
          <w:highlight w:val="cyan"/>
          <w:lang w:val="cs-CZ"/>
        </w:rPr>
        <w:br/>
      </w:r>
      <w:r>
        <w:rPr>
          <w:b w:val="0"/>
          <w:highlight w:val="cyan"/>
        </w:rPr>
        <w:t xml:space="preserve">část nabídky </w:t>
      </w:r>
      <w:r>
        <w:rPr>
          <w:b w:val="0"/>
          <w:highlight w:val="cyan"/>
          <w:lang w:val="cs-CZ"/>
        </w:rPr>
        <w:t>účastníka</w:t>
      </w:r>
      <w:r w:rsidRPr="00555D4C">
        <w:rPr>
          <w:b w:val="0"/>
          <w:highlight w:val="cyan"/>
        </w:rPr>
        <w:t xml:space="preserve"> odpovídající příloze č. 10 ZD</w:t>
      </w:r>
      <w:r w:rsidRPr="00F142F9">
        <w:rPr>
          <w:b w:val="0"/>
          <w:highlight w:val="cyan"/>
          <w:lang w:val="cs-CZ"/>
        </w:rPr>
        <w:t>)</w:t>
      </w:r>
    </w:p>
    <w:p w:rsidR="00555D4C" w:rsidRDefault="00555D4C" w:rsidP="00555D4C">
      <w:pPr>
        <w:jc w:val="both"/>
      </w:pPr>
    </w:p>
    <w:p w:rsidR="00555D4C" w:rsidRPr="007A684F" w:rsidRDefault="00555D4C" w:rsidP="00555D4C">
      <w:pPr>
        <w:jc w:val="both"/>
        <w:rPr>
          <w:snapToGrid w:val="0"/>
        </w:rPr>
      </w:pPr>
    </w:p>
    <w:p w:rsidR="0099732D" w:rsidRDefault="0099732D" w:rsidP="00FB29D4">
      <w:pPr>
        <w:jc w:val="both"/>
        <w:rPr>
          <w:rFonts w:ascii="Arial" w:hAnsi="Arial" w:cs="Arial"/>
          <w:sz w:val="18"/>
          <w:szCs w:val="18"/>
        </w:rPr>
        <w:sectPr w:rsidR="0099732D" w:rsidSect="00555D4C">
          <w:footerReference w:type="default" r:id="rId15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FB29D4" w:rsidRPr="00272098" w:rsidRDefault="00FB29D4" w:rsidP="00FB29D4">
      <w:pPr>
        <w:pStyle w:val="Prohlensmluvnchstran"/>
      </w:pPr>
      <w:bookmarkStart w:id="179" w:name="Annex04"/>
      <w:bookmarkStart w:id="180" w:name="Annex02"/>
      <w:r w:rsidRPr="00272098">
        <w:lastRenderedPageBreak/>
        <w:t xml:space="preserve">Příloha č. </w:t>
      </w:r>
      <w:bookmarkEnd w:id="179"/>
      <w:r>
        <w:t>2</w:t>
      </w:r>
    </w:p>
    <w:bookmarkEnd w:id="180"/>
    <w:p w:rsidR="00BA68CA" w:rsidRPr="00555D4C" w:rsidRDefault="00BA68CA" w:rsidP="00BA68CA">
      <w:pPr>
        <w:jc w:val="center"/>
        <w:rPr>
          <w:rFonts w:eastAsia="Times New Roman"/>
          <w:szCs w:val="24"/>
          <w:lang w:eastAsia="cs-CZ"/>
        </w:rPr>
      </w:pPr>
      <w:r w:rsidRPr="00555D4C">
        <w:t xml:space="preserve">Specifikace služeb </w:t>
      </w:r>
      <w:r w:rsidR="00785A58" w:rsidRPr="00555D4C">
        <w:t xml:space="preserve">Provozní </w:t>
      </w:r>
      <w:r w:rsidRPr="00555D4C">
        <w:t>podpory</w:t>
      </w:r>
      <w:r w:rsidR="00785A58" w:rsidRPr="00555D4C">
        <w:t xml:space="preserve"> </w:t>
      </w:r>
      <w:r w:rsidR="00254FBC" w:rsidRPr="00555D4C">
        <w:t>díla</w:t>
      </w:r>
    </w:p>
    <w:p w:rsidR="00040D6A" w:rsidRDefault="00040D6A" w:rsidP="00040D6A">
      <w:pPr>
        <w:rPr>
          <w:highlight w:val="lightGray"/>
        </w:rPr>
      </w:pPr>
    </w:p>
    <w:p w:rsidR="00040D6A" w:rsidRDefault="00040D6A" w:rsidP="00040D6A">
      <w:pPr>
        <w:spacing w:after="120"/>
        <w:jc w:val="center"/>
      </w:pPr>
      <w:r w:rsidRPr="00F142F9">
        <w:rPr>
          <w:highlight w:val="cyan"/>
        </w:rPr>
        <w:t>(samostatný dokument – účastník nedoplňuje, bude doplněno před podpisem Smlouvy)</w:t>
      </w:r>
    </w:p>
    <w:p w:rsidR="00040D6A" w:rsidRDefault="00040D6A" w:rsidP="00040D6A">
      <w:pPr>
        <w:jc w:val="both"/>
      </w:pPr>
    </w:p>
    <w:p w:rsidR="00040D6A" w:rsidRDefault="00040D6A" w:rsidP="00040D6A">
      <w:pPr>
        <w:jc w:val="both"/>
      </w:pPr>
    </w:p>
    <w:p w:rsidR="00040D6A" w:rsidRDefault="00040D6A" w:rsidP="0099732D">
      <w:pPr>
        <w:jc w:val="center"/>
        <w:rPr>
          <w:rFonts w:eastAsia="Times New Roman"/>
          <w:b/>
          <w:szCs w:val="24"/>
          <w:lang w:eastAsia="cs-CZ"/>
        </w:rPr>
        <w:sectPr w:rsidR="00040D6A" w:rsidSect="00AA0721">
          <w:footerReference w:type="default" r:id="rId16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BA68CA" w:rsidRDefault="00BA68CA" w:rsidP="00FB29D4">
      <w:pPr>
        <w:pStyle w:val="Prohlensmluvnchstran"/>
      </w:pPr>
      <w:r>
        <w:lastRenderedPageBreak/>
        <w:t xml:space="preserve">Příloha č. 3 </w:t>
      </w:r>
    </w:p>
    <w:p w:rsidR="00BA68CA" w:rsidRPr="00040D6A" w:rsidRDefault="00BA68CA" w:rsidP="00FB29D4">
      <w:pPr>
        <w:pStyle w:val="Prohlensmluvnchstran"/>
        <w:rPr>
          <w:b w:val="0"/>
        </w:rPr>
      </w:pPr>
      <w:r w:rsidRPr="00040D6A">
        <w:rPr>
          <w:b w:val="0"/>
        </w:rPr>
        <w:t>Rozpočet</w:t>
      </w:r>
      <w:r w:rsidR="008706D0" w:rsidRPr="00040D6A">
        <w:rPr>
          <w:b w:val="0"/>
        </w:rPr>
        <w:t xml:space="preserve"> a platební milníky</w:t>
      </w:r>
    </w:p>
    <w:p w:rsidR="007B54D5" w:rsidRDefault="007B54D5" w:rsidP="00516638">
      <w:pPr>
        <w:spacing w:after="0"/>
      </w:pPr>
      <w:r>
        <w:t> </w:t>
      </w:r>
    </w:p>
    <w:tbl>
      <w:tblPr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678"/>
        <w:gridCol w:w="1276"/>
        <w:gridCol w:w="1275"/>
        <w:gridCol w:w="1245"/>
        <w:gridCol w:w="1276"/>
      </w:tblGrid>
      <w:tr w:rsidR="00FA721A" w:rsidRPr="008936AD" w:rsidTr="00796A96">
        <w:trPr>
          <w:trHeight w:val="407"/>
          <w:jc w:val="center"/>
        </w:trPr>
        <w:tc>
          <w:tcPr>
            <w:tcW w:w="9433" w:type="dxa"/>
            <w:gridSpan w:val="6"/>
            <w:shd w:val="clear" w:color="auto" w:fill="BFBFBF"/>
            <w:hideMark/>
          </w:tcPr>
          <w:p w:rsidR="00FA721A" w:rsidRPr="008936AD" w:rsidRDefault="00FA721A" w:rsidP="00C45A9E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 xml:space="preserve">Cena – Vytvoření </w:t>
            </w:r>
            <w:r w:rsidR="00254FBC">
              <w:rPr>
                <w:b/>
                <w:bCs/>
                <w:color w:val="000000"/>
              </w:rPr>
              <w:t>díla</w:t>
            </w:r>
          </w:p>
        </w:tc>
      </w:tr>
      <w:tr w:rsidR="00FA721A" w:rsidRPr="008936AD" w:rsidTr="00796A96">
        <w:trPr>
          <w:jc w:val="center"/>
        </w:trPr>
        <w:tc>
          <w:tcPr>
            <w:tcW w:w="683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21A" w:rsidRPr="008936AD" w:rsidRDefault="00FA721A" w:rsidP="00B46D05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>Pol. č.</w:t>
            </w:r>
          </w:p>
        </w:tc>
        <w:tc>
          <w:tcPr>
            <w:tcW w:w="367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21A" w:rsidRPr="008936AD" w:rsidRDefault="00FA721A" w:rsidP="00B46D05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 xml:space="preserve">Položka </w:t>
            </w:r>
          </w:p>
        </w:tc>
        <w:tc>
          <w:tcPr>
            <w:tcW w:w="1276" w:type="dxa"/>
            <w:shd w:val="clear" w:color="auto" w:fill="BFBFBF"/>
            <w:vAlign w:val="center"/>
            <w:hideMark/>
          </w:tcPr>
          <w:p w:rsidR="00FA721A" w:rsidRPr="008936AD" w:rsidRDefault="00FA721A" w:rsidP="00B46D05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>Cena v Kč bez DPH</w:t>
            </w:r>
          </w:p>
        </w:tc>
        <w:tc>
          <w:tcPr>
            <w:tcW w:w="127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21A" w:rsidRPr="008936AD" w:rsidRDefault="00FA721A" w:rsidP="00B46D05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>Výše DPH (v %)</w:t>
            </w:r>
          </w:p>
        </w:tc>
        <w:tc>
          <w:tcPr>
            <w:tcW w:w="124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21A" w:rsidRPr="008936AD" w:rsidRDefault="00FA721A" w:rsidP="00B46D05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 xml:space="preserve">Výše DPH (v Kč)  </w:t>
            </w:r>
          </w:p>
        </w:tc>
        <w:tc>
          <w:tcPr>
            <w:tcW w:w="1276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21A" w:rsidRPr="008936AD" w:rsidRDefault="00FA721A" w:rsidP="00B46D05">
            <w:pPr>
              <w:spacing w:after="0" w:line="252" w:lineRule="auto"/>
              <w:jc w:val="center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>Cena v Kč včetně DPH</w:t>
            </w:r>
          </w:p>
        </w:tc>
      </w:tr>
      <w:tr w:rsidR="00D74546" w:rsidRPr="008936AD" w:rsidTr="00D74546">
        <w:trPr>
          <w:trHeight w:val="397"/>
          <w:jc w:val="center"/>
        </w:trPr>
        <w:tc>
          <w:tcPr>
            <w:tcW w:w="6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 w:rsidP="00C21290">
            <w:pPr>
              <w:spacing w:after="0" w:line="252" w:lineRule="auto"/>
              <w:rPr>
                <w:sz w:val="24"/>
                <w:szCs w:val="24"/>
              </w:rPr>
            </w:pPr>
            <w:r w:rsidRPr="008936AD">
              <w:rPr>
                <w:color w:val="000000"/>
              </w:rPr>
              <w:t>1.</w:t>
            </w: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 w:rsidP="00C21290">
            <w:pPr>
              <w:spacing w:after="0" w:line="252" w:lineRule="auto"/>
              <w:rPr>
                <w:sz w:val="24"/>
                <w:szCs w:val="24"/>
              </w:rPr>
            </w:pPr>
            <w:r w:rsidRPr="008936AD">
              <w:t>Detailní specifikace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1276" w:type="dxa"/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D74546">
        <w:trPr>
          <w:trHeight w:val="397"/>
          <w:jc w:val="center"/>
        </w:trPr>
        <w:tc>
          <w:tcPr>
            <w:tcW w:w="6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 w:rsidP="00C21290">
            <w:pPr>
              <w:spacing w:after="0" w:line="252" w:lineRule="auto"/>
              <w:rPr>
                <w:sz w:val="24"/>
                <w:szCs w:val="24"/>
              </w:rPr>
            </w:pPr>
            <w:r>
              <w:rPr>
                <w:color w:val="000000"/>
              </w:rPr>
              <w:t>2</w:t>
            </w:r>
            <w:r w:rsidRPr="008936AD">
              <w:rPr>
                <w:color w:val="000000"/>
              </w:rPr>
              <w:t>.</w:t>
            </w: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>
            <w:pPr>
              <w:spacing w:after="0" w:line="252" w:lineRule="auto"/>
              <w:rPr>
                <w:sz w:val="24"/>
                <w:szCs w:val="24"/>
              </w:rPr>
            </w:pPr>
            <w:r>
              <w:t>SW platforma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1276" w:type="dxa"/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D74546">
        <w:trPr>
          <w:trHeight w:val="397"/>
          <w:jc w:val="center"/>
        </w:trPr>
        <w:tc>
          <w:tcPr>
            <w:tcW w:w="6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 w:rsidP="00C21290">
            <w:pPr>
              <w:spacing w:after="0" w:line="252" w:lineRule="auto"/>
              <w:rPr>
                <w:sz w:val="24"/>
                <w:szCs w:val="24"/>
              </w:rPr>
            </w:pPr>
            <w:r>
              <w:rPr>
                <w:color w:val="000000"/>
              </w:rPr>
              <w:t>3</w:t>
            </w:r>
            <w:r w:rsidRPr="008936AD">
              <w:rPr>
                <w:color w:val="000000"/>
              </w:rPr>
              <w:t>.</w:t>
            </w:r>
          </w:p>
        </w:tc>
        <w:tc>
          <w:tcPr>
            <w:tcW w:w="3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>
            <w:pPr>
              <w:spacing w:after="0" w:line="252" w:lineRule="auto"/>
              <w:rPr>
                <w:sz w:val="24"/>
                <w:szCs w:val="24"/>
              </w:rPr>
            </w:pPr>
            <w:r>
              <w:t>Dodání, i</w:t>
            </w:r>
            <w:r w:rsidRPr="008936AD">
              <w:t>mplementace</w:t>
            </w:r>
            <w:r>
              <w:t>, migrace, školení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1276" w:type="dxa"/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Default="00D74546" w:rsidP="00D74546">
            <w:pPr>
              <w:spacing w:after="0"/>
            </w:pPr>
            <w:r w:rsidRPr="001F4215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D74546">
        <w:trPr>
          <w:trHeight w:val="579"/>
          <w:jc w:val="center"/>
        </w:trPr>
        <w:tc>
          <w:tcPr>
            <w:tcW w:w="43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8936AD" w:rsidRDefault="00D74546">
            <w:pPr>
              <w:spacing w:after="0" w:line="252" w:lineRule="auto"/>
              <w:rPr>
                <w:sz w:val="24"/>
                <w:szCs w:val="24"/>
              </w:rPr>
            </w:pPr>
            <w:r w:rsidRPr="008936AD">
              <w:rPr>
                <w:b/>
                <w:bCs/>
                <w:color w:val="000000"/>
              </w:rPr>
              <w:t xml:space="preserve">Celková výše ceny za Vytvoření </w:t>
            </w:r>
            <w:r>
              <w:rPr>
                <w:b/>
                <w:bCs/>
                <w:color w:val="000000"/>
              </w:rPr>
              <w:t>díla</w:t>
            </w:r>
            <w:r w:rsidRPr="008936AD">
              <w:rPr>
                <w:b/>
                <w:bCs/>
                <w:color w:val="000000"/>
              </w:rPr>
              <w:t xml:space="preserve"> - součet položek 1. až </w:t>
            </w:r>
            <w:r>
              <w:rPr>
                <w:b/>
                <w:bCs/>
                <w:color w:val="000000"/>
              </w:rPr>
              <w:t>3</w:t>
            </w:r>
            <w:r w:rsidRPr="008936AD">
              <w:rPr>
                <w:b/>
                <w:bCs/>
                <w:color w:val="000000"/>
              </w:rPr>
              <w:t>.</w:t>
            </w:r>
          </w:p>
        </w:tc>
        <w:tc>
          <w:tcPr>
            <w:tcW w:w="1276" w:type="dxa"/>
            <w:vAlign w:val="center"/>
            <w:hideMark/>
          </w:tcPr>
          <w:p w:rsidR="00D74546" w:rsidRPr="00D74546" w:rsidRDefault="00D74546" w:rsidP="00D74546">
            <w:pPr>
              <w:spacing w:after="0" w:line="252" w:lineRule="auto"/>
              <w:rPr>
                <w:b/>
                <w:sz w:val="24"/>
                <w:szCs w:val="24"/>
              </w:rPr>
            </w:pPr>
            <w:r w:rsidRPr="00D74546">
              <w:rPr>
                <w:b/>
                <w:szCs w:val="24"/>
                <w:highlight w:val="yellow"/>
              </w:rPr>
              <w:t>[DOPLNÍ ÚČASTNÍK]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D74546" w:rsidRDefault="00D74546" w:rsidP="00D74546">
            <w:pPr>
              <w:spacing w:after="0"/>
              <w:rPr>
                <w:b/>
              </w:rPr>
            </w:pPr>
            <w:r w:rsidRPr="00D74546">
              <w:rPr>
                <w:b/>
                <w:szCs w:val="24"/>
                <w:highlight w:val="yellow"/>
              </w:rPr>
              <w:t>[DOPLNÍ ÚČASTNÍK]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D74546" w:rsidRDefault="00D74546" w:rsidP="00D74546">
            <w:pPr>
              <w:spacing w:after="0"/>
              <w:rPr>
                <w:b/>
              </w:rPr>
            </w:pPr>
            <w:r w:rsidRPr="00D74546">
              <w:rPr>
                <w:b/>
                <w:szCs w:val="24"/>
                <w:highlight w:val="yellow"/>
              </w:rPr>
              <w:t>[DOPLNÍ ÚČASTNÍK]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546" w:rsidRPr="00D74546" w:rsidRDefault="00D74546" w:rsidP="00D74546">
            <w:pPr>
              <w:spacing w:after="0"/>
              <w:rPr>
                <w:b/>
              </w:rPr>
            </w:pPr>
            <w:r w:rsidRPr="00D74546">
              <w:rPr>
                <w:b/>
                <w:szCs w:val="24"/>
                <w:highlight w:val="yellow"/>
              </w:rPr>
              <w:t>[DOPLNÍ ÚČASTNÍK]</w:t>
            </w:r>
          </w:p>
        </w:tc>
      </w:tr>
    </w:tbl>
    <w:p w:rsidR="007B54D5" w:rsidRDefault="007B54D5" w:rsidP="00040D6A">
      <w:pPr>
        <w:pStyle w:val="Prohlensmluvnchstran"/>
        <w:spacing w:after="0" w:line="240" w:lineRule="auto"/>
        <w:jc w:val="both"/>
        <w:rPr>
          <w:lang w:val="cs-CZ"/>
        </w:rPr>
      </w:pPr>
    </w:p>
    <w:p w:rsidR="00CD5436" w:rsidRDefault="00CD5436" w:rsidP="001128F2">
      <w:pPr>
        <w:pStyle w:val="Prohlensmluvnchstran"/>
        <w:jc w:val="both"/>
      </w:pPr>
    </w:p>
    <w:tbl>
      <w:tblPr>
        <w:tblpPr w:leftFromText="141" w:rightFromText="141" w:vertAnchor="text" w:horzAnchor="margin" w:tblpXSpec="center" w:tblpY="-53"/>
        <w:tblW w:w="94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678"/>
        <w:gridCol w:w="5072"/>
      </w:tblGrid>
      <w:tr w:rsidR="00CD5436" w:rsidRPr="008936AD" w:rsidTr="00040D6A">
        <w:tc>
          <w:tcPr>
            <w:tcW w:w="9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CD5436" w:rsidRPr="008936AD" w:rsidRDefault="0047147F" w:rsidP="00C45A9E">
            <w:pPr>
              <w:keepNext/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díl</w:t>
            </w:r>
            <w:r w:rsidR="00B8777D" w:rsidRPr="008936AD">
              <w:rPr>
                <w:b/>
                <w:bCs/>
                <w:color w:val="000000"/>
              </w:rPr>
              <w:t>čí č</w:t>
            </w:r>
            <w:r w:rsidR="00E67864" w:rsidRPr="008936AD">
              <w:rPr>
                <w:b/>
                <w:bCs/>
                <w:color w:val="000000"/>
              </w:rPr>
              <w:t xml:space="preserve">ásti </w:t>
            </w:r>
            <w:r w:rsidR="00CD5436" w:rsidRPr="008936AD">
              <w:rPr>
                <w:b/>
                <w:bCs/>
                <w:color w:val="000000"/>
              </w:rPr>
              <w:t xml:space="preserve">Vytvoření </w:t>
            </w:r>
            <w:r w:rsidR="00254FBC">
              <w:rPr>
                <w:b/>
                <w:bCs/>
                <w:color w:val="000000"/>
              </w:rPr>
              <w:t>díla</w:t>
            </w:r>
            <w:r w:rsidR="00C45A9E">
              <w:rPr>
                <w:b/>
                <w:bCs/>
                <w:color w:val="000000"/>
              </w:rPr>
              <w:t xml:space="preserve"> </w:t>
            </w:r>
            <w:r w:rsidR="00CD5436" w:rsidRPr="008936AD">
              <w:rPr>
                <w:b/>
                <w:bCs/>
                <w:color w:val="000000"/>
              </w:rPr>
              <w:t>- platební milníky</w:t>
            </w:r>
          </w:p>
        </w:tc>
      </w:tr>
      <w:tr w:rsidR="00CD5436" w:rsidRPr="008936AD" w:rsidTr="00040D6A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436" w:rsidRPr="008936AD" w:rsidRDefault="00CD5436" w:rsidP="00516638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Pol. č.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436" w:rsidRPr="008936AD" w:rsidRDefault="00CD5436" w:rsidP="00DB453E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Milník</w:t>
            </w:r>
            <w:r w:rsidR="00B74602" w:rsidRPr="008936AD">
              <w:rPr>
                <w:b/>
                <w:bCs/>
                <w:color w:val="000000"/>
              </w:rPr>
              <w:t xml:space="preserve"> - </w:t>
            </w:r>
            <w:r w:rsidR="0047147F">
              <w:rPr>
                <w:b/>
                <w:bCs/>
                <w:color w:val="000000"/>
              </w:rPr>
              <w:t>díl</w:t>
            </w:r>
            <w:r w:rsidR="00B74602" w:rsidRPr="008936AD">
              <w:rPr>
                <w:b/>
                <w:bCs/>
                <w:color w:val="000000"/>
              </w:rPr>
              <w:t xml:space="preserve">čí část Vytvoření </w:t>
            </w:r>
            <w:r w:rsidR="00254FBC">
              <w:rPr>
                <w:b/>
                <w:bCs/>
                <w:color w:val="000000"/>
              </w:rPr>
              <w:t>díla</w:t>
            </w:r>
            <w:r w:rsidR="00B74602" w:rsidRPr="008936AD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D5436" w:rsidRPr="008936AD" w:rsidRDefault="00CD5436" w:rsidP="00516638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Fakturované položky rozpočtu</w:t>
            </w:r>
          </w:p>
        </w:tc>
      </w:tr>
      <w:tr w:rsidR="00796A96" w:rsidRPr="008936AD" w:rsidTr="00040D6A">
        <w:trPr>
          <w:trHeight w:val="397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A96" w:rsidRPr="008936AD" w:rsidRDefault="00796A96" w:rsidP="00796A96">
            <w:pPr>
              <w:spacing w:after="0"/>
              <w:jc w:val="center"/>
              <w:rPr>
                <w:bCs/>
                <w:color w:val="000000"/>
              </w:rPr>
            </w:pPr>
            <w:r w:rsidRPr="008936AD">
              <w:rPr>
                <w:bCs/>
                <w:color w:val="000000"/>
              </w:rPr>
              <w:t>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A96" w:rsidRPr="008936AD" w:rsidRDefault="00796A96" w:rsidP="00796A96">
            <w:pPr>
              <w:spacing w:after="0"/>
              <w:jc w:val="both"/>
              <w:rPr>
                <w:rFonts w:cs="Arial"/>
              </w:rPr>
            </w:pPr>
            <w:r w:rsidRPr="008936AD">
              <w:rPr>
                <w:rFonts w:cs="Arial"/>
              </w:rPr>
              <w:t>Předání a převzetí Detailní specifikace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A96" w:rsidRPr="008936AD" w:rsidRDefault="00796A96" w:rsidP="00796A96">
            <w:pPr>
              <w:spacing w:after="0"/>
              <w:jc w:val="center"/>
              <w:rPr>
                <w:color w:val="000000"/>
              </w:rPr>
            </w:pPr>
            <w:r w:rsidRPr="008936AD">
              <w:rPr>
                <w:color w:val="000000"/>
              </w:rPr>
              <w:t xml:space="preserve">Pol. č. 1: </w:t>
            </w:r>
            <w:r w:rsidR="00E70E70" w:rsidRPr="008936AD">
              <w:rPr>
                <w:rFonts w:cs="Arial"/>
              </w:rPr>
              <w:t>Detailní specifikace</w:t>
            </w:r>
          </w:p>
        </w:tc>
      </w:tr>
      <w:tr w:rsidR="00796A96" w:rsidRPr="008936AD" w:rsidTr="00040D6A">
        <w:trPr>
          <w:trHeight w:val="397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A96" w:rsidRPr="008936AD" w:rsidRDefault="00785A58" w:rsidP="00796A96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796A96" w:rsidRPr="008936AD">
              <w:rPr>
                <w:bCs/>
                <w:color w:val="000000"/>
              </w:rPr>
              <w:t>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A96" w:rsidRPr="008936AD" w:rsidRDefault="007430AC" w:rsidP="007069BD">
            <w:pPr>
              <w:spacing w:after="0"/>
              <w:jc w:val="both"/>
              <w:rPr>
                <w:rFonts w:cs="Arial"/>
              </w:rPr>
            </w:pPr>
            <w:r>
              <w:t>Předání</w:t>
            </w:r>
            <w:r w:rsidRPr="008936AD">
              <w:t xml:space="preserve"> </w:t>
            </w:r>
            <w:r w:rsidR="00E70E70" w:rsidRPr="008936AD">
              <w:t xml:space="preserve">a instalace </w:t>
            </w:r>
            <w:r w:rsidR="00F243C5">
              <w:t xml:space="preserve">SW </w:t>
            </w:r>
            <w:r w:rsidR="00606F5E">
              <w:t>platformy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A96" w:rsidRPr="00040D6A" w:rsidRDefault="00796A96" w:rsidP="00040D6A">
            <w:pPr>
              <w:spacing w:after="0"/>
              <w:jc w:val="center"/>
              <w:rPr>
                <w:rFonts w:cs="Arial"/>
                <w:color w:val="000000"/>
              </w:rPr>
            </w:pPr>
            <w:r w:rsidRPr="008936AD">
              <w:rPr>
                <w:color w:val="000000"/>
                <w:lang w:val="en-US"/>
              </w:rPr>
              <w:t xml:space="preserve">Pol. č. </w:t>
            </w:r>
            <w:r w:rsidR="004E5FA6">
              <w:rPr>
                <w:color w:val="000000"/>
                <w:lang w:val="en-US"/>
              </w:rPr>
              <w:t>2</w:t>
            </w:r>
            <w:r w:rsidRPr="008936AD">
              <w:rPr>
                <w:color w:val="000000"/>
                <w:lang w:val="en-US"/>
              </w:rPr>
              <w:t xml:space="preserve">: </w:t>
            </w:r>
            <w:r w:rsidR="00F243C5">
              <w:t xml:space="preserve">SW </w:t>
            </w:r>
            <w:r w:rsidR="004F511F">
              <w:t>platforma</w:t>
            </w:r>
          </w:p>
        </w:tc>
      </w:tr>
      <w:tr w:rsidR="00796A96" w:rsidRPr="008936AD" w:rsidTr="00040D6A">
        <w:trPr>
          <w:trHeight w:val="397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A96" w:rsidRPr="008936AD" w:rsidRDefault="00C45A9E" w:rsidP="00796A96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796A96" w:rsidRPr="008936AD">
              <w:rPr>
                <w:bCs/>
                <w:color w:val="000000"/>
              </w:rPr>
              <w:t>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A96" w:rsidRPr="008936AD" w:rsidRDefault="00796A96" w:rsidP="00DB453E">
            <w:pPr>
              <w:spacing w:after="0"/>
              <w:jc w:val="both"/>
              <w:rPr>
                <w:rFonts w:cs="Arial"/>
                <w:color w:val="000000"/>
              </w:rPr>
            </w:pPr>
            <w:r w:rsidRPr="008936AD">
              <w:rPr>
                <w:rFonts w:cs="Arial"/>
                <w:color w:val="000000"/>
              </w:rPr>
              <w:t xml:space="preserve">Předání a převzetí </w:t>
            </w:r>
            <w:r w:rsidR="0047147F">
              <w:rPr>
                <w:rFonts w:cs="Arial"/>
                <w:color w:val="000000"/>
              </w:rPr>
              <w:t xml:space="preserve">IS </w:t>
            </w:r>
            <w:r w:rsidRPr="008936AD">
              <w:rPr>
                <w:rFonts w:cs="Arial"/>
                <w:color w:val="000000"/>
              </w:rPr>
              <w:t>S</w:t>
            </w:r>
            <w:r w:rsidR="00DB453E">
              <w:rPr>
                <w:rFonts w:cs="Arial"/>
                <w:color w:val="000000"/>
              </w:rPr>
              <w:t>EKM 3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A96" w:rsidRPr="008936AD" w:rsidRDefault="00796A96" w:rsidP="007174F6">
            <w:pPr>
              <w:spacing w:after="0"/>
              <w:jc w:val="center"/>
              <w:rPr>
                <w:color w:val="000000"/>
                <w:lang w:val="en-US"/>
              </w:rPr>
            </w:pPr>
            <w:r w:rsidRPr="008936AD">
              <w:rPr>
                <w:color w:val="000000"/>
              </w:rPr>
              <w:t xml:space="preserve">Pol. č. </w:t>
            </w:r>
            <w:r w:rsidR="004E5FA6">
              <w:rPr>
                <w:color w:val="000000"/>
              </w:rPr>
              <w:t>3</w:t>
            </w:r>
            <w:r w:rsidRPr="008936AD">
              <w:rPr>
                <w:color w:val="000000"/>
              </w:rPr>
              <w:t xml:space="preserve">: </w:t>
            </w:r>
            <w:r w:rsidR="00235C6A">
              <w:t>Dodání, i</w:t>
            </w:r>
            <w:r w:rsidRPr="008936AD">
              <w:t>mplementace</w:t>
            </w:r>
            <w:r w:rsidR="007A26F0">
              <w:t xml:space="preserve">, </w:t>
            </w:r>
            <w:r w:rsidR="00E70E70" w:rsidRPr="008936AD">
              <w:t>migrace</w:t>
            </w:r>
            <w:r w:rsidR="007A26F0">
              <w:t>, školení</w:t>
            </w:r>
            <w:r w:rsidR="00E70E70" w:rsidRPr="008936AD">
              <w:rPr>
                <w:color w:val="000000"/>
                <w:lang w:val="en-US"/>
              </w:rPr>
              <w:t xml:space="preserve"> </w:t>
            </w:r>
            <w:r w:rsidR="00C45A9E">
              <w:rPr>
                <w:color w:val="000000"/>
                <w:lang w:val="en-US"/>
              </w:rPr>
              <w:t>(80 %)</w:t>
            </w:r>
          </w:p>
        </w:tc>
      </w:tr>
      <w:tr w:rsidR="00C45A9E" w:rsidRPr="008936AD" w:rsidTr="00040D6A">
        <w:trPr>
          <w:trHeight w:val="397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A9E" w:rsidRPr="008936AD" w:rsidRDefault="007A26F0" w:rsidP="00796A96">
            <w:pPr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="00C45A9E">
              <w:rPr>
                <w:bCs/>
                <w:color w:val="000000"/>
              </w:rPr>
              <w:t>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A9E" w:rsidRPr="008936AD" w:rsidRDefault="00C45A9E" w:rsidP="002B78D6">
            <w:pPr>
              <w:spacing w:after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Ukončení pilotního provozu </w:t>
            </w:r>
            <w:r w:rsidR="00E50970">
              <w:rPr>
                <w:rFonts w:cs="Arial"/>
                <w:color w:val="000000"/>
              </w:rPr>
              <w:t>IS SEKM 3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A9E" w:rsidRPr="008936AD" w:rsidRDefault="00C45A9E" w:rsidP="00C21290">
            <w:pPr>
              <w:spacing w:after="0"/>
              <w:jc w:val="center"/>
              <w:rPr>
                <w:color w:val="000000"/>
                <w:lang w:val="en-US"/>
              </w:rPr>
            </w:pPr>
            <w:r w:rsidRPr="008936AD">
              <w:rPr>
                <w:color w:val="000000"/>
              </w:rPr>
              <w:t xml:space="preserve">Pol. č. </w:t>
            </w:r>
            <w:r w:rsidR="004E5FA6">
              <w:rPr>
                <w:color w:val="000000"/>
              </w:rPr>
              <w:t>3</w:t>
            </w:r>
            <w:r w:rsidRPr="008936AD">
              <w:rPr>
                <w:color w:val="000000"/>
              </w:rPr>
              <w:t xml:space="preserve">: </w:t>
            </w:r>
            <w:r w:rsidR="00235C6A">
              <w:t>Dodání, i</w:t>
            </w:r>
            <w:r w:rsidRPr="008936AD">
              <w:t>mplementace</w:t>
            </w:r>
            <w:r w:rsidR="007A26F0">
              <w:t>,</w:t>
            </w:r>
            <w:r w:rsidRPr="008936AD">
              <w:t xml:space="preserve"> migrace</w:t>
            </w:r>
            <w:r w:rsidR="007A26F0">
              <w:t>, školení</w:t>
            </w:r>
            <w:r w:rsidRPr="008936A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(20 %)</w:t>
            </w:r>
          </w:p>
        </w:tc>
      </w:tr>
    </w:tbl>
    <w:tbl>
      <w:tblPr>
        <w:tblW w:w="9319" w:type="dxa"/>
        <w:jc w:val="center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8"/>
        <w:gridCol w:w="1190"/>
        <w:gridCol w:w="991"/>
        <w:gridCol w:w="1190"/>
        <w:gridCol w:w="1190"/>
      </w:tblGrid>
      <w:tr w:rsidR="00CD5436" w:rsidRPr="008936AD" w:rsidTr="00040D6A">
        <w:trPr>
          <w:trHeight w:val="519"/>
          <w:jc w:val="center"/>
        </w:trPr>
        <w:tc>
          <w:tcPr>
            <w:tcW w:w="9319" w:type="dxa"/>
            <w:gridSpan w:val="5"/>
            <w:shd w:val="clear" w:color="auto" w:fill="BFBFBF"/>
          </w:tcPr>
          <w:p w:rsidR="00CD5436" w:rsidRPr="008936AD" w:rsidRDefault="007506E6" w:rsidP="00C21290">
            <w:pPr>
              <w:keepNext/>
              <w:jc w:val="center"/>
              <w:rPr>
                <w:b/>
                <w:bCs/>
                <w:color w:val="000000"/>
              </w:rPr>
            </w:pPr>
            <w:r>
              <w:br w:type="page"/>
            </w:r>
            <w:r w:rsidR="00CD5436" w:rsidRPr="008936AD">
              <w:br w:type="page"/>
            </w:r>
            <w:r w:rsidR="00E67864" w:rsidRPr="008936AD">
              <w:rPr>
                <w:b/>
              </w:rPr>
              <w:t xml:space="preserve">Cena </w:t>
            </w:r>
            <w:r w:rsidR="004E5FA6">
              <w:rPr>
                <w:b/>
              </w:rPr>
              <w:t>–</w:t>
            </w:r>
            <w:r w:rsidR="00E67864" w:rsidRPr="008936AD">
              <w:rPr>
                <w:b/>
              </w:rPr>
              <w:t xml:space="preserve"> </w:t>
            </w:r>
            <w:r w:rsidR="004E5FA6">
              <w:rPr>
                <w:b/>
                <w:bCs/>
                <w:color w:val="000000"/>
              </w:rPr>
              <w:t xml:space="preserve">Provozní podpora </w:t>
            </w:r>
            <w:r w:rsidR="00254FBC">
              <w:rPr>
                <w:b/>
                <w:bCs/>
                <w:color w:val="000000"/>
              </w:rPr>
              <w:t>díla</w:t>
            </w:r>
            <w:r w:rsidR="009349A1" w:rsidRPr="008936AD">
              <w:rPr>
                <w:b/>
                <w:bCs/>
                <w:color w:val="000000"/>
              </w:rPr>
              <w:t xml:space="preserve"> (vyjma ceny za KL </w:t>
            </w:r>
            <w:r w:rsidR="0013247B">
              <w:rPr>
                <w:b/>
                <w:bCs/>
                <w:color w:val="000000"/>
              </w:rPr>
              <w:t>O</w:t>
            </w:r>
            <w:r w:rsidR="009349A1" w:rsidRPr="008936AD">
              <w:rPr>
                <w:b/>
                <w:bCs/>
                <w:color w:val="000000"/>
              </w:rPr>
              <w:t>ptimalizace</w:t>
            </w:r>
            <w:r w:rsidR="00606F5E">
              <w:rPr>
                <w:b/>
                <w:bCs/>
                <w:color w:val="000000"/>
              </w:rPr>
              <w:t xml:space="preserve"> a KL Školení</w:t>
            </w:r>
            <w:r w:rsidR="009349A1" w:rsidRPr="008936AD">
              <w:rPr>
                <w:b/>
                <w:bCs/>
                <w:color w:val="000000"/>
              </w:rPr>
              <w:t>)</w:t>
            </w:r>
          </w:p>
        </w:tc>
      </w:tr>
      <w:tr w:rsidR="00CD5436" w:rsidRPr="008936AD" w:rsidTr="00040D6A">
        <w:trPr>
          <w:trHeight w:val="811"/>
          <w:jc w:val="center"/>
        </w:trPr>
        <w:tc>
          <w:tcPr>
            <w:tcW w:w="4923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436" w:rsidRPr="008936AD" w:rsidRDefault="00CD5436" w:rsidP="00741822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 xml:space="preserve">Položka 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436" w:rsidRPr="008936AD" w:rsidRDefault="00CD5436" w:rsidP="00741822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Cena v Kč bez DPH</w:t>
            </w:r>
          </w:p>
        </w:tc>
        <w:tc>
          <w:tcPr>
            <w:tcW w:w="991" w:type="dxa"/>
            <w:shd w:val="clear" w:color="auto" w:fill="BFBFBF"/>
            <w:vAlign w:val="center"/>
          </w:tcPr>
          <w:p w:rsidR="00CD5436" w:rsidRPr="008936AD" w:rsidRDefault="00CD5436" w:rsidP="00741822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Výše DPH (v %)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436" w:rsidRPr="008936AD" w:rsidRDefault="00CD5436" w:rsidP="00741822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Výše DPH (v Kč)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436" w:rsidRPr="008936AD" w:rsidRDefault="00CD5436" w:rsidP="00741822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Cena v Kč včetně DPH</w:t>
            </w:r>
          </w:p>
        </w:tc>
      </w:tr>
      <w:tr w:rsidR="00D74546" w:rsidRPr="008936AD" w:rsidTr="006F03FF">
        <w:trPr>
          <w:trHeight w:val="404"/>
          <w:jc w:val="center"/>
        </w:trPr>
        <w:tc>
          <w:tcPr>
            <w:tcW w:w="4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546" w:rsidRPr="00040D6A" w:rsidRDefault="00D74546">
            <w:pPr>
              <w:jc w:val="center"/>
              <w:rPr>
                <w:color w:val="000000"/>
                <w:highlight w:val="yellow"/>
              </w:rPr>
            </w:pPr>
            <w:r w:rsidRPr="008936AD">
              <w:rPr>
                <w:b/>
              </w:rPr>
              <w:t xml:space="preserve">Služby </w:t>
            </w:r>
            <w:r>
              <w:rPr>
                <w:b/>
              </w:rPr>
              <w:t xml:space="preserve">Provozní podpory díla </w:t>
            </w:r>
            <w:r w:rsidRPr="008936AD">
              <w:rPr>
                <w:b/>
              </w:rPr>
              <w:t>za 1 měsíc</w:t>
            </w:r>
            <w:ins w:id="181" w:author="Autor">
              <w:r>
                <w:rPr>
                  <w:rStyle w:val="Znakapoznpodarou"/>
                  <w:b/>
                </w:rPr>
                <w:footnoteReference w:id="5"/>
              </w:r>
            </w:ins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C82731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991" w:type="dxa"/>
          </w:tcPr>
          <w:p w:rsidR="00D74546" w:rsidRDefault="00D74546" w:rsidP="00D74546">
            <w:pPr>
              <w:spacing w:after="0"/>
            </w:pPr>
            <w:r w:rsidRPr="00C82731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C82731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C82731">
              <w:rPr>
                <w:szCs w:val="24"/>
                <w:highlight w:val="yellow"/>
              </w:rPr>
              <w:t>[DOPLNÍ ÚČASTNÍK]</w:t>
            </w:r>
          </w:p>
        </w:tc>
      </w:tr>
    </w:tbl>
    <w:p w:rsidR="005717C5" w:rsidRDefault="005717C5" w:rsidP="00CD5436">
      <w:pPr>
        <w:pStyle w:val="Prohlensmluvnchstran"/>
      </w:pPr>
    </w:p>
    <w:tbl>
      <w:tblPr>
        <w:tblW w:w="9319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8"/>
        <w:gridCol w:w="1190"/>
        <w:gridCol w:w="991"/>
        <w:gridCol w:w="1190"/>
        <w:gridCol w:w="1190"/>
      </w:tblGrid>
      <w:tr w:rsidR="005717C5" w:rsidRPr="008936AD" w:rsidTr="001E0461">
        <w:trPr>
          <w:trHeight w:val="519"/>
        </w:trPr>
        <w:tc>
          <w:tcPr>
            <w:tcW w:w="9319" w:type="dxa"/>
            <w:gridSpan w:val="5"/>
            <w:shd w:val="clear" w:color="auto" w:fill="BFBFBF"/>
          </w:tcPr>
          <w:p w:rsidR="005717C5" w:rsidRPr="008936AD" w:rsidRDefault="005717C5" w:rsidP="00E51896">
            <w:pPr>
              <w:keepNext/>
              <w:jc w:val="center"/>
              <w:rPr>
                <w:b/>
                <w:bCs/>
                <w:color w:val="000000"/>
              </w:rPr>
            </w:pPr>
            <w:r w:rsidRPr="008936AD">
              <w:lastRenderedPageBreak/>
              <w:br w:type="page"/>
            </w:r>
            <w:r w:rsidRPr="008936AD">
              <w:rPr>
                <w:b/>
              </w:rPr>
              <w:t xml:space="preserve">Cena - KL </w:t>
            </w:r>
            <w:r w:rsidR="00785A58">
              <w:rPr>
                <w:b/>
              </w:rPr>
              <w:t>O</w:t>
            </w:r>
            <w:r w:rsidRPr="008936AD">
              <w:rPr>
                <w:b/>
              </w:rPr>
              <w:t>ptimalizace</w:t>
            </w:r>
          </w:p>
        </w:tc>
      </w:tr>
      <w:tr w:rsidR="005717C5" w:rsidRPr="008936AD" w:rsidTr="001E0461">
        <w:trPr>
          <w:trHeight w:val="811"/>
        </w:trPr>
        <w:tc>
          <w:tcPr>
            <w:tcW w:w="4923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7C5" w:rsidRPr="008936AD" w:rsidRDefault="005717C5" w:rsidP="001E0461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 xml:space="preserve">Položka 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7C5" w:rsidRPr="008936AD" w:rsidRDefault="005717C5" w:rsidP="001E0461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Cena v Kč bez DPH</w:t>
            </w:r>
          </w:p>
        </w:tc>
        <w:tc>
          <w:tcPr>
            <w:tcW w:w="991" w:type="dxa"/>
            <w:shd w:val="clear" w:color="auto" w:fill="BFBFBF"/>
            <w:vAlign w:val="center"/>
          </w:tcPr>
          <w:p w:rsidR="005717C5" w:rsidRPr="008936AD" w:rsidRDefault="005717C5" w:rsidP="001E0461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Výše DPH (v %)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7C5" w:rsidRPr="008936AD" w:rsidRDefault="005717C5" w:rsidP="001E0461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Výše DPH (v Kč)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7C5" w:rsidRPr="008936AD" w:rsidRDefault="005717C5" w:rsidP="001E0461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Cena v Kč včetně DPH</w:t>
            </w:r>
          </w:p>
        </w:tc>
      </w:tr>
      <w:tr w:rsidR="00D74546" w:rsidRPr="008936AD" w:rsidTr="006F03FF">
        <w:trPr>
          <w:trHeight w:val="404"/>
        </w:trPr>
        <w:tc>
          <w:tcPr>
            <w:tcW w:w="4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546" w:rsidRPr="008936AD" w:rsidRDefault="00D74546" w:rsidP="003965D2">
            <w:pPr>
              <w:jc w:val="center"/>
              <w:rPr>
                <w:b/>
              </w:rPr>
            </w:pPr>
            <w:r w:rsidRPr="008936AD">
              <w:rPr>
                <w:b/>
              </w:rPr>
              <w:t>Cena za 1 člověkoden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991" w:type="dxa"/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6F03FF">
        <w:trPr>
          <w:trHeight w:val="404"/>
        </w:trPr>
        <w:tc>
          <w:tcPr>
            <w:tcW w:w="4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546" w:rsidRPr="008936AD" w:rsidRDefault="00D74546" w:rsidP="003965D2">
            <w:pPr>
              <w:keepNext/>
              <w:keepLines/>
              <w:spacing w:after="0"/>
              <w:jc w:val="center"/>
              <w:rPr>
                <w:b/>
              </w:rPr>
            </w:pPr>
            <w:r w:rsidRPr="008936AD">
              <w:rPr>
                <w:b/>
              </w:rPr>
              <w:t xml:space="preserve">Nabídková cena za </w:t>
            </w:r>
            <w:r>
              <w:rPr>
                <w:b/>
              </w:rPr>
              <w:t>50</w:t>
            </w:r>
            <w:r w:rsidRPr="008936AD">
              <w:rPr>
                <w:b/>
              </w:rPr>
              <w:t xml:space="preserve"> člověkodní</w:t>
            </w:r>
          </w:p>
          <w:p w:rsidR="00D74546" w:rsidRPr="008936AD" w:rsidRDefault="00D74546" w:rsidP="00E51896">
            <w:pPr>
              <w:jc w:val="center"/>
              <w:rPr>
                <w:b/>
              </w:rPr>
            </w:pPr>
            <w:r w:rsidRPr="008936AD">
              <w:rPr>
                <w:b/>
              </w:rPr>
              <w:t xml:space="preserve">(Lze čerpat max. </w:t>
            </w:r>
            <w:r>
              <w:rPr>
                <w:b/>
              </w:rPr>
              <w:t>5</w:t>
            </w:r>
            <w:r w:rsidRPr="008936AD">
              <w:rPr>
                <w:b/>
              </w:rPr>
              <w:t>0 člověkodnů za jeden kalendářní rok)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991" w:type="dxa"/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4B06E9">
              <w:rPr>
                <w:szCs w:val="24"/>
                <w:highlight w:val="yellow"/>
              </w:rPr>
              <w:t>[DOPLNÍ ÚČASTNÍK]</w:t>
            </w:r>
          </w:p>
        </w:tc>
      </w:tr>
    </w:tbl>
    <w:p w:rsidR="00040D6A" w:rsidRDefault="00040D6A" w:rsidP="001128F2">
      <w:pPr>
        <w:jc w:val="both"/>
        <w:rPr>
          <w:rFonts w:eastAsia="Times New Roman"/>
          <w:b/>
          <w:szCs w:val="24"/>
          <w:lang w:eastAsia="cs-CZ"/>
        </w:rPr>
      </w:pPr>
    </w:p>
    <w:p w:rsidR="003335C0" w:rsidRDefault="00442934" w:rsidP="001128F2">
      <w:pPr>
        <w:jc w:val="both"/>
        <w:rPr>
          <w:b/>
        </w:rPr>
      </w:pPr>
      <w:r>
        <w:rPr>
          <w:rFonts w:eastAsia="Times New Roman"/>
          <w:b/>
          <w:szCs w:val="24"/>
          <w:lang w:eastAsia="cs-CZ"/>
        </w:rPr>
        <w:t xml:space="preserve">V rámci </w:t>
      </w:r>
      <w:r w:rsidR="00FC3EEB" w:rsidRPr="008936AD">
        <w:rPr>
          <w:b/>
        </w:rPr>
        <w:t xml:space="preserve">KL </w:t>
      </w:r>
      <w:r w:rsidR="00785A58">
        <w:rPr>
          <w:b/>
        </w:rPr>
        <w:t>O</w:t>
      </w:r>
      <w:r w:rsidR="00FC3EEB" w:rsidRPr="008936AD">
        <w:rPr>
          <w:b/>
        </w:rPr>
        <w:t>ptimalizace</w:t>
      </w:r>
      <w:r w:rsidR="00FC3EEB">
        <w:rPr>
          <w:b/>
        </w:rPr>
        <w:t xml:space="preserve"> může být čerpáno plnění vždy maximálně v </w:t>
      </w:r>
      <w:r w:rsidR="00FC3EEB" w:rsidRPr="00040D6A">
        <w:rPr>
          <w:b/>
        </w:rPr>
        <w:t xml:space="preserve">rozsahu </w:t>
      </w:r>
      <w:r w:rsidR="00606F5E" w:rsidRPr="00040D6A">
        <w:rPr>
          <w:b/>
        </w:rPr>
        <w:t>5</w:t>
      </w:r>
      <w:r w:rsidR="00785A58" w:rsidRPr="00040D6A">
        <w:rPr>
          <w:b/>
        </w:rPr>
        <w:t xml:space="preserve">0 </w:t>
      </w:r>
      <w:r w:rsidR="00040D6A">
        <w:rPr>
          <w:b/>
        </w:rPr>
        <w:t>člověkodnů za </w:t>
      </w:r>
      <w:r w:rsidR="00FC3EEB" w:rsidRPr="00040D6A">
        <w:rPr>
          <w:b/>
        </w:rPr>
        <w:t>jeden kalendářní rok</w:t>
      </w:r>
      <w:r w:rsidR="007020B6" w:rsidRPr="00040D6A">
        <w:rPr>
          <w:b/>
        </w:rPr>
        <w:t xml:space="preserve"> a nevyčerpané člověkodny za příslušný kalendářní rok </w:t>
      </w:r>
      <w:r w:rsidR="00772D42" w:rsidRPr="00040D6A">
        <w:rPr>
          <w:b/>
        </w:rPr>
        <w:t>lze</w:t>
      </w:r>
      <w:r w:rsidR="007020B6" w:rsidRPr="00040D6A">
        <w:rPr>
          <w:b/>
        </w:rPr>
        <w:t xml:space="preserve"> převést </w:t>
      </w:r>
      <w:r w:rsidR="00040D6A">
        <w:rPr>
          <w:b/>
        </w:rPr>
        <w:t>do </w:t>
      </w:r>
      <w:r w:rsidR="007020B6" w:rsidRPr="00EE4D0B">
        <w:rPr>
          <w:b/>
        </w:rPr>
        <w:t xml:space="preserve">následujícího kalendářního roku. </w:t>
      </w:r>
      <w:r w:rsidR="00FC3EEB" w:rsidRPr="00EE4D0B">
        <w:rPr>
          <w:b/>
        </w:rPr>
        <w:t>Zhotovitel nemá právo na plnění maximálního rozsahu člověkodnů.</w:t>
      </w:r>
    </w:p>
    <w:tbl>
      <w:tblPr>
        <w:tblW w:w="9319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8"/>
        <w:gridCol w:w="1190"/>
        <w:gridCol w:w="991"/>
        <w:gridCol w:w="1190"/>
        <w:gridCol w:w="1190"/>
      </w:tblGrid>
      <w:tr w:rsidR="00C45A9E" w:rsidRPr="008936AD" w:rsidTr="00CE572A">
        <w:trPr>
          <w:trHeight w:val="519"/>
        </w:trPr>
        <w:tc>
          <w:tcPr>
            <w:tcW w:w="9319" w:type="dxa"/>
            <w:gridSpan w:val="5"/>
            <w:shd w:val="clear" w:color="auto" w:fill="BFBFBF"/>
          </w:tcPr>
          <w:p w:rsidR="00C45A9E" w:rsidRPr="008936AD" w:rsidRDefault="00C45A9E" w:rsidP="00C45A9E">
            <w:pPr>
              <w:keepNext/>
              <w:jc w:val="center"/>
              <w:rPr>
                <w:b/>
                <w:bCs/>
                <w:color w:val="000000"/>
              </w:rPr>
            </w:pPr>
            <w:r w:rsidRPr="008936AD">
              <w:br w:type="page"/>
            </w:r>
            <w:r w:rsidRPr="008936AD">
              <w:rPr>
                <w:b/>
              </w:rPr>
              <w:t xml:space="preserve">Cena - KL </w:t>
            </w:r>
            <w:r>
              <w:rPr>
                <w:b/>
              </w:rPr>
              <w:t>Školení</w:t>
            </w:r>
          </w:p>
        </w:tc>
      </w:tr>
      <w:tr w:rsidR="00C45A9E" w:rsidRPr="008936AD" w:rsidTr="00CE572A">
        <w:trPr>
          <w:trHeight w:val="811"/>
        </w:trPr>
        <w:tc>
          <w:tcPr>
            <w:tcW w:w="4923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A9E" w:rsidRPr="008936AD" w:rsidRDefault="00C45A9E" w:rsidP="00CE572A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 xml:space="preserve">Položka 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A9E" w:rsidRPr="008936AD" w:rsidRDefault="00C45A9E" w:rsidP="00CE572A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Cena v Kč bez DPH</w:t>
            </w:r>
          </w:p>
        </w:tc>
        <w:tc>
          <w:tcPr>
            <w:tcW w:w="991" w:type="dxa"/>
            <w:shd w:val="clear" w:color="auto" w:fill="BFBFBF"/>
            <w:vAlign w:val="center"/>
          </w:tcPr>
          <w:p w:rsidR="00C45A9E" w:rsidRPr="008936AD" w:rsidRDefault="00C45A9E" w:rsidP="00CE572A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Výše DPH (v %)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A9E" w:rsidRPr="008936AD" w:rsidRDefault="00C45A9E" w:rsidP="00CE572A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Výše DPH (v Kč)</w:t>
            </w:r>
          </w:p>
        </w:tc>
        <w:tc>
          <w:tcPr>
            <w:tcW w:w="1135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5A9E" w:rsidRPr="008936AD" w:rsidRDefault="00C45A9E" w:rsidP="00CE572A">
            <w:pPr>
              <w:jc w:val="center"/>
              <w:rPr>
                <w:b/>
                <w:bCs/>
                <w:color w:val="000000"/>
              </w:rPr>
            </w:pPr>
            <w:r w:rsidRPr="008936AD">
              <w:rPr>
                <w:b/>
                <w:bCs/>
                <w:color w:val="000000"/>
              </w:rPr>
              <w:t>Cena v Kč včetně DPH</w:t>
            </w:r>
          </w:p>
        </w:tc>
      </w:tr>
      <w:tr w:rsidR="00D74546" w:rsidRPr="008936AD" w:rsidTr="006F03FF">
        <w:trPr>
          <w:trHeight w:val="404"/>
        </w:trPr>
        <w:tc>
          <w:tcPr>
            <w:tcW w:w="4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546" w:rsidRPr="008936AD" w:rsidRDefault="00D74546" w:rsidP="00CE572A">
            <w:pPr>
              <w:jc w:val="center"/>
              <w:rPr>
                <w:b/>
              </w:rPr>
            </w:pPr>
            <w:r w:rsidRPr="008936AD">
              <w:rPr>
                <w:b/>
              </w:rPr>
              <w:t>Cena za 1 člověkoden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991" w:type="dxa"/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6F03FF">
        <w:trPr>
          <w:trHeight w:val="404"/>
        </w:trPr>
        <w:tc>
          <w:tcPr>
            <w:tcW w:w="4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546" w:rsidRPr="008936AD" w:rsidRDefault="00D74546" w:rsidP="00CE572A">
            <w:pPr>
              <w:keepNext/>
              <w:keepLines/>
              <w:spacing w:after="0"/>
              <w:jc w:val="center"/>
              <w:rPr>
                <w:b/>
              </w:rPr>
            </w:pPr>
            <w:r w:rsidRPr="008936AD">
              <w:rPr>
                <w:b/>
              </w:rPr>
              <w:t xml:space="preserve">Nabídková cena za </w:t>
            </w:r>
            <w:r>
              <w:rPr>
                <w:b/>
              </w:rPr>
              <w:t>4</w:t>
            </w:r>
            <w:r w:rsidRPr="008936AD">
              <w:rPr>
                <w:b/>
              </w:rPr>
              <w:t xml:space="preserve"> </w:t>
            </w:r>
            <w:r>
              <w:rPr>
                <w:b/>
              </w:rPr>
              <w:t>člověkodny</w:t>
            </w:r>
          </w:p>
          <w:p w:rsidR="00D74546" w:rsidRPr="008936AD" w:rsidRDefault="00D74546" w:rsidP="00CE572A">
            <w:pPr>
              <w:jc w:val="center"/>
              <w:rPr>
                <w:b/>
              </w:rPr>
            </w:pPr>
            <w:r w:rsidRPr="008936AD">
              <w:rPr>
                <w:b/>
              </w:rPr>
              <w:t xml:space="preserve">(Lze čerpat max. </w:t>
            </w:r>
            <w:r>
              <w:rPr>
                <w:b/>
              </w:rPr>
              <w:t>4</w:t>
            </w:r>
            <w:r w:rsidRPr="008936AD">
              <w:rPr>
                <w:b/>
              </w:rPr>
              <w:t xml:space="preserve"> člověkodnů za jeden kalendářní rok)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991" w:type="dxa"/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46" w:rsidRDefault="00D74546" w:rsidP="00D74546">
            <w:pPr>
              <w:spacing w:after="0"/>
            </w:pPr>
            <w:r w:rsidRPr="00DF194C">
              <w:rPr>
                <w:szCs w:val="24"/>
                <w:highlight w:val="yellow"/>
              </w:rPr>
              <w:t>[DOPLNÍ ÚČASTNÍK]</w:t>
            </w:r>
          </w:p>
        </w:tc>
      </w:tr>
    </w:tbl>
    <w:p w:rsidR="00040D6A" w:rsidRDefault="00040D6A" w:rsidP="001128F2">
      <w:pPr>
        <w:jc w:val="both"/>
        <w:rPr>
          <w:rFonts w:eastAsia="Times New Roman"/>
          <w:b/>
          <w:szCs w:val="24"/>
          <w:lang w:eastAsia="cs-CZ"/>
        </w:rPr>
      </w:pPr>
    </w:p>
    <w:p w:rsidR="00C152B2" w:rsidRPr="00C152B2" w:rsidRDefault="00C45A9E" w:rsidP="001128F2">
      <w:pPr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b/>
          <w:szCs w:val="24"/>
          <w:lang w:eastAsia="cs-CZ"/>
        </w:rPr>
        <w:t xml:space="preserve">V rámci </w:t>
      </w:r>
      <w:r w:rsidRPr="008936AD">
        <w:rPr>
          <w:b/>
        </w:rPr>
        <w:t xml:space="preserve">KL </w:t>
      </w:r>
      <w:r>
        <w:rPr>
          <w:b/>
        </w:rPr>
        <w:t xml:space="preserve">Školení může být čerpáno plnění vždy </w:t>
      </w:r>
      <w:r w:rsidRPr="00040D6A">
        <w:rPr>
          <w:b/>
        </w:rPr>
        <w:t>maximálně v rozsahu 4 člověkodnů za jeden kalendářní rok a nevyčerpané člověkodny za příslušný kalendářní rok lze převést do ná</w:t>
      </w:r>
      <w:r w:rsidR="00040D6A">
        <w:rPr>
          <w:b/>
        </w:rPr>
        <w:t xml:space="preserve">sledujícího kalendářního roku. </w:t>
      </w:r>
      <w:r w:rsidRPr="00040D6A">
        <w:rPr>
          <w:b/>
        </w:rPr>
        <w:t>Zhotovitel nemá právo na plnění maximálního rozsahu člověkodnů</w:t>
      </w:r>
      <w:r w:rsidRPr="00EE4D0B">
        <w:rPr>
          <w:b/>
        </w:rPr>
        <w:t>.</w:t>
      </w:r>
    </w:p>
    <w:p w:rsidR="003335C0" w:rsidRDefault="003335C0">
      <w:pPr>
        <w:rPr>
          <w:rFonts w:eastAsia="Times New Roman"/>
          <w:b/>
          <w:szCs w:val="24"/>
          <w:lang w:eastAsia="cs-CZ"/>
        </w:rPr>
      </w:pPr>
    </w:p>
    <w:p w:rsidR="00D74546" w:rsidRDefault="00D74546">
      <w:pPr>
        <w:rPr>
          <w:rFonts w:eastAsia="Times New Roman"/>
          <w:b/>
          <w:szCs w:val="24"/>
          <w:lang w:eastAsia="cs-CZ"/>
        </w:rPr>
      </w:pPr>
    </w:p>
    <w:p w:rsidR="00D74546" w:rsidRDefault="00D74546">
      <w:pPr>
        <w:rPr>
          <w:rFonts w:eastAsia="Times New Roman"/>
          <w:b/>
          <w:szCs w:val="24"/>
          <w:lang w:eastAsia="cs-CZ"/>
        </w:rPr>
        <w:sectPr w:rsidR="00D74546" w:rsidSect="00AA0721">
          <w:footerReference w:type="default" r:id="rId17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BA68CA" w:rsidRDefault="00BA68CA" w:rsidP="00FB29D4">
      <w:pPr>
        <w:pStyle w:val="Prohlensmluvnchstran"/>
      </w:pPr>
      <w:r>
        <w:lastRenderedPageBreak/>
        <w:t>Příloha č. 4</w:t>
      </w:r>
    </w:p>
    <w:p w:rsidR="00BA68CA" w:rsidRPr="00555D4C" w:rsidRDefault="00BA68CA" w:rsidP="00FB29D4">
      <w:pPr>
        <w:pStyle w:val="Prohlensmluvnchstran"/>
        <w:rPr>
          <w:b w:val="0"/>
        </w:rPr>
      </w:pPr>
      <w:r w:rsidRPr="00555D4C">
        <w:rPr>
          <w:b w:val="0"/>
        </w:rPr>
        <w:t>Harmonogram plnění</w:t>
      </w:r>
    </w:p>
    <w:p w:rsidR="00C22963" w:rsidRPr="00040D6A" w:rsidRDefault="00C22963" w:rsidP="00040D6A">
      <w:pPr>
        <w:pStyle w:val="Prohlensmluvnchstran"/>
        <w:jc w:val="both"/>
        <w:rPr>
          <w:b w:val="0"/>
        </w:rPr>
      </w:pPr>
    </w:p>
    <w:tbl>
      <w:tblPr>
        <w:tblW w:w="7277" w:type="dxa"/>
        <w:tblInd w:w="10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0A0" w:firstRow="1" w:lastRow="0" w:firstColumn="1" w:lastColumn="0" w:noHBand="0" w:noVBand="0"/>
      </w:tblPr>
      <w:tblGrid>
        <w:gridCol w:w="5083"/>
        <w:gridCol w:w="2194"/>
      </w:tblGrid>
      <w:tr w:rsidR="002908B5" w:rsidRPr="008936AD" w:rsidTr="006C4457">
        <w:trPr>
          <w:trHeight w:val="520"/>
        </w:trPr>
        <w:tc>
          <w:tcPr>
            <w:tcW w:w="5083" w:type="dxa"/>
            <w:tcBorders>
              <w:right w:val="single" w:sz="8" w:space="0" w:color="B3CC82"/>
            </w:tcBorders>
            <w:shd w:val="clear" w:color="auto" w:fill="D9D9D9"/>
          </w:tcPr>
          <w:p w:rsidR="002908B5" w:rsidRPr="008936AD" w:rsidRDefault="002908B5" w:rsidP="00165EBE">
            <w:pPr>
              <w:jc w:val="center"/>
              <w:rPr>
                <w:rFonts w:cs="Calibri"/>
                <w:b/>
                <w:bCs/>
              </w:rPr>
            </w:pPr>
            <w:r w:rsidRPr="008936AD">
              <w:rPr>
                <w:rFonts w:cs="Calibri"/>
                <w:b/>
                <w:bCs/>
              </w:rPr>
              <w:t xml:space="preserve">Milník - dílčí část Vytvoření </w:t>
            </w:r>
            <w:r>
              <w:rPr>
                <w:rFonts w:cs="Calibri"/>
                <w:b/>
                <w:bCs/>
              </w:rPr>
              <w:t>díla</w:t>
            </w:r>
          </w:p>
        </w:tc>
        <w:tc>
          <w:tcPr>
            <w:tcW w:w="2194" w:type="dxa"/>
            <w:tcBorders>
              <w:left w:val="single" w:sz="8" w:space="0" w:color="B3CC82"/>
              <w:bottom w:val="single" w:sz="8" w:space="0" w:color="B3CC82"/>
            </w:tcBorders>
            <w:shd w:val="clear" w:color="auto" w:fill="D9D9D9"/>
          </w:tcPr>
          <w:p w:rsidR="002908B5" w:rsidRPr="008936AD" w:rsidRDefault="002908B5" w:rsidP="007709A8">
            <w:pPr>
              <w:jc w:val="center"/>
              <w:rPr>
                <w:rFonts w:cs="Calibri"/>
                <w:b/>
                <w:bCs/>
              </w:rPr>
            </w:pPr>
            <w:r w:rsidRPr="008936AD">
              <w:rPr>
                <w:rFonts w:cs="Calibri"/>
                <w:b/>
                <w:bCs/>
              </w:rPr>
              <w:t>Ukončení plnění</w:t>
            </w:r>
          </w:p>
        </w:tc>
      </w:tr>
      <w:tr w:rsidR="002908B5" w:rsidRPr="008936AD" w:rsidTr="006C4457">
        <w:trPr>
          <w:trHeight w:val="520"/>
        </w:trPr>
        <w:tc>
          <w:tcPr>
            <w:tcW w:w="5083" w:type="dxa"/>
            <w:tcBorders>
              <w:right w:val="single" w:sz="8" w:space="0" w:color="B3CC82"/>
            </w:tcBorders>
          </w:tcPr>
          <w:p w:rsidR="002908B5" w:rsidRPr="00C21290" w:rsidRDefault="002908B5" w:rsidP="00C21290">
            <w:pPr>
              <w:pStyle w:val="Odstavecseseznamem"/>
              <w:numPr>
                <w:ilvl w:val="0"/>
                <w:numId w:val="66"/>
              </w:numPr>
              <w:spacing w:after="0"/>
              <w:ind w:left="439"/>
              <w:jc w:val="left"/>
              <w:rPr>
                <w:rFonts w:asciiTheme="minorHAnsi" w:hAnsiTheme="minorHAnsi"/>
              </w:rPr>
            </w:pPr>
            <w:r w:rsidRPr="00C21290">
              <w:rPr>
                <w:rFonts w:asciiTheme="minorHAnsi" w:hAnsiTheme="minorHAnsi"/>
                <w:sz w:val="22"/>
                <w:szCs w:val="22"/>
              </w:rPr>
              <w:t>Předání a převzetí Detailní specifikace</w:t>
            </w:r>
          </w:p>
        </w:tc>
        <w:tc>
          <w:tcPr>
            <w:tcW w:w="2194" w:type="dxa"/>
            <w:tcBorders>
              <w:left w:val="single" w:sz="8" w:space="0" w:color="B3CC82"/>
              <w:bottom w:val="single" w:sz="8" w:space="0" w:color="B3CC82"/>
            </w:tcBorders>
            <w:shd w:val="clear" w:color="auto" w:fill="F2F2F2"/>
          </w:tcPr>
          <w:p w:rsidR="002908B5" w:rsidRPr="008936AD" w:rsidRDefault="002908B5" w:rsidP="007174F6">
            <w:pPr>
              <w:spacing w:after="0"/>
              <w:jc w:val="center"/>
              <w:rPr>
                <w:lang w:eastAsia="cs-CZ"/>
              </w:rPr>
            </w:pPr>
            <w:r w:rsidRPr="008936AD">
              <w:t>T+</w:t>
            </w:r>
            <w:r>
              <w:t>100</w:t>
            </w:r>
            <w:r w:rsidRPr="008936AD">
              <w:t xml:space="preserve"> dní</w:t>
            </w:r>
          </w:p>
          <w:p w:rsidR="002908B5" w:rsidRPr="008936AD" w:rsidRDefault="002908B5" w:rsidP="00235AB2">
            <w:pPr>
              <w:spacing w:after="0"/>
              <w:jc w:val="center"/>
            </w:pPr>
          </w:p>
        </w:tc>
      </w:tr>
      <w:tr w:rsidR="002908B5" w:rsidRPr="008936AD" w:rsidTr="006C4457">
        <w:trPr>
          <w:trHeight w:val="580"/>
        </w:trPr>
        <w:tc>
          <w:tcPr>
            <w:tcW w:w="5083" w:type="dxa"/>
            <w:tcBorders>
              <w:right w:val="single" w:sz="8" w:space="0" w:color="B3CC82"/>
            </w:tcBorders>
          </w:tcPr>
          <w:p w:rsidR="002908B5" w:rsidRPr="00C21290" w:rsidRDefault="007430AC" w:rsidP="006C4457">
            <w:pPr>
              <w:pStyle w:val="Odstavecseseznamem"/>
              <w:numPr>
                <w:ilvl w:val="0"/>
                <w:numId w:val="66"/>
              </w:numPr>
              <w:spacing w:after="0"/>
              <w:ind w:left="439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Předání</w:t>
            </w:r>
            <w:r w:rsidR="002908B5" w:rsidRPr="00C21290">
              <w:rPr>
                <w:rFonts w:asciiTheme="minorHAnsi" w:hAnsiTheme="minorHAnsi"/>
                <w:sz w:val="22"/>
                <w:szCs w:val="22"/>
              </w:rPr>
              <w:t xml:space="preserve"> a instalace </w:t>
            </w:r>
            <w:r w:rsidR="00225B8A">
              <w:rPr>
                <w:rFonts w:asciiTheme="minorHAnsi" w:hAnsiTheme="minorHAnsi"/>
                <w:sz w:val="22"/>
                <w:szCs w:val="22"/>
                <w:lang w:val="cs-CZ"/>
              </w:rPr>
              <w:t>SW</w:t>
            </w:r>
            <w:r w:rsidR="00225B8A" w:rsidRPr="00606F5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908B5" w:rsidRPr="00606F5E">
              <w:rPr>
                <w:rFonts w:asciiTheme="minorHAnsi" w:hAnsiTheme="minorHAnsi"/>
                <w:sz w:val="22"/>
                <w:szCs w:val="22"/>
              </w:rPr>
              <w:t>platformy</w:t>
            </w:r>
          </w:p>
        </w:tc>
        <w:tc>
          <w:tcPr>
            <w:tcW w:w="2194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</w:tcBorders>
            <w:shd w:val="clear" w:color="auto" w:fill="F2F2F2"/>
          </w:tcPr>
          <w:p w:rsidR="002908B5" w:rsidRPr="008936AD" w:rsidRDefault="002908B5" w:rsidP="007174F6">
            <w:pPr>
              <w:spacing w:after="0"/>
              <w:jc w:val="center"/>
              <w:rPr>
                <w:lang w:eastAsia="cs-CZ"/>
              </w:rPr>
            </w:pPr>
            <w:r w:rsidRPr="008936AD">
              <w:t>T+</w:t>
            </w:r>
            <w:r>
              <w:t>300</w:t>
            </w:r>
            <w:r w:rsidRPr="008936AD">
              <w:t xml:space="preserve"> dní</w:t>
            </w:r>
          </w:p>
          <w:p w:rsidR="002908B5" w:rsidRPr="008936AD" w:rsidRDefault="002908B5" w:rsidP="00235AB2">
            <w:pPr>
              <w:spacing w:after="0"/>
              <w:jc w:val="center"/>
            </w:pPr>
          </w:p>
        </w:tc>
      </w:tr>
      <w:tr w:rsidR="002908B5" w:rsidRPr="008936AD" w:rsidTr="006C4457">
        <w:trPr>
          <w:trHeight w:val="593"/>
        </w:trPr>
        <w:tc>
          <w:tcPr>
            <w:tcW w:w="5083" w:type="dxa"/>
            <w:tcBorders>
              <w:right w:val="single" w:sz="8" w:space="0" w:color="B3CC82"/>
            </w:tcBorders>
          </w:tcPr>
          <w:p w:rsidR="002908B5" w:rsidRPr="00C21290" w:rsidRDefault="002908B5" w:rsidP="00C21290">
            <w:pPr>
              <w:pStyle w:val="Odstavecseseznamem"/>
              <w:numPr>
                <w:ilvl w:val="0"/>
                <w:numId w:val="66"/>
              </w:numPr>
              <w:spacing w:after="0"/>
              <w:ind w:left="439"/>
              <w:jc w:val="left"/>
              <w:rPr>
                <w:rFonts w:asciiTheme="minorHAnsi" w:hAnsiTheme="minorHAnsi"/>
              </w:rPr>
            </w:pPr>
            <w:r w:rsidRPr="00C21290">
              <w:rPr>
                <w:rFonts w:asciiTheme="minorHAnsi" w:hAnsiTheme="minorHAnsi"/>
                <w:sz w:val="22"/>
                <w:szCs w:val="22"/>
              </w:rPr>
              <w:t>Předání a převzetí IS SEKM 3</w:t>
            </w:r>
          </w:p>
        </w:tc>
        <w:tc>
          <w:tcPr>
            <w:tcW w:w="2194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</w:tcBorders>
            <w:shd w:val="clear" w:color="auto" w:fill="F2F2F2"/>
          </w:tcPr>
          <w:p w:rsidR="002908B5" w:rsidRPr="008936AD" w:rsidRDefault="002908B5" w:rsidP="007174F6">
            <w:pPr>
              <w:spacing w:after="0"/>
              <w:jc w:val="center"/>
              <w:rPr>
                <w:lang w:eastAsia="cs-CZ"/>
              </w:rPr>
            </w:pPr>
            <w:r w:rsidRPr="008936AD">
              <w:t>T+</w:t>
            </w:r>
            <w:r>
              <w:t>396</w:t>
            </w:r>
            <w:r w:rsidRPr="008936AD">
              <w:t xml:space="preserve"> dní</w:t>
            </w:r>
          </w:p>
          <w:p w:rsidR="002908B5" w:rsidRPr="008936AD" w:rsidRDefault="002908B5" w:rsidP="00235AB2">
            <w:pPr>
              <w:spacing w:after="0"/>
              <w:jc w:val="center"/>
            </w:pPr>
          </w:p>
        </w:tc>
      </w:tr>
      <w:tr w:rsidR="002908B5" w:rsidRPr="008936AD" w:rsidTr="006C4457">
        <w:trPr>
          <w:trHeight w:val="593"/>
        </w:trPr>
        <w:tc>
          <w:tcPr>
            <w:tcW w:w="5083" w:type="dxa"/>
            <w:tcBorders>
              <w:right w:val="single" w:sz="8" w:space="0" w:color="B3CC82"/>
            </w:tcBorders>
          </w:tcPr>
          <w:p w:rsidR="002908B5" w:rsidRPr="00C21290" w:rsidRDefault="002908B5" w:rsidP="00757EFE">
            <w:pPr>
              <w:pStyle w:val="Odstavecseseznamem"/>
              <w:numPr>
                <w:ilvl w:val="0"/>
                <w:numId w:val="66"/>
              </w:numPr>
              <w:spacing w:after="0"/>
              <w:ind w:left="439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C21290">
              <w:rPr>
                <w:rFonts w:asciiTheme="minorHAnsi" w:hAnsiTheme="minorHAnsi"/>
                <w:sz w:val="22"/>
                <w:szCs w:val="22"/>
              </w:rPr>
              <w:t>rovedení školení uživatelů a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 </w:t>
            </w:r>
            <w:r w:rsidRPr="00C21290">
              <w:rPr>
                <w:rFonts w:asciiTheme="minorHAnsi" w:hAnsiTheme="minorHAnsi"/>
                <w:sz w:val="22"/>
                <w:szCs w:val="22"/>
              </w:rPr>
              <w:t>administrátorů</w:t>
            </w:r>
          </w:p>
        </w:tc>
        <w:tc>
          <w:tcPr>
            <w:tcW w:w="2194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</w:tcBorders>
            <w:shd w:val="clear" w:color="auto" w:fill="F2F2F2"/>
          </w:tcPr>
          <w:p w:rsidR="002908B5" w:rsidRPr="008936AD" w:rsidRDefault="002908B5" w:rsidP="007174F6">
            <w:pPr>
              <w:spacing w:after="0"/>
              <w:jc w:val="center"/>
              <w:rPr>
                <w:lang w:eastAsia="cs-CZ"/>
              </w:rPr>
            </w:pPr>
            <w:r w:rsidRPr="008936AD">
              <w:t>T+</w:t>
            </w:r>
            <w:r>
              <w:t>420</w:t>
            </w:r>
            <w:r w:rsidRPr="008936AD">
              <w:t xml:space="preserve"> dní</w:t>
            </w:r>
          </w:p>
          <w:p w:rsidR="002908B5" w:rsidRPr="008936AD" w:rsidRDefault="002908B5" w:rsidP="00235AB2">
            <w:pPr>
              <w:spacing w:after="0"/>
              <w:jc w:val="center"/>
            </w:pPr>
          </w:p>
        </w:tc>
      </w:tr>
      <w:tr w:rsidR="002908B5" w:rsidRPr="008936AD" w:rsidTr="006C4457">
        <w:trPr>
          <w:trHeight w:val="593"/>
        </w:trPr>
        <w:tc>
          <w:tcPr>
            <w:tcW w:w="5083" w:type="dxa"/>
            <w:tcBorders>
              <w:right w:val="single" w:sz="8" w:space="0" w:color="B3CC82"/>
            </w:tcBorders>
          </w:tcPr>
          <w:p w:rsidR="002908B5" w:rsidRPr="00C21290" w:rsidRDefault="002908B5" w:rsidP="00C21290">
            <w:pPr>
              <w:pStyle w:val="Odstavecseseznamem"/>
              <w:numPr>
                <w:ilvl w:val="0"/>
                <w:numId w:val="66"/>
              </w:numPr>
              <w:spacing w:after="0"/>
              <w:ind w:left="439"/>
              <w:jc w:val="left"/>
              <w:rPr>
                <w:rFonts w:asciiTheme="minorHAnsi" w:hAnsiTheme="minorHAnsi"/>
              </w:rPr>
            </w:pPr>
            <w:r w:rsidRPr="00C21290">
              <w:rPr>
                <w:rFonts w:asciiTheme="minorHAnsi" w:hAnsiTheme="minorHAnsi"/>
                <w:sz w:val="22"/>
                <w:szCs w:val="22"/>
              </w:rPr>
              <w:t>Ukončení pilotního provozu</w:t>
            </w:r>
          </w:p>
        </w:tc>
        <w:tc>
          <w:tcPr>
            <w:tcW w:w="2194" w:type="dxa"/>
            <w:tcBorders>
              <w:top w:val="single" w:sz="8" w:space="0" w:color="B3CC82"/>
              <w:left w:val="single" w:sz="8" w:space="0" w:color="B3CC82"/>
            </w:tcBorders>
            <w:shd w:val="clear" w:color="auto" w:fill="F2F2F2"/>
          </w:tcPr>
          <w:p w:rsidR="002908B5" w:rsidRPr="008936AD" w:rsidRDefault="002908B5" w:rsidP="00235AB2">
            <w:pPr>
              <w:spacing w:after="0"/>
              <w:jc w:val="center"/>
            </w:pPr>
            <w:r w:rsidRPr="008936AD">
              <w:t>T+</w:t>
            </w:r>
            <w:r>
              <w:t>457</w:t>
            </w:r>
            <w:r w:rsidRPr="008936AD">
              <w:t xml:space="preserve"> dní</w:t>
            </w:r>
          </w:p>
        </w:tc>
      </w:tr>
    </w:tbl>
    <w:p w:rsidR="00CC24BD" w:rsidRDefault="00CC24BD" w:rsidP="00F30D57">
      <w:pPr>
        <w:pStyle w:val="Prohlensmluvnchstran"/>
        <w:jc w:val="left"/>
      </w:pPr>
    </w:p>
    <w:p w:rsidR="00FA6830" w:rsidRPr="001128F2" w:rsidRDefault="00F30D57" w:rsidP="002C6F1A">
      <w:pPr>
        <w:pStyle w:val="Prohlensmluvnchstran"/>
        <w:jc w:val="both"/>
        <w:rPr>
          <w:lang w:val="cs-CZ"/>
        </w:rPr>
      </w:pPr>
      <w:r>
        <w:t>T – den nabytí účinnosti Smlouvy</w:t>
      </w:r>
      <w:r w:rsidR="0091530B">
        <w:t xml:space="preserve">. </w:t>
      </w:r>
      <w:r w:rsidR="00FA6830">
        <w:rPr>
          <w:lang w:val="cs-CZ"/>
        </w:rPr>
        <w:t xml:space="preserve">V případě, že poslední den stanovené lhůty k plnění </w:t>
      </w:r>
      <w:r w:rsidR="009F6D7B">
        <w:rPr>
          <w:lang w:val="cs-CZ"/>
        </w:rPr>
        <w:t xml:space="preserve">připadne </w:t>
      </w:r>
      <w:r w:rsidR="006C4457">
        <w:rPr>
          <w:lang w:val="cs-CZ"/>
        </w:rPr>
        <w:t>na </w:t>
      </w:r>
      <w:r w:rsidR="00FA6830" w:rsidRPr="00EE4D0B">
        <w:rPr>
          <w:lang w:val="cs-CZ"/>
        </w:rPr>
        <w:t xml:space="preserve">sobotu, neděli či </w:t>
      </w:r>
      <w:r w:rsidR="00FA6830">
        <w:rPr>
          <w:lang w:val="cs-CZ"/>
        </w:rPr>
        <w:t xml:space="preserve">svátek </w:t>
      </w:r>
      <w:r w:rsidR="008745DE" w:rsidRPr="006C4457">
        <w:rPr>
          <w:lang w:val="cs-CZ"/>
        </w:rPr>
        <w:t>ve smyslu § 607 občanského zákoníku</w:t>
      </w:r>
      <w:r w:rsidR="005D797E" w:rsidRPr="006C4457">
        <w:rPr>
          <w:lang w:val="cs-CZ"/>
        </w:rPr>
        <w:t xml:space="preserve">, </w:t>
      </w:r>
      <w:r w:rsidR="009F6D7B" w:rsidRPr="006C4457">
        <w:rPr>
          <w:lang w:val="cs-CZ"/>
        </w:rPr>
        <w:t>považuje</w:t>
      </w:r>
      <w:r w:rsidR="009F6D7B">
        <w:rPr>
          <w:lang w:val="cs-CZ"/>
        </w:rPr>
        <w:t xml:space="preserve"> se za </w:t>
      </w:r>
      <w:r w:rsidR="00FA6830">
        <w:rPr>
          <w:lang w:val="cs-CZ"/>
        </w:rPr>
        <w:t>poslední d</w:t>
      </w:r>
      <w:r w:rsidR="009F6D7B">
        <w:rPr>
          <w:lang w:val="cs-CZ"/>
        </w:rPr>
        <w:t>e</w:t>
      </w:r>
      <w:r w:rsidR="00FA6830">
        <w:rPr>
          <w:lang w:val="cs-CZ"/>
        </w:rPr>
        <w:t xml:space="preserve">n lhůty následující pracovní den. </w:t>
      </w:r>
    </w:p>
    <w:p w:rsidR="007506E6" w:rsidRDefault="007506E6" w:rsidP="00943278">
      <w:pPr>
        <w:pStyle w:val="Prohlensmluvnchstran"/>
        <w:jc w:val="both"/>
      </w:pPr>
      <w:r w:rsidRPr="0096357C">
        <w:t xml:space="preserve">Po provedení části </w:t>
      </w:r>
      <w:r w:rsidR="007F520E">
        <w:rPr>
          <w:lang w:val="cs-CZ"/>
        </w:rPr>
        <w:t>Plnění</w:t>
      </w:r>
      <w:r w:rsidR="007F520E" w:rsidRPr="0096357C">
        <w:t xml:space="preserve"> </w:t>
      </w:r>
      <w:r w:rsidRPr="0096357C">
        <w:t xml:space="preserve">Vytvoření </w:t>
      </w:r>
      <w:r w:rsidR="00254FBC">
        <w:rPr>
          <w:lang w:val="cs-CZ"/>
        </w:rPr>
        <w:t>díla</w:t>
      </w:r>
      <w:r w:rsidRPr="0096357C">
        <w:t xml:space="preserve"> </w:t>
      </w:r>
      <w:r w:rsidR="00FA1AEC">
        <w:t xml:space="preserve">bude </w:t>
      </w:r>
      <w:r>
        <w:t xml:space="preserve">zahájena </w:t>
      </w:r>
      <w:r w:rsidR="007F520E">
        <w:rPr>
          <w:lang w:val="cs-CZ"/>
        </w:rPr>
        <w:t xml:space="preserve">Provozní </w:t>
      </w:r>
      <w:r w:rsidR="007F520E" w:rsidRPr="007069BD">
        <w:rPr>
          <w:lang w:val="cs-CZ"/>
        </w:rPr>
        <w:t>p</w:t>
      </w:r>
      <w:r w:rsidR="00FA1AEC" w:rsidRPr="007069BD">
        <w:rPr>
          <w:lang w:val="cs-CZ"/>
        </w:rPr>
        <w:t>odpora</w:t>
      </w:r>
      <w:r w:rsidR="00FA1AEC">
        <w:t xml:space="preserve"> </w:t>
      </w:r>
      <w:r w:rsidR="00757EFE">
        <w:rPr>
          <w:lang w:val="cs-CZ"/>
        </w:rPr>
        <w:t>d</w:t>
      </w:r>
      <w:r w:rsidR="007F520E">
        <w:rPr>
          <w:lang w:val="cs-CZ"/>
        </w:rPr>
        <w:t>íla</w:t>
      </w:r>
      <w:r w:rsidRPr="0096357C">
        <w:t xml:space="preserve"> </w:t>
      </w:r>
      <w:r w:rsidR="007F520E">
        <w:rPr>
          <w:lang w:val="cs-CZ"/>
        </w:rPr>
        <w:t>na dobu neurčitou</w:t>
      </w:r>
      <w:r>
        <w:t>.</w:t>
      </w: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0A0" w:firstRow="1" w:lastRow="0" w:firstColumn="1" w:lastColumn="0" w:noHBand="0" w:noVBand="0"/>
      </w:tblPr>
      <w:tblGrid>
        <w:gridCol w:w="4077"/>
        <w:gridCol w:w="2268"/>
        <w:gridCol w:w="2299"/>
      </w:tblGrid>
      <w:tr w:rsidR="00CC24BD" w:rsidRPr="008936AD" w:rsidTr="00CC24BD">
        <w:tc>
          <w:tcPr>
            <w:tcW w:w="4077" w:type="dxa"/>
            <w:tcBorders>
              <w:right w:val="nil"/>
            </w:tcBorders>
            <w:shd w:val="clear" w:color="auto" w:fill="D9D9D9"/>
          </w:tcPr>
          <w:p w:rsidR="00CC24BD" w:rsidRPr="008936AD" w:rsidRDefault="00CC24BD" w:rsidP="00CC24BD">
            <w:pPr>
              <w:jc w:val="center"/>
              <w:rPr>
                <w:rFonts w:cs="Calibri"/>
                <w:b/>
                <w:bCs/>
              </w:rPr>
            </w:pPr>
            <w:r w:rsidRPr="008936AD">
              <w:rPr>
                <w:rFonts w:cs="Calibri"/>
                <w:b/>
                <w:bCs/>
              </w:rPr>
              <w:t>Milník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D9D9D9"/>
          </w:tcPr>
          <w:p w:rsidR="00CC24BD" w:rsidRPr="008936AD" w:rsidRDefault="00CC24BD" w:rsidP="00CC24BD">
            <w:pPr>
              <w:jc w:val="center"/>
              <w:rPr>
                <w:rFonts w:cs="Calibri"/>
                <w:b/>
                <w:bCs/>
              </w:rPr>
            </w:pPr>
            <w:r w:rsidRPr="008936AD">
              <w:rPr>
                <w:rFonts w:cs="Calibri"/>
                <w:b/>
                <w:bCs/>
              </w:rPr>
              <w:t>Termín OD</w:t>
            </w:r>
          </w:p>
        </w:tc>
        <w:tc>
          <w:tcPr>
            <w:tcW w:w="2299" w:type="dxa"/>
            <w:tcBorders>
              <w:left w:val="nil"/>
            </w:tcBorders>
            <w:shd w:val="clear" w:color="auto" w:fill="D9D9D9"/>
          </w:tcPr>
          <w:p w:rsidR="00CC24BD" w:rsidRPr="008936AD" w:rsidRDefault="00CC24BD" w:rsidP="00CC24BD">
            <w:pPr>
              <w:jc w:val="center"/>
              <w:rPr>
                <w:rFonts w:cs="Calibri"/>
                <w:b/>
                <w:bCs/>
              </w:rPr>
            </w:pPr>
            <w:r w:rsidRPr="008936AD">
              <w:rPr>
                <w:rFonts w:cs="Calibri"/>
                <w:b/>
                <w:bCs/>
              </w:rPr>
              <w:t>Termín DO</w:t>
            </w:r>
          </w:p>
        </w:tc>
      </w:tr>
      <w:tr w:rsidR="00CC24BD" w:rsidRPr="008936AD" w:rsidTr="00CC24BD">
        <w:tc>
          <w:tcPr>
            <w:tcW w:w="4077" w:type="dxa"/>
            <w:tcBorders>
              <w:right w:val="nil"/>
            </w:tcBorders>
          </w:tcPr>
          <w:p w:rsidR="00CC24BD" w:rsidRPr="008936AD" w:rsidRDefault="007A684F" w:rsidP="007A684F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Provozní p</w:t>
            </w:r>
            <w:r w:rsidR="00CC24BD" w:rsidRPr="008936AD">
              <w:rPr>
                <w:rFonts w:cs="Calibri"/>
                <w:b/>
                <w:bCs/>
              </w:rPr>
              <w:t xml:space="preserve">odpora </w:t>
            </w:r>
            <w:r w:rsidR="00254FBC">
              <w:rPr>
                <w:rFonts w:cs="Calibri"/>
                <w:b/>
                <w:bCs/>
              </w:rPr>
              <w:t>díla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/>
          </w:tcPr>
          <w:p w:rsidR="00CC24BD" w:rsidRPr="008936AD" w:rsidRDefault="0091530B" w:rsidP="007A684F">
            <w:pPr>
              <w:rPr>
                <w:rFonts w:cs="Calibri"/>
                <w:bCs/>
              </w:rPr>
            </w:pPr>
            <w:r w:rsidRPr="008936AD">
              <w:rPr>
                <w:rFonts w:cs="Arial"/>
                <w:color w:val="000000"/>
              </w:rPr>
              <w:t xml:space="preserve">Předání a převzetí </w:t>
            </w:r>
            <w:r w:rsidR="00E50970">
              <w:rPr>
                <w:rFonts w:cs="Arial"/>
                <w:color w:val="000000"/>
              </w:rPr>
              <w:t>IS</w:t>
            </w:r>
            <w:r w:rsidR="006C4457">
              <w:rPr>
                <w:rFonts w:cs="Arial"/>
                <w:color w:val="000000"/>
              </w:rPr>
              <w:t> </w:t>
            </w:r>
            <w:r w:rsidR="007A684F">
              <w:rPr>
                <w:rFonts w:cs="Arial"/>
                <w:color w:val="000000"/>
              </w:rPr>
              <w:t>SEKM 3</w:t>
            </w:r>
          </w:p>
        </w:tc>
        <w:tc>
          <w:tcPr>
            <w:tcW w:w="2299" w:type="dxa"/>
            <w:tcBorders>
              <w:left w:val="nil"/>
            </w:tcBorders>
          </w:tcPr>
          <w:p w:rsidR="00CC24BD" w:rsidRPr="008936AD" w:rsidRDefault="007A684F" w:rsidP="007A684F">
            <w:pPr>
              <w:rPr>
                <w:rFonts w:cs="Calibri"/>
                <w:bCs/>
              </w:rPr>
            </w:pPr>
            <w:r>
              <w:t>na dobu neurčitou</w:t>
            </w:r>
            <w:r w:rsidR="006C4457">
              <w:t xml:space="preserve"> ode dne předání a </w:t>
            </w:r>
            <w:r w:rsidR="0091530B" w:rsidRPr="008936AD">
              <w:t xml:space="preserve">převzetí </w:t>
            </w:r>
            <w:r w:rsidR="00E50970">
              <w:t>IS</w:t>
            </w:r>
            <w:r w:rsidR="0091530B" w:rsidRPr="008936AD">
              <w:t xml:space="preserve"> </w:t>
            </w:r>
            <w:r>
              <w:t>SEKM 3</w:t>
            </w:r>
          </w:p>
        </w:tc>
      </w:tr>
    </w:tbl>
    <w:p w:rsidR="005B5929" w:rsidRPr="00F142F9" w:rsidRDefault="005B5929" w:rsidP="00F142F9">
      <w:pPr>
        <w:pStyle w:val="Prohlensmluvnchstran"/>
        <w:jc w:val="both"/>
        <w:rPr>
          <w:b w:val="0"/>
          <w:lang w:val="cs-CZ"/>
        </w:rPr>
      </w:pPr>
    </w:p>
    <w:p w:rsidR="00F142F9" w:rsidRPr="00F142F9" w:rsidRDefault="00F142F9" w:rsidP="00F142F9">
      <w:pPr>
        <w:pStyle w:val="Prohlensmluvnchstran"/>
        <w:jc w:val="both"/>
        <w:rPr>
          <w:b w:val="0"/>
          <w:lang w:val="cs-CZ"/>
        </w:rPr>
      </w:pPr>
    </w:p>
    <w:p w:rsidR="00F142F9" w:rsidRPr="00F142F9" w:rsidRDefault="00F142F9" w:rsidP="00FB29D4">
      <w:pPr>
        <w:pStyle w:val="Prohlensmluvnchstran"/>
        <w:rPr>
          <w:ins w:id="182" w:author="Autor"/>
          <w:lang w:val="cs-CZ"/>
        </w:rPr>
        <w:sectPr w:rsidR="00F142F9" w:rsidRPr="00F142F9" w:rsidSect="00AA0721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BA68CA" w:rsidRDefault="00BA68CA" w:rsidP="00FB29D4">
      <w:pPr>
        <w:pStyle w:val="Prohlensmluvnchstran"/>
        <w:rPr>
          <w:lang w:val="cs-CZ"/>
        </w:rPr>
      </w:pPr>
      <w:r>
        <w:lastRenderedPageBreak/>
        <w:t>Příloha č. 5</w:t>
      </w:r>
    </w:p>
    <w:p w:rsidR="00FC1CBD" w:rsidRPr="00F142F9" w:rsidRDefault="00FC1CBD" w:rsidP="00FB29D4">
      <w:pPr>
        <w:pStyle w:val="Prohlensmluvnchstran"/>
        <w:rPr>
          <w:b w:val="0"/>
          <w:lang w:val="cs-CZ"/>
        </w:rPr>
      </w:pPr>
      <w:r w:rsidRPr="00F142F9">
        <w:rPr>
          <w:b w:val="0"/>
          <w:lang w:val="cs-CZ"/>
        </w:rPr>
        <w:t xml:space="preserve">Realizační tým Zhotovitele a seznam </w:t>
      </w:r>
      <w:r w:rsidR="00F142F9">
        <w:rPr>
          <w:b w:val="0"/>
          <w:lang w:val="cs-CZ"/>
        </w:rPr>
        <w:t>pod</w:t>
      </w:r>
      <w:r w:rsidRPr="00F142F9">
        <w:rPr>
          <w:b w:val="0"/>
          <w:lang w:val="cs-CZ"/>
        </w:rPr>
        <w:t>dodavatelů</w:t>
      </w:r>
    </w:p>
    <w:p w:rsidR="00FC1CBD" w:rsidRPr="00F142F9" w:rsidRDefault="00FC1CBD" w:rsidP="00FC1CBD">
      <w:pPr>
        <w:spacing w:before="60" w:after="60" w:line="288" w:lineRule="auto"/>
        <w:rPr>
          <w:rFonts w:eastAsia="Times New Roman"/>
          <w:szCs w:val="24"/>
          <w:lang w:eastAsia="cs-CZ"/>
        </w:rPr>
      </w:pPr>
    </w:p>
    <w:p w:rsidR="00FC1CBD" w:rsidRPr="00C21290" w:rsidRDefault="00FC1CBD" w:rsidP="00C21290">
      <w:pPr>
        <w:spacing w:before="60" w:after="60" w:line="288" w:lineRule="auto"/>
        <w:jc w:val="center"/>
        <w:rPr>
          <w:rFonts w:eastAsia="Times New Roman"/>
          <w:b/>
          <w:szCs w:val="24"/>
          <w:lang w:eastAsia="cs-CZ"/>
        </w:rPr>
      </w:pPr>
      <w:r w:rsidRPr="00C21290">
        <w:rPr>
          <w:rFonts w:eastAsia="Times New Roman"/>
          <w:b/>
          <w:szCs w:val="24"/>
          <w:lang w:eastAsia="cs-CZ"/>
        </w:rPr>
        <w:t>Realizační tým Zhotovitele</w:t>
      </w:r>
    </w:p>
    <w:p w:rsidR="00FC1CBD" w:rsidRPr="00C21290" w:rsidRDefault="00FC1CBD" w:rsidP="00C21290">
      <w:pPr>
        <w:spacing w:before="60" w:after="60" w:line="288" w:lineRule="auto"/>
        <w:rPr>
          <w:rFonts w:asciiTheme="minorHAnsi" w:hAnsiTheme="minorHAnsi"/>
          <w:iCs/>
        </w:rPr>
      </w:pPr>
      <w:r w:rsidRPr="00C21290">
        <w:rPr>
          <w:rFonts w:asciiTheme="minorHAnsi" w:hAnsiTheme="minorHAnsi"/>
          <w:iCs/>
        </w:rPr>
        <w:t>Níže uvedená tabulka obsahuje jmenné složení realizačního týmu Zhotovitele spolu s uvedením rolí, ve kterých budou jednotliví členové týmu vystupovat.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FC1CBD" w:rsidRPr="00C21290" w:rsidTr="004E5FA6">
        <w:trPr>
          <w:tblHeader/>
        </w:trPr>
        <w:tc>
          <w:tcPr>
            <w:tcW w:w="4643" w:type="dxa"/>
            <w:shd w:val="clear" w:color="auto" w:fill="D9D9D9"/>
          </w:tcPr>
          <w:p w:rsidR="00FC1CBD" w:rsidRPr="00C21290" w:rsidRDefault="00FC1CBD" w:rsidP="004E5FA6">
            <w:pPr>
              <w:spacing w:before="60" w:after="60" w:line="288" w:lineRule="auto"/>
              <w:rPr>
                <w:rFonts w:asciiTheme="minorHAnsi" w:hAnsiTheme="minorHAnsi"/>
                <w:b/>
                <w:iCs/>
              </w:rPr>
            </w:pPr>
            <w:r w:rsidRPr="00C21290">
              <w:rPr>
                <w:rFonts w:asciiTheme="minorHAnsi" w:hAnsiTheme="minorHAnsi"/>
                <w:b/>
                <w:iCs/>
              </w:rPr>
              <w:t>Titul, Jméno, Příjmení</w:t>
            </w:r>
          </w:p>
        </w:tc>
        <w:tc>
          <w:tcPr>
            <w:tcW w:w="4643" w:type="dxa"/>
            <w:shd w:val="clear" w:color="auto" w:fill="D9D9D9"/>
          </w:tcPr>
          <w:p w:rsidR="00FC1CBD" w:rsidRPr="00C21290" w:rsidRDefault="00FC1CBD" w:rsidP="004E5FA6">
            <w:pPr>
              <w:spacing w:before="60" w:after="60" w:line="288" w:lineRule="auto"/>
              <w:rPr>
                <w:rFonts w:asciiTheme="minorHAnsi" w:hAnsiTheme="minorHAnsi"/>
                <w:b/>
                <w:iCs/>
              </w:rPr>
            </w:pPr>
            <w:r w:rsidRPr="00C21290">
              <w:rPr>
                <w:rFonts w:asciiTheme="minorHAnsi" w:hAnsiTheme="minorHAnsi"/>
                <w:b/>
                <w:iCs/>
              </w:rPr>
              <w:t>Role v</w:t>
            </w:r>
            <w:r w:rsidR="00992C7F">
              <w:rPr>
                <w:rFonts w:asciiTheme="minorHAnsi" w:hAnsiTheme="minorHAnsi"/>
                <w:b/>
                <w:iCs/>
              </w:rPr>
              <w:t> </w:t>
            </w:r>
            <w:r w:rsidRPr="00C21290">
              <w:rPr>
                <w:rFonts w:asciiTheme="minorHAnsi" w:hAnsiTheme="minorHAnsi"/>
                <w:b/>
                <w:iCs/>
              </w:rPr>
              <w:t>týmu</w:t>
            </w:r>
            <w:r w:rsidR="00992C7F">
              <w:rPr>
                <w:rFonts w:asciiTheme="minorHAnsi" w:hAnsiTheme="minorHAnsi"/>
                <w:b/>
                <w:iCs/>
              </w:rPr>
              <w:t>, odpovědnost za oblast plnění</w:t>
            </w: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  <w:tr w:rsidR="00D74546" w:rsidRPr="00C21290" w:rsidTr="004E5FA6">
        <w:tc>
          <w:tcPr>
            <w:tcW w:w="4643" w:type="dxa"/>
          </w:tcPr>
          <w:p w:rsidR="00D74546" w:rsidRPr="00D74546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  <w:highlight w:val="yellow"/>
              </w:rPr>
            </w:pPr>
            <w:r w:rsidRPr="00D74546">
              <w:rPr>
                <w:rFonts w:asciiTheme="minorHAnsi" w:hAnsiTheme="minorHAnsi"/>
                <w:iCs/>
                <w:highlight w:val="yellow"/>
              </w:rPr>
              <w:t>[DOPLNÍ ÚČASTNÍK]</w:t>
            </w:r>
          </w:p>
        </w:tc>
        <w:tc>
          <w:tcPr>
            <w:tcW w:w="4643" w:type="dxa"/>
          </w:tcPr>
          <w:p w:rsidR="00D74546" w:rsidRPr="00C21290" w:rsidRDefault="00D74546" w:rsidP="00D74546">
            <w:pPr>
              <w:spacing w:before="60" w:after="60" w:line="288" w:lineRule="auto"/>
              <w:rPr>
                <w:rFonts w:asciiTheme="minorHAnsi" w:hAnsiTheme="minorHAnsi"/>
                <w:iCs/>
              </w:rPr>
            </w:pPr>
          </w:p>
        </w:tc>
      </w:tr>
    </w:tbl>
    <w:p w:rsidR="00FC1CBD" w:rsidRPr="00F142F9" w:rsidRDefault="00FC1CBD" w:rsidP="00F142F9">
      <w:pPr>
        <w:pStyle w:val="Prohlensmluvnchstran"/>
        <w:jc w:val="both"/>
        <w:rPr>
          <w:rFonts w:asciiTheme="minorHAnsi" w:hAnsiTheme="minorHAnsi"/>
          <w:b w:val="0"/>
        </w:rPr>
      </w:pPr>
    </w:p>
    <w:p w:rsidR="007C7594" w:rsidRPr="00272098" w:rsidRDefault="007C7594" w:rsidP="007C7594">
      <w:pPr>
        <w:pStyle w:val="Prohlensmluvnchstran"/>
      </w:pPr>
      <w:r w:rsidRPr="00272098">
        <w:t xml:space="preserve">Seznam </w:t>
      </w:r>
      <w:r w:rsidR="00F142F9">
        <w:rPr>
          <w:lang w:val="cs-CZ"/>
        </w:rPr>
        <w:t>pod</w:t>
      </w:r>
      <w:r w:rsidRPr="00272098">
        <w:t>dodavatelů</w:t>
      </w:r>
    </w:p>
    <w:p w:rsidR="007C7594" w:rsidRPr="00325A1D" w:rsidRDefault="007C7594" w:rsidP="007C7594">
      <w:pPr>
        <w:rPr>
          <w:rFonts w:cs="Arial"/>
        </w:rPr>
      </w:pPr>
      <w:r w:rsidRPr="00F142F9">
        <w:rPr>
          <w:rFonts w:cs="Arial"/>
          <w:highlight w:val="yellow"/>
        </w:rPr>
        <w:t>1/</w:t>
      </w:r>
      <w:r w:rsidRPr="00325A1D">
        <w:rPr>
          <w:rFonts w:cs="Arial"/>
        </w:rPr>
        <w:t xml:space="preserve"> </w:t>
      </w:r>
    </w:p>
    <w:p w:rsidR="007C7594" w:rsidRPr="00325A1D" w:rsidRDefault="007C7594" w:rsidP="007C7594">
      <w:pPr>
        <w:tabs>
          <w:tab w:val="left" w:pos="2340"/>
        </w:tabs>
        <w:rPr>
          <w:rFonts w:cs="Arial"/>
        </w:rPr>
      </w:pPr>
      <w:r w:rsidRPr="00325A1D">
        <w:rPr>
          <w:rFonts w:cs="Arial"/>
        </w:rPr>
        <w:t xml:space="preserve">Název: </w:t>
      </w:r>
      <w:r w:rsidRPr="00325A1D">
        <w:rPr>
          <w:rFonts w:cs="Arial"/>
        </w:rPr>
        <w:tab/>
      </w:r>
      <w:r w:rsidRPr="00325A1D">
        <w:rPr>
          <w:rFonts w:cs="Arial"/>
        </w:rPr>
        <w:tab/>
      </w:r>
      <w:r w:rsidR="00D74546" w:rsidRPr="00320CEF">
        <w:rPr>
          <w:szCs w:val="24"/>
          <w:highlight w:val="yellow"/>
        </w:rPr>
        <w:t>[DOPLNÍ ÚČASTNÍK]</w:t>
      </w:r>
    </w:p>
    <w:p w:rsidR="007C7594" w:rsidRPr="00325A1D" w:rsidRDefault="007C7594" w:rsidP="007C7594">
      <w:pPr>
        <w:tabs>
          <w:tab w:val="left" w:pos="2340"/>
        </w:tabs>
        <w:rPr>
          <w:rFonts w:cs="Arial"/>
        </w:rPr>
      </w:pPr>
      <w:r w:rsidRPr="00325A1D">
        <w:rPr>
          <w:rFonts w:cs="Arial"/>
        </w:rPr>
        <w:t>Sídlo:</w:t>
      </w:r>
      <w:r w:rsidRPr="00325A1D">
        <w:rPr>
          <w:rFonts w:cs="Arial"/>
        </w:rPr>
        <w:tab/>
      </w:r>
      <w:r w:rsidRPr="00325A1D">
        <w:rPr>
          <w:rFonts w:cs="Arial"/>
        </w:rPr>
        <w:tab/>
      </w:r>
      <w:r w:rsidR="00D74546" w:rsidRPr="00320CEF">
        <w:rPr>
          <w:szCs w:val="24"/>
          <w:highlight w:val="yellow"/>
        </w:rPr>
        <w:t>[DOPLNÍ ÚČASTNÍK]</w:t>
      </w:r>
    </w:p>
    <w:p w:rsidR="007C7594" w:rsidRPr="00325A1D" w:rsidRDefault="007C7594" w:rsidP="007C7594">
      <w:pPr>
        <w:tabs>
          <w:tab w:val="left" w:pos="2340"/>
        </w:tabs>
        <w:rPr>
          <w:rFonts w:cs="Arial"/>
        </w:rPr>
      </w:pPr>
      <w:r w:rsidRPr="00325A1D">
        <w:rPr>
          <w:rFonts w:cs="Arial"/>
        </w:rPr>
        <w:t>Právní forma:</w:t>
      </w:r>
      <w:r w:rsidRPr="00325A1D">
        <w:rPr>
          <w:rFonts w:cs="Arial"/>
        </w:rPr>
        <w:tab/>
      </w:r>
      <w:r w:rsidRPr="00325A1D">
        <w:rPr>
          <w:rFonts w:cs="Arial"/>
        </w:rPr>
        <w:tab/>
      </w:r>
      <w:r w:rsidR="00D74546" w:rsidRPr="00320CEF">
        <w:rPr>
          <w:szCs w:val="24"/>
          <w:highlight w:val="yellow"/>
        </w:rPr>
        <w:t>[DOPLNÍ ÚČASTNÍK]</w:t>
      </w:r>
    </w:p>
    <w:p w:rsidR="007C7594" w:rsidRPr="00325A1D" w:rsidRDefault="007C7594" w:rsidP="007C7594">
      <w:pPr>
        <w:tabs>
          <w:tab w:val="left" w:pos="2340"/>
        </w:tabs>
        <w:rPr>
          <w:rFonts w:cs="Arial"/>
        </w:rPr>
      </w:pPr>
      <w:r w:rsidRPr="00325A1D">
        <w:rPr>
          <w:rFonts w:cs="Arial"/>
        </w:rPr>
        <w:t>Identifikační číslo:</w:t>
      </w:r>
      <w:r w:rsidRPr="00325A1D">
        <w:rPr>
          <w:rFonts w:cs="Arial"/>
        </w:rPr>
        <w:tab/>
      </w:r>
      <w:r w:rsidRPr="00325A1D">
        <w:rPr>
          <w:rFonts w:cs="Arial"/>
        </w:rPr>
        <w:tab/>
      </w:r>
      <w:r w:rsidR="00D74546" w:rsidRPr="00320CEF">
        <w:rPr>
          <w:szCs w:val="24"/>
          <w:highlight w:val="yellow"/>
        </w:rPr>
        <w:t>[DOPLNÍ ÚČASTNÍK]</w:t>
      </w:r>
    </w:p>
    <w:p w:rsidR="007C7594" w:rsidRPr="00325A1D" w:rsidRDefault="007C7594" w:rsidP="007C7594">
      <w:pPr>
        <w:tabs>
          <w:tab w:val="left" w:pos="2340"/>
          <w:tab w:val="left" w:pos="2832"/>
          <w:tab w:val="left" w:pos="3540"/>
          <w:tab w:val="left" w:pos="4248"/>
          <w:tab w:val="left" w:pos="5385"/>
        </w:tabs>
        <w:rPr>
          <w:rFonts w:cs="Arial"/>
        </w:rPr>
      </w:pPr>
      <w:r w:rsidRPr="00325A1D">
        <w:rPr>
          <w:rFonts w:cs="Arial"/>
        </w:rPr>
        <w:t>Rozsah plnění Smlouvy:</w:t>
      </w:r>
      <w:r w:rsidRPr="00325A1D">
        <w:rPr>
          <w:rFonts w:cs="Arial"/>
        </w:rPr>
        <w:tab/>
      </w:r>
      <w:r w:rsidRPr="00325A1D">
        <w:rPr>
          <w:rFonts w:cs="Arial"/>
        </w:rPr>
        <w:tab/>
      </w:r>
      <w:r w:rsidR="00D74546" w:rsidRPr="00320CEF">
        <w:rPr>
          <w:szCs w:val="24"/>
          <w:highlight w:val="yellow"/>
        </w:rPr>
        <w:t>[DOPLNÍ ÚČASTNÍK]</w:t>
      </w:r>
    </w:p>
    <w:p w:rsidR="007C7594" w:rsidRPr="00F142F9" w:rsidRDefault="007C7594" w:rsidP="007C7594">
      <w:pPr>
        <w:spacing w:after="0"/>
        <w:rPr>
          <w:highlight w:val="yellow"/>
        </w:rPr>
      </w:pPr>
      <w:bookmarkStart w:id="183" w:name="_Hlt313894098"/>
      <w:bookmarkEnd w:id="183"/>
      <w:r w:rsidRPr="00F142F9">
        <w:rPr>
          <w:rFonts w:cs="Arial"/>
          <w:highlight w:val="yellow"/>
        </w:rPr>
        <w:t xml:space="preserve">2/ </w:t>
      </w:r>
    </w:p>
    <w:p w:rsidR="003335C0" w:rsidRDefault="00D74546" w:rsidP="007C7594">
      <w:pPr>
        <w:spacing w:after="0"/>
        <w:rPr>
          <w:szCs w:val="24"/>
        </w:rPr>
      </w:pPr>
      <w:r w:rsidRPr="00320CEF">
        <w:rPr>
          <w:szCs w:val="24"/>
          <w:highlight w:val="yellow"/>
        </w:rPr>
        <w:t>[DOPLNÍ ÚČASTNÍK]</w:t>
      </w:r>
    </w:p>
    <w:p w:rsidR="00D74546" w:rsidRDefault="00D74546" w:rsidP="007C7594">
      <w:pPr>
        <w:spacing w:after="0"/>
        <w:rPr>
          <w:szCs w:val="24"/>
        </w:rPr>
      </w:pPr>
    </w:p>
    <w:p w:rsidR="00D74546" w:rsidRDefault="00D74546" w:rsidP="007C7594">
      <w:pPr>
        <w:spacing w:after="0"/>
      </w:pPr>
    </w:p>
    <w:p w:rsidR="00AA0721" w:rsidRDefault="00AA0721">
      <w:pPr>
        <w:rPr>
          <w:rFonts w:eastAsia="Times New Roman"/>
          <w:b/>
          <w:szCs w:val="24"/>
          <w:lang w:eastAsia="cs-CZ"/>
        </w:rPr>
        <w:sectPr w:rsidR="00AA0721" w:rsidSect="00AA0721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BA68CA" w:rsidRDefault="00BA68CA" w:rsidP="00FB29D4">
      <w:pPr>
        <w:pStyle w:val="Prohlensmluvnchstran"/>
      </w:pPr>
      <w:r>
        <w:lastRenderedPageBreak/>
        <w:t>Příloha č. 6</w:t>
      </w:r>
    </w:p>
    <w:p w:rsidR="00FB29D4" w:rsidRPr="00F142F9" w:rsidRDefault="00FB29D4" w:rsidP="00FB29D4">
      <w:pPr>
        <w:pStyle w:val="Prohlensmluvnchstran"/>
        <w:rPr>
          <w:b w:val="0"/>
        </w:rPr>
      </w:pPr>
      <w:r w:rsidRPr="00F142F9">
        <w:rPr>
          <w:b w:val="0"/>
        </w:rPr>
        <w:t>Oprávněné osoby</w:t>
      </w:r>
    </w:p>
    <w:p w:rsidR="00FB29D4" w:rsidRPr="00272098" w:rsidRDefault="00FB29D4" w:rsidP="00FB29D4"/>
    <w:p w:rsidR="00FB29D4" w:rsidRPr="00272098" w:rsidRDefault="00FB29D4" w:rsidP="00FB29D4">
      <w:pPr>
        <w:rPr>
          <w:b/>
        </w:rPr>
      </w:pPr>
      <w:r w:rsidRPr="00272098">
        <w:rPr>
          <w:b/>
        </w:rPr>
        <w:t>Za Objednatele:</w:t>
      </w:r>
    </w:p>
    <w:p w:rsidR="00FB29D4" w:rsidRPr="00272098" w:rsidRDefault="00FB29D4" w:rsidP="00FB29D4">
      <w:r w:rsidRPr="00272098">
        <w:t>ve věcech smluvních</w:t>
      </w:r>
      <w:r>
        <w:t xml:space="preserve"> a obchodních</w:t>
      </w:r>
      <w:r w:rsidRPr="00272098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C3FBD" w:rsidP="007069BD">
            <w:pPr>
              <w:pStyle w:val="dajeosmluvnstran2"/>
              <w:spacing w:after="0"/>
              <w:jc w:val="left"/>
            </w:pPr>
            <w:r>
              <w:t>Ing. Jana Vodičková</w:t>
            </w:r>
            <w:r w:rsidRPr="008936AD" w:rsidDel="00DC3FBD">
              <w:rPr>
                <w:highlight w:val="cyan"/>
              </w:rPr>
              <w:t xml:space="preserve"> 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C3FBD" w:rsidP="00FB29D4">
            <w:r>
              <w:t>Vršovická 1442/65, Praha 10 – Vršovice, 100 10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C3FBD" w:rsidP="00FB29D4">
            <w:r>
              <w:t>jana.vodickova@mzp.cz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C3FBD" w:rsidP="00FB29D4">
            <w:r>
              <w:t>267 122 230</w:t>
            </w:r>
          </w:p>
        </w:tc>
      </w:tr>
    </w:tbl>
    <w:p w:rsidR="00FB29D4" w:rsidRPr="00272098" w:rsidRDefault="00FB29D4" w:rsidP="00FB29D4"/>
    <w:p w:rsidR="00FB29D4" w:rsidRPr="00272098" w:rsidRDefault="00FB29D4" w:rsidP="00FB29D4">
      <w:r w:rsidRPr="00272098">
        <w:t>ve věcech technických a realizačních: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BA68CA" w:rsidP="00FB29D4">
            <w:r w:rsidRPr="008936AD">
              <w:rPr>
                <w:highlight w:val="cyan"/>
              </w:rPr>
              <w:t>[doplní zadavatel</w:t>
            </w:r>
            <w:r w:rsidR="007506E6" w:rsidRPr="008936AD">
              <w:rPr>
                <w:highlight w:val="cyan"/>
              </w:rPr>
              <w:t xml:space="preserve"> při podpisu Smlouvy</w:t>
            </w:r>
            <w:r w:rsidRPr="008936AD">
              <w:rPr>
                <w:highlight w:val="cyan"/>
              </w:rPr>
              <w:t>]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BA68CA" w:rsidP="00FB29D4">
            <w:r w:rsidRPr="008936AD">
              <w:rPr>
                <w:highlight w:val="cyan"/>
              </w:rPr>
              <w:t>[doplní zadavatel</w:t>
            </w:r>
            <w:r w:rsidR="007506E6" w:rsidRPr="008936AD">
              <w:rPr>
                <w:highlight w:val="cyan"/>
              </w:rPr>
              <w:t xml:space="preserve"> při podpisu Smlouvy</w:t>
            </w:r>
            <w:r w:rsidRPr="008936AD">
              <w:rPr>
                <w:highlight w:val="cyan"/>
              </w:rPr>
              <w:t>]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BA68CA" w:rsidP="00FB29D4">
            <w:r w:rsidRPr="008936AD">
              <w:rPr>
                <w:highlight w:val="cyan"/>
              </w:rPr>
              <w:t>[doplní zadavatel</w:t>
            </w:r>
            <w:r w:rsidR="007506E6" w:rsidRPr="008936AD">
              <w:rPr>
                <w:highlight w:val="cyan"/>
              </w:rPr>
              <w:t xml:space="preserve"> při podpisu Smlouvy</w:t>
            </w:r>
            <w:r w:rsidRPr="008936AD">
              <w:rPr>
                <w:highlight w:val="cyan"/>
              </w:rPr>
              <w:t>]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BA68CA" w:rsidP="00FB29D4">
            <w:r w:rsidRPr="008936AD">
              <w:rPr>
                <w:highlight w:val="cyan"/>
              </w:rPr>
              <w:t>[doplní zadavatel</w:t>
            </w:r>
            <w:r w:rsidR="007506E6" w:rsidRPr="008936AD">
              <w:rPr>
                <w:highlight w:val="cyan"/>
              </w:rPr>
              <w:t xml:space="preserve"> při podpisu Smlouvy</w:t>
            </w:r>
            <w:r w:rsidRPr="008936AD">
              <w:rPr>
                <w:highlight w:val="cyan"/>
              </w:rPr>
              <w:t>]</w:t>
            </w:r>
          </w:p>
        </w:tc>
      </w:tr>
    </w:tbl>
    <w:p w:rsidR="00FB29D4" w:rsidRDefault="00FB29D4" w:rsidP="00FB29D4">
      <w:pPr>
        <w:rPr>
          <w:b/>
        </w:rPr>
      </w:pPr>
    </w:p>
    <w:p w:rsidR="00FB29D4" w:rsidRPr="00272098" w:rsidRDefault="00FB29D4" w:rsidP="00FB29D4">
      <w:pPr>
        <w:rPr>
          <w:b/>
        </w:rPr>
      </w:pPr>
      <w:r w:rsidRPr="00272098">
        <w:rPr>
          <w:b/>
        </w:rPr>
        <w:t>Za Zhotovitele:</w:t>
      </w:r>
    </w:p>
    <w:p w:rsidR="00FB29D4" w:rsidRPr="00272098" w:rsidRDefault="00FB29D4" w:rsidP="00FB29D4">
      <w:r w:rsidRPr="00272098">
        <w:t xml:space="preserve">ve věcech smluvních: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74546" w:rsidP="00FB29D4">
            <w:pPr>
              <w:rPr>
                <w:b/>
              </w:rPr>
            </w:pPr>
            <w:r w:rsidRPr="00320CEF">
              <w:rPr>
                <w:szCs w:val="24"/>
                <w:highlight w:val="yellow"/>
              </w:rPr>
              <w:t>[DOPLNÍ ÚČASTNÍK]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74546" w:rsidP="00FB29D4">
            <w:r w:rsidRPr="00320CEF">
              <w:rPr>
                <w:szCs w:val="24"/>
                <w:highlight w:val="yellow"/>
              </w:rPr>
              <w:t>[DOPLNÍ ÚČASTNÍK]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74546" w:rsidP="00FB29D4">
            <w:r w:rsidRPr="00320CEF">
              <w:rPr>
                <w:szCs w:val="24"/>
                <w:highlight w:val="yellow"/>
              </w:rPr>
              <w:t>[DOPLNÍ ÚČASTNÍK]</w:t>
            </w:r>
          </w:p>
        </w:tc>
      </w:tr>
      <w:tr w:rsidR="00FB29D4" w:rsidRPr="008936AD" w:rsidTr="00FB29D4">
        <w:tc>
          <w:tcPr>
            <w:tcW w:w="2206" w:type="dxa"/>
            <w:shd w:val="clear" w:color="auto" w:fill="D9D9D9"/>
            <w:vAlign w:val="center"/>
          </w:tcPr>
          <w:p w:rsidR="00FB29D4" w:rsidRPr="008936AD" w:rsidRDefault="00FB29D4" w:rsidP="00FB29D4">
            <w:pPr>
              <w:rPr>
                <w:b/>
              </w:rPr>
            </w:pPr>
            <w:r w:rsidRPr="008936AD">
              <w:rPr>
                <w:b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FB29D4" w:rsidRPr="008936AD" w:rsidRDefault="00D74546" w:rsidP="00FB29D4">
            <w:r w:rsidRPr="00320CEF">
              <w:rPr>
                <w:szCs w:val="24"/>
                <w:highlight w:val="yellow"/>
              </w:rPr>
              <w:t>[DOPLNÍ ÚČASTNÍK]</w:t>
            </w:r>
          </w:p>
        </w:tc>
      </w:tr>
    </w:tbl>
    <w:p w:rsidR="00FB29D4" w:rsidRPr="00272098" w:rsidRDefault="00FB29D4" w:rsidP="00FB29D4"/>
    <w:p w:rsidR="00F142F9" w:rsidRDefault="00F142F9">
      <w:pPr>
        <w:spacing w:after="0" w:line="240" w:lineRule="auto"/>
      </w:pPr>
      <w:r>
        <w:br w:type="page"/>
      </w:r>
    </w:p>
    <w:p w:rsidR="00FB29D4" w:rsidRPr="00272098" w:rsidRDefault="00FB29D4" w:rsidP="00FB29D4">
      <w:r w:rsidRPr="00272098">
        <w:lastRenderedPageBreak/>
        <w:t>ve věcech obchodních a ve věcech technických a realizačních: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D74546" w:rsidRPr="008936AD" w:rsidTr="00FB29D4">
        <w:tc>
          <w:tcPr>
            <w:tcW w:w="2206" w:type="dxa"/>
            <w:shd w:val="clear" w:color="auto" w:fill="D9D9D9"/>
            <w:vAlign w:val="center"/>
          </w:tcPr>
          <w:p w:rsidR="00D74546" w:rsidRPr="008936AD" w:rsidRDefault="00D74546" w:rsidP="00FB29D4">
            <w:pPr>
              <w:rPr>
                <w:b/>
              </w:rPr>
            </w:pPr>
            <w:r w:rsidRPr="008936AD">
              <w:rPr>
                <w:b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D74546" w:rsidRDefault="00D74546">
            <w:r w:rsidRPr="003473D8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FB29D4">
        <w:tc>
          <w:tcPr>
            <w:tcW w:w="2206" w:type="dxa"/>
            <w:shd w:val="clear" w:color="auto" w:fill="D9D9D9"/>
            <w:vAlign w:val="center"/>
          </w:tcPr>
          <w:p w:rsidR="00D74546" w:rsidRPr="008936AD" w:rsidRDefault="00D74546" w:rsidP="00FB29D4">
            <w:pPr>
              <w:rPr>
                <w:b/>
              </w:rPr>
            </w:pPr>
            <w:r w:rsidRPr="008936AD">
              <w:rPr>
                <w:b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D74546" w:rsidRDefault="00D74546">
            <w:r w:rsidRPr="003473D8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FB29D4">
        <w:tc>
          <w:tcPr>
            <w:tcW w:w="2206" w:type="dxa"/>
            <w:shd w:val="clear" w:color="auto" w:fill="D9D9D9"/>
            <w:vAlign w:val="center"/>
          </w:tcPr>
          <w:p w:rsidR="00D74546" w:rsidRPr="008936AD" w:rsidRDefault="00D74546" w:rsidP="00FB29D4">
            <w:pPr>
              <w:rPr>
                <w:b/>
              </w:rPr>
            </w:pPr>
            <w:r w:rsidRPr="008936AD">
              <w:rPr>
                <w:b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D74546" w:rsidRDefault="00D74546">
            <w:r w:rsidRPr="003473D8">
              <w:rPr>
                <w:szCs w:val="24"/>
                <w:highlight w:val="yellow"/>
              </w:rPr>
              <w:t>[DOPLNÍ ÚČASTNÍK]</w:t>
            </w:r>
          </w:p>
        </w:tc>
      </w:tr>
      <w:tr w:rsidR="00D74546" w:rsidRPr="008936AD" w:rsidTr="00FB29D4">
        <w:tc>
          <w:tcPr>
            <w:tcW w:w="2206" w:type="dxa"/>
            <w:shd w:val="clear" w:color="auto" w:fill="D9D9D9"/>
            <w:vAlign w:val="center"/>
          </w:tcPr>
          <w:p w:rsidR="00D74546" w:rsidRPr="008936AD" w:rsidRDefault="00D74546" w:rsidP="00FB29D4">
            <w:pPr>
              <w:rPr>
                <w:b/>
              </w:rPr>
            </w:pPr>
            <w:r w:rsidRPr="008936AD">
              <w:rPr>
                <w:b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D74546" w:rsidRDefault="00D74546">
            <w:r w:rsidRPr="003473D8">
              <w:rPr>
                <w:szCs w:val="24"/>
                <w:highlight w:val="yellow"/>
              </w:rPr>
              <w:t>[DOPLNÍ ÚČASTNÍK]</w:t>
            </w:r>
          </w:p>
        </w:tc>
      </w:tr>
    </w:tbl>
    <w:p w:rsidR="00F142F9" w:rsidRPr="00F142F9" w:rsidRDefault="00F142F9" w:rsidP="00F142F9">
      <w:pPr>
        <w:pStyle w:val="Prohlensmluvnchstran"/>
        <w:jc w:val="both"/>
        <w:rPr>
          <w:b w:val="0"/>
        </w:rPr>
      </w:pPr>
    </w:p>
    <w:p w:rsidR="00F142F9" w:rsidRDefault="00F142F9">
      <w:pPr>
        <w:spacing w:after="0" w:line="240" w:lineRule="auto"/>
        <w:sectPr w:rsidR="00F142F9" w:rsidSect="00AA0721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0E587E" w:rsidRPr="00E651C1" w:rsidRDefault="000E587E" w:rsidP="000E587E">
      <w:pPr>
        <w:pStyle w:val="Prohlensmluvnchstran"/>
        <w:rPr>
          <w:szCs w:val="22"/>
        </w:rPr>
      </w:pPr>
      <w:r w:rsidRPr="00E651C1">
        <w:rPr>
          <w:szCs w:val="22"/>
        </w:rPr>
        <w:lastRenderedPageBreak/>
        <w:t>Příloha č. 7</w:t>
      </w:r>
    </w:p>
    <w:p w:rsidR="000E587E" w:rsidRPr="00F142F9" w:rsidRDefault="004B7573" w:rsidP="000E587E">
      <w:pPr>
        <w:pStyle w:val="Prohlensmluvnchstran"/>
        <w:rPr>
          <w:b w:val="0"/>
        </w:rPr>
      </w:pPr>
      <w:r w:rsidRPr="00F142F9">
        <w:rPr>
          <w:b w:val="0"/>
        </w:rPr>
        <w:t xml:space="preserve">Věcná a technická specifikace části Plnění – Vytvoření </w:t>
      </w:r>
      <w:r w:rsidR="00254FBC" w:rsidRPr="00F142F9">
        <w:rPr>
          <w:b w:val="0"/>
        </w:rPr>
        <w:t>díla</w:t>
      </w:r>
    </w:p>
    <w:p w:rsidR="00F142F9" w:rsidRDefault="00F142F9" w:rsidP="00F142F9">
      <w:pPr>
        <w:pStyle w:val="Prohlensmluvnchstran"/>
        <w:jc w:val="both"/>
        <w:rPr>
          <w:b w:val="0"/>
          <w:lang w:val="cs-CZ"/>
        </w:rPr>
      </w:pPr>
    </w:p>
    <w:p w:rsidR="000E587E" w:rsidRPr="00F142F9" w:rsidRDefault="00F142F9" w:rsidP="00F142F9">
      <w:pPr>
        <w:pStyle w:val="Prohlensmluvnchstran"/>
        <w:rPr>
          <w:b w:val="0"/>
          <w:lang w:val="cs-CZ"/>
        </w:rPr>
      </w:pPr>
      <w:r w:rsidRPr="00F142F9">
        <w:rPr>
          <w:b w:val="0"/>
          <w:highlight w:val="cyan"/>
          <w:lang w:val="cs-CZ"/>
        </w:rPr>
        <w:t>(</w:t>
      </w:r>
      <w:r w:rsidR="00555D4C">
        <w:rPr>
          <w:b w:val="0"/>
          <w:highlight w:val="cyan"/>
          <w:lang w:val="cs-CZ"/>
        </w:rPr>
        <w:t>účastník</w:t>
      </w:r>
      <w:r w:rsidR="00FB3E52" w:rsidRPr="00F142F9">
        <w:rPr>
          <w:b w:val="0"/>
          <w:highlight w:val="cyan"/>
        </w:rPr>
        <w:t xml:space="preserve"> nedoplňuje</w:t>
      </w:r>
      <w:r w:rsidRPr="00F142F9">
        <w:rPr>
          <w:b w:val="0"/>
          <w:highlight w:val="cyan"/>
          <w:lang w:val="cs-CZ"/>
        </w:rPr>
        <w:t xml:space="preserve"> – </w:t>
      </w:r>
      <w:r w:rsidR="00042A40" w:rsidRPr="00F142F9">
        <w:rPr>
          <w:b w:val="0"/>
          <w:highlight w:val="cyan"/>
        </w:rPr>
        <w:t>bude doplněno př</w:t>
      </w:r>
      <w:r w:rsidRPr="00F142F9">
        <w:rPr>
          <w:b w:val="0"/>
          <w:highlight w:val="cyan"/>
          <w:lang w:val="cs-CZ"/>
        </w:rPr>
        <w:t>ed</w:t>
      </w:r>
      <w:r w:rsidR="00042A40" w:rsidRPr="00F142F9">
        <w:rPr>
          <w:b w:val="0"/>
          <w:highlight w:val="cyan"/>
        </w:rPr>
        <w:t xml:space="preserve"> podpis</w:t>
      </w:r>
      <w:r w:rsidRPr="00F142F9">
        <w:rPr>
          <w:b w:val="0"/>
          <w:highlight w:val="cyan"/>
          <w:lang w:val="cs-CZ"/>
        </w:rPr>
        <w:t>em</w:t>
      </w:r>
      <w:r w:rsidR="00042A40" w:rsidRPr="00F142F9">
        <w:rPr>
          <w:b w:val="0"/>
          <w:highlight w:val="cyan"/>
        </w:rPr>
        <w:t xml:space="preserve"> Smlouvy</w:t>
      </w:r>
      <w:r w:rsidRPr="00F142F9">
        <w:rPr>
          <w:b w:val="0"/>
          <w:highlight w:val="cyan"/>
          <w:lang w:val="cs-CZ"/>
        </w:rPr>
        <w:br/>
      </w:r>
      <w:r w:rsidR="00042A40" w:rsidRPr="00F142F9">
        <w:rPr>
          <w:b w:val="0"/>
          <w:highlight w:val="cyan"/>
        </w:rPr>
        <w:t>v souladu s</w:t>
      </w:r>
      <w:r w:rsidRPr="00F142F9">
        <w:rPr>
          <w:b w:val="0"/>
          <w:highlight w:val="cyan"/>
          <w:lang w:val="cs-CZ"/>
        </w:rPr>
        <w:t xml:space="preserve"> částí P 8 bez kap. 3 a 4 přílohy</w:t>
      </w:r>
      <w:r w:rsidR="000A6854" w:rsidRPr="00F142F9">
        <w:rPr>
          <w:b w:val="0"/>
          <w:highlight w:val="cyan"/>
          <w:lang w:val="cs-CZ"/>
        </w:rPr>
        <w:t xml:space="preserve"> č. 8</w:t>
      </w:r>
      <w:r w:rsidR="00042A40" w:rsidRPr="00F142F9">
        <w:rPr>
          <w:b w:val="0"/>
          <w:highlight w:val="cyan"/>
        </w:rPr>
        <w:t xml:space="preserve"> zadávací dokumentac</w:t>
      </w:r>
      <w:r w:rsidR="000A6854" w:rsidRPr="00F142F9">
        <w:rPr>
          <w:b w:val="0"/>
          <w:highlight w:val="cyan"/>
          <w:lang w:val="cs-CZ"/>
        </w:rPr>
        <w:t>e</w:t>
      </w:r>
      <w:r w:rsidRPr="00F142F9">
        <w:rPr>
          <w:b w:val="0"/>
          <w:highlight w:val="cyan"/>
          <w:lang w:val="cs-CZ"/>
        </w:rPr>
        <w:t>)</w:t>
      </w:r>
    </w:p>
    <w:p w:rsidR="004B7573" w:rsidRDefault="004B7573" w:rsidP="00FB29D4"/>
    <w:p w:rsidR="00F142F9" w:rsidRDefault="00F142F9" w:rsidP="00FB29D4"/>
    <w:p w:rsidR="00F142F9" w:rsidRDefault="00F142F9">
      <w:pPr>
        <w:spacing w:after="0" w:line="240" w:lineRule="auto"/>
        <w:rPr>
          <w:b/>
        </w:rPr>
        <w:sectPr w:rsidR="00F142F9" w:rsidSect="00AA0721">
          <w:footerReference w:type="default" r:id="rId18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FB29D4" w:rsidRPr="001565F3" w:rsidRDefault="001565F3" w:rsidP="001565F3">
      <w:pPr>
        <w:spacing w:after="120"/>
        <w:jc w:val="center"/>
        <w:rPr>
          <w:b/>
        </w:rPr>
      </w:pPr>
      <w:r w:rsidRPr="001565F3">
        <w:rPr>
          <w:b/>
        </w:rPr>
        <w:lastRenderedPageBreak/>
        <w:t xml:space="preserve">Příloha č. </w:t>
      </w:r>
      <w:r w:rsidR="00AC2965">
        <w:rPr>
          <w:b/>
        </w:rPr>
        <w:t>8</w:t>
      </w:r>
    </w:p>
    <w:p w:rsidR="001565F3" w:rsidRPr="00B763B5" w:rsidRDefault="000553A2" w:rsidP="001565F3">
      <w:pPr>
        <w:spacing w:after="120"/>
        <w:jc w:val="center"/>
      </w:pPr>
      <w:r w:rsidRPr="00B763B5">
        <w:t>Katalog požadavků</w:t>
      </w:r>
    </w:p>
    <w:p w:rsidR="000918D5" w:rsidRDefault="000918D5" w:rsidP="008D0FE5">
      <w:pPr>
        <w:spacing w:after="120"/>
      </w:pPr>
    </w:p>
    <w:p w:rsidR="00F142F9" w:rsidRDefault="00F142F9" w:rsidP="00F142F9">
      <w:pPr>
        <w:spacing w:after="120"/>
        <w:jc w:val="center"/>
      </w:pPr>
      <w:r w:rsidRPr="00F142F9">
        <w:rPr>
          <w:highlight w:val="cyan"/>
        </w:rPr>
        <w:t>(samostatný dokument – účastník nedoplňuje, bude doplněno před podpisem Smlouvy)</w:t>
      </w:r>
    </w:p>
    <w:p w:rsidR="008D0FE5" w:rsidRDefault="008D0FE5">
      <w:pPr>
        <w:spacing w:after="0" w:line="240" w:lineRule="auto"/>
      </w:pPr>
    </w:p>
    <w:p w:rsidR="00F142F9" w:rsidRDefault="00F142F9">
      <w:pPr>
        <w:spacing w:after="0" w:line="240" w:lineRule="auto"/>
      </w:pPr>
    </w:p>
    <w:p w:rsidR="00F142F9" w:rsidRDefault="00F142F9">
      <w:pPr>
        <w:spacing w:after="0" w:line="240" w:lineRule="auto"/>
        <w:sectPr w:rsidR="00F142F9" w:rsidSect="00AA0721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8C0EAC" w:rsidRPr="001565F3" w:rsidRDefault="008C0EAC" w:rsidP="008C0EAC">
      <w:pPr>
        <w:spacing w:after="120"/>
        <w:jc w:val="center"/>
        <w:rPr>
          <w:b/>
        </w:rPr>
      </w:pPr>
      <w:r w:rsidRPr="001565F3">
        <w:rPr>
          <w:b/>
        </w:rPr>
        <w:lastRenderedPageBreak/>
        <w:t xml:space="preserve">Příloha č. </w:t>
      </w:r>
      <w:r>
        <w:rPr>
          <w:b/>
        </w:rPr>
        <w:t>9</w:t>
      </w:r>
    </w:p>
    <w:p w:rsidR="0090291A" w:rsidRPr="00220C40" w:rsidRDefault="008C0EAC" w:rsidP="00220C40">
      <w:pPr>
        <w:spacing w:after="0" w:line="240" w:lineRule="auto"/>
        <w:jc w:val="center"/>
        <w:rPr>
          <w:szCs w:val="24"/>
        </w:rPr>
      </w:pPr>
      <w:r w:rsidRPr="00220C40">
        <w:rPr>
          <w:szCs w:val="24"/>
        </w:rPr>
        <w:t>Požadavky na dokumentaci a zdrojový kód</w:t>
      </w:r>
    </w:p>
    <w:p w:rsidR="0090291A" w:rsidRDefault="0090291A">
      <w:pPr>
        <w:spacing w:after="0" w:line="240" w:lineRule="auto"/>
        <w:rPr>
          <w:szCs w:val="24"/>
        </w:rPr>
      </w:pPr>
    </w:p>
    <w:p w:rsidR="00F142F9" w:rsidRDefault="00F142F9" w:rsidP="00F142F9">
      <w:pPr>
        <w:spacing w:after="120"/>
        <w:jc w:val="center"/>
      </w:pPr>
      <w:r w:rsidRPr="00F142F9">
        <w:rPr>
          <w:highlight w:val="cyan"/>
        </w:rPr>
        <w:t>(samostatný dokument – účastník nedoplňuje, bude doplněno před podpisem Smlouvy)</w:t>
      </w:r>
    </w:p>
    <w:p w:rsidR="00220C40" w:rsidRDefault="00220C40">
      <w:pPr>
        <w:spacing w:after="0" w:line="240" w:lineRule="auto"/>
        <w:rPr>
          <w:szCs w:val="24"/>
        </w:rPr>
      </w:pPr>
    </w:p>
    <w:p w:rsidR="00F142F9" w:rsidRPr="00220C40" w:rsidRDefault="00F142F9">
      <w:pPr>
        <w:spacing w:after="0" w:line="240" w:lineRule="auto"/>
        <w:rPr>
          <w:szCs w:val="24"/>
        </w:rPr>
      </w:pPr>
    </w:p>
    <w:p w:rsidR="00F142F9" w:rsidRDefault="00F142F9">
      <w:pPr>
        <w:spacing w:after="0" w:line="240" w:lineRule="auto"/>
        <w:sectPr w:rsidR="00F142F9" w:rsidSect="00AA0721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8C0EAC" w:rsidRPr="001565F3" w:rsidRDefault="008C0EAC" w:rsidP="008C0EAC">
      <w:pPr>
        <w:spacing w:after="120"/>
        <w:jc w:val="center"/>
        <w:rPr>
          <w:b/>
        </w:rPr>
      </w:pPr>
      <w:r w:rsidRPr="001565F3">
        <w:rPr>
          <w:b/>
        </w:rPr>
        <w:lastRenderedPageBreak/>
        <w:t xml:space="preserve">Příloha č. </w:t>
      </w:r>
      <w:r>
        <w:rPr>
          <w:b/>
        </w:rPr>
        <w:t>10</w:t>
      </w:r>
    </w:p>
    <w:p w:rsidR="008C0EAC" w:rsidRPr="0090291A" w:rsidRDefault="008C0EAC" w:rsidP="001565F3">
      <w:pPr>
        <w:spacing w:after="120"/>
        <w:jc w:val="center"/>
        <w:rPr>
          <w:szCs w:val="24"/>
        </w:rPr>
      </w:pPr>
      <w:r w:rsidRPr="0090291A">
        <w:rPr>
          <w:szCs w:val="24"/>
        </w:rPr>
        <w:t>Podrobnosti testování a předávání IS SEKM</w:t>
      </w:r>
      <w:r w:rsidR="0090291A">
        <w:rPr>
          <w:szCs w:val="24"/>
        </w:rPr>
        <w:t xml:space="preserve"> 3</w:t>
      </w:r>
    </w:p>
    <w:p w:rsidR="0090291A" w:rsidRDefault="0090291A">
      <w:pPr>
        <w:spacing w:after="0" w:line="240" w:lineRule="auto"/>
        <w:rPr>
          <w:szCs w:val="24"/>
        </w:rPr>
      </w:pPr>
    </w:p>
    <w:p w:rsidR="0090291A" w:rsidRDefault="0090291A" w:rsidP="0090291A">
      <w:pPr>
        <w:spacing w:after="120"/>
        <w:jc w:val="center"/>
      </w:pPr>
      <w:r w:rsidRPr="00F142F9">
        <w:rPr>
          <w:highlight w:val="cyan"/>
        </w:rPr>
        <w:t>(samostatný dokument</w:t>
      </w:r>
      <w:r w:rsidR="00F142F9" w:rsidRPr="00F142F9">
        <w:rPr>
          <w:highlight w:val="cyan"/>
        </w:rPr>
        <w:t xml:space="preserve"> – účastník nedoplňuje, bude doplněno před podpisem Smlouvy</w:t>
      </w:r>
      <w:r w:rsidRPr="00F142F9">
        <w:rPr>
          <w:highlight w:val="cyan"/>
        </w:rPr>
        <w:t>)</w:t>
      </w:r>
    </w:p>
    <w:p w:rsidR="0090291A" w:rsidRDefault="0090291A">
      <w:pPr>
        <w:spacing w:after="0" w:line="240" w:lineRule="auto"/>
        <w:rPr>
          <w:szCs w:val="24"/>
        </w:rPr>
      </w:pPr>
    </w:p>
    <w:p w:rsidR="00F142F9" w:rsidRDefault="00F142F9">
      <w:pPr>
        <w:spacing w:after="0" w:line="240" w:lineRule="auto"/>
        <w:rPr>
          <w:szCs w:val="24"/>
        </w:rPr>
      </w:pPr>
    </w:p>
    <w:p w:rsidR="00F142F9" w:rsidRDefault="00F142F9">
      <w:pPr>
        <w:spacing w:after="0" w:line="240" w:lineRule="auto"/>
        <w:rPr>
          <w:szCs w:val="24"/>
        </w:rPr>
        <w:sectPr w:rsidR="00F142F9" w:rsidSect="00AA0721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8C0EAC" w:rsidRPr="0090291A" w:rsidRDefault="008C0EAC" w:rsidP="008C0EAC">
      <w:pPr>
        <w:spacing w:after="120"/>
        <w:jc w:val="center"/>
        <w:rPr>
          <w:b/>
        </w:rPr>
      </w:pPr>
      <w:r w:rsidRPr="0090291A">
        <w:rPr>
          <w:b/>
        </w:rPr>
        <w:lastRenderedPageBreak/>
        <w:t>Příloha č. 11</w:t>
      </w:r>
    </w:p>
    <w:p w:rsidR="008C0EAC" w:rsidRPr="0090291A" w:rsidRDefault="008C0EAC" w:rsidP="001565F3">
      <w:pPr>
        <w:spacing w:after="120"/>
        <w:jc w:val="center"/>
      </w:pPr>
      <w:r w:rsidRPr="0090291A">
        <w:rPr>
          <w:szCs w:val="24"/>
        </w:rPr>
        <w:t>Specifikace EAP</w:t>
      </w:r>
    </w:p>
    <w:p w:rsidR="009641D2" w:rsidRPr="0090291A" w:rsidRDefault="009641D2" w:rsidP="0090291A">
      <w:pPr>
        <w:spacing w:after="120"/>
      </w:pPr>
    </w:p>
    <w:p w:rsidR="00F142F9" w:rsidRDefault="00F142F9" w:rsidP="00F142F9">
      <w:pPr>
        <w:spacing w:after="120"/>
        <w:jc w:val="center"/>
      </w:pPr>
      <w:r w:rsidRPr="00F142F9">
        <w:rPr>
          <w:highlight w:val="cyan"/>
        </w:rPr>
        <w:t>(samostatný dokument – účastník nedoplňuje, bude doplněno před podpisem Smlouvy)</w:t>
      </w:r>
    </w:p>
    <w:p w:rsidR="0090291A" w:rsidRPr="009641D2" w:rsidRDefault="0090291A" w:rsidP="0090291A">
      <w:pPr>
        <w:spacing w:after="120"/>
      </w:pPr>
    </w:p>
    <w:sectPr w:rsidR="0090291A" w:rsidRPr="009641D2" w:rsidSect="00AA0721"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28A4DC" w15:done="0"/>
  <w15:commentEx w15:paraId="71903D51" w15:done="0"/>
  <w15:commentEx w15:paraId="0090ED6E" w15:done="0"/>
  <w15:commentEx w15:paraId="52F14CA2" w15:done="0"/>
  <w15:commentEx w15:paraId="0E15BB1F" w15:done="0"/>
  <w15:commentEx w15:paraId="40C1FC71" w15:done="0"/>
  <w15:commentEx w15:paraId="440F3608" w15:done="0"/>
  <w15:commentEx w15:paraId="04821246" w15:done="0"/>
  <w15:commentEx w15:paraId="6761D2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366" w:rsidRDefault="000D1366" w:rsidP="00FB29D4">
      <w:pPr>
        <w:spacing w:after="0" w:line="240" w:lineRule="auto"/>
      </w:pPr>
      <w:r>
        <w:separator/>
      </w:r>
    </w:p>
  </w:endnote>
  <w:endnote w:type="continuationSeparator" w:id="0">
    <w:p w:rsidR="000D1366" w:rsidRDefault="000D1366" w:rsidP="00FB29D4">
      <w:pPr>
        <w:spacing w:after="0" w:line="240" w:lineRule="auto"/>
      </w:pPr>
      <w:r>
        <w:continuationSeparator/>
      </w:r>
    </w:p>
  </w:endnote>
  <w:endnote w:type="continuationNotice" w:id="1">
    <w:p w:rsidR="000D1366" w:rsidRDefault="000D13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Default="00C9089F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C9089F" w:rsidRDefault="00C908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Pr="00272098" w:rsidRDefault="00C9089F" w:rsidP="00FB29D4">
    <w:pPr>
      <w:pStyle w:val="Zpat"/>
      <w:pBdr>
        <w:top w:val="single" w:sz="2" w:space="6" w:color="808080"/>
      </w:pBdr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0DE6">
      <w:rPr>
        <w:rStyle w:val="slostrnky"/>
        <w:noProof/>
      </w:rPr>
      <w:t>31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150DE6">
        <w:rPr>
          <w:noProof/>
        </w:rPr>
        <w:t>37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Default="00C9089F" w:rsidP="00FB29D4">
    <w:pPr>
      <w:pStyle w:val="Zpat"/>
      <w:pBdr>
        <w:top w:val="none" w:sz="0" w:space="0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Pr="00272098" w:rsidRDefault="00C9089F" w:rsidP="00FB29D4">
    <w:pPr>
      <w:pStyle w:val="Zpat"/>
      <w:pBdr>
        <w:top w:val="single" w:sz="2" w:space="6" w:color="808080"/>
      </w:pBdr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0DE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150DE6">
        <w:rPr>
          <w:noProof/>
        </w:rPr>
        <w:t>1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Pr="00040D6A" w:rsidRDefault="00C9089F" w:rsidP="00040D6A">
    <w:pPr>
      <w:pStyle w:val="Zpat"/>
      <w:rPr>
        <w:lang w:val="cs-CZ"/>
      </w:rPr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0DE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150DE6">
        <w:rPr>
          <w:noProof/>
        </w:rPr>
        <w:t>1</w:t>
      </w:r>
    </w:fldSimple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Pr="00F142F9" w:rsidRDefault="00C9089F" w:rsidP="00F142F9">
    <w:pPr>
      <w:pStyle w:val="Zpat"/>
      <w:rPr>
        <w:lang w:val="cs-CZ"/>
      </w:rPr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0DE6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150DE6">
        <w:rPr>
          <w:noProof/>
        </w:rPr>
        <w:t>2</w:t>
      </w:r>
    </w:fldSimple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Pr="00F142F9" w:rsidRDefault="00C9089F" w:rsidP="00F142F9">
    <w:pPr>
      <w:pStyle w:val="Zpat"/>
      <w:rPr>
        <w:lang w:val="cs-CZ"/>
      </w:rPr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0DE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150DE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366" w:rsidRDefault="000D1366" w:rsidP="00FB29D4">
      <w:pPr>
        <w:spacing w:after="0" w:line="240" w:lineRule="auto"/>
      </w:pPr>
      <w:r>
        <w:separator/>
      </w:r>
    </w:p>
  </w:footnote>
  <w:footnote w:type="continuationSeparator" w:id="0">
    <w:p w:rsidR="000D1366" w:rsidRDefault="000D1366" w:rsidP="00FB29D4">
      <w:pPr>
        <w:spacing w:after="0" w:line="240" w:lineRule="auto"/>
      </w:pPr>
      <w:r>
        <w:continuationSeparator/>
      </w:r>
    </w:p>
  </w:footnote>
  <w:footnote w:type="continuationNotice" w:id="1">
    <w:p w:rsidR="000D1366" w:rsidRDefault="000D1366">
      <w:pPr>
        <w:spacing w:after="0" w:line="240" w:lineRule="auto"/>
      </w:pPr>
    </w:p>
  </w:footnote>
  <w:footnote w:id="2">
    <w:p w:rsidR="00C9089F" w:rsidRPr="00040D6A" w:rsidRDefault="00C9089F" w:rsidP="00D7454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Pol. č. 1 „Detailní specifikace“ koresponduje s položkou „</w:t>
      </w:r>
      <w:r w:rsidRPr="00653B3E">
        <w:rPr>
          <w:lang w:val="cs-CZ"/>
        </w:rPr>
        <w:t>Část A – Detailní specifikace</w:t>
      </w:r>
      <w:r>
        <w:rPr>
          <w:lang w:val="cs-CZ"/>
        </w:rPr>
        <w:t>“ na ř. 1 „Přílohy č. 7 Zadávací dokumentace VZ.</w:t>
      </w:r>
    </w:p>
  </w:footnote>
  <w:footnote w:id="3">
    <w:p w:rsidR="00C9089F" w:rsidRPr="00040D6A" w:rsidRDefault="00C9089F" w:rsidP="00D7454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 w:rsidRPr="00040D6A">
        <w:rPr>
          <w:lang w:val="cs-CZ"/>
        </w:rPr>
        <w:t xml:space="preserve"> </w:t>
      </w:r>
      <w:r w:rsidRPr="00653B3E">
        <w:rPr>
          <w:lang w:val="cs-CZ"/>
        </w:rPr>
        <w:t xml:space="preserve">Pol. č. </w:t>
      </w:r>
      <w:r>
        <w:rPr>
          <w:lang w:val="cs-CZ"/>
        </w:rPr>
        <w:t>2</w:t>
      </w:r>
      <w:r w:rsidRPr="00653B3E">
        <w:rPr>
          <w:lang w:val="cs-CZ"/>
        </w:rPr>
        <w:t xml:space="preserve"> „</w:t>
      </w:r>
      <w:r>
        <w:rPr>
          <w:lang w:val="cs-CZ"/>
        </w:rPr>
        <w:t>SW platforma“</w:t>
      </w:r>
      <w:r w:rsidRPr="00653B3E">
        <w:rPr>
          <w:lang w:val="cs-CZ"/>
        </w:rPr>
        <w:t xml:space="preserve"> koresponduje s položkou „Část A – </w:t>
      </w:r>
      <w:r>
        <w:rPr>
          <w:lang w:val="cs-CZ"/>
        </w:rPr>
        <w:t>SW Platforma</w:t>
      </w:r>
      <w:r w:rsidRPr="00653B3E">
        <w:rPr>
          <w:lang w:val="cs-CZ"/>
        </w:rPr>
        <w:t xml:space="preserve">“ na ř. </w:t>
      </w:r>
      <w:r>
        <w:rPr>
          <w:lang w:val="cs-CZ"/>
        </w:rPr>
        <w:t>2</w:t>
      </w:r>
      <w:r w:rsidRPr="00653B3E">
        <w:rPr>
          <w:lang w:val="cs-CZ"/>
        </w:rPr>
        <w:t xml:space="preserve"> „Přílohy č. 7 Zadávací dokumentace VZ</w:t>
      </w:r>
      <w:r>
        <w:rPr>
          <w:lang w:val="cs-CZ"/>
        </w:rPr>
        <w:t>.</w:t>
      </w:r>
    </w:p>
  </w:footnote>
  <w:footnote w:id="4">
    <w:p w:rsidR="00C9089F" w:rsidRPr="00040D6A" w:rsidRDefault="00C9089F" w:rsidP="00D7454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 w:rsidRPr="00040D6A">
        <w:rPr>
          <w:lang w:val="cs-CZ"/>
        </w:rPr>
        <w:t xml:space="preserve"> </w:t>
      </w:r>
      <w:r w:rsidRPr="00B875B7">
        <w:rPr>
          <w:lang w:val="cs-CZ"/>
        </w:rPr>
        <w:t xml:space="preserve">Pol. č. </w:t>
      </w:r>
      <w:r>
        <w:rPr>
          <w:lang w:val="cs-CZ"/>
        </w:rPr>
        <w:t>3</w:t>
      </w:r>
      <w:r w:rsidRPr="00B875B7">
        <w:rPr>
          <w:lang w:val="cs-CZ"/>
        </w:rPr>
        <w:t xml:space="preserve"> „Dodání, implementace, migrace, školení“ koresponduje s položkou „Část A – Dodání, implementace, migrace, školení“ na ř. </w:t>
      </w:r>
      <w:r>
        <w:rPr>
          <w:lang w:val="cs-CZ"/>
        </w:rPr>
        <w:t>6</w:t>
      </w:r>
      <w:r w:rsidRPr="00B875B7">
        <w:rPr>
          <w:lang w:val="cs-CZ"/>
        </w:rPr>
        <w:t xml:space="preserve"> „Přílohy č. 7 Zadávací dokumentace VZ.</w:t>
      </w:r>
    </w:p>
  </w:footnote>
  <w:footnote w:id="5">
    <w:p w:rsidR="00C9089F" w:rsidRPr="00C152B2" w:rsidRDefault="00C9089F" w:rsidP="00D7454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C152B2">
        <w:rPr>
          <w:lang w:val="cs-CZ"/>
        </w:rPr>
        <w:t xml:space="preserve"> </w:t>
      </w:r>
      <w:r>
        <w:rPr>
          <w:lang w:val="cs-CZ"/>
        </w:rPr>
        <w:t xml:space="preserve">Tato položka koresponduje </w:t>
      </w:r>
      <w:r w:rsidRPr="00B875B7">
        <w:rPr>
          <w:lang w:val="cs-CZ"/>
        </w:rPr>
        <w:t xml:space="preserve">s položkou „Část </w:t>
      </w:r>
      <w:r>
        <w:rPr>
          <w:lang w:val="cs-CZ"/>
        </w:rPr>
        <w:t>B</w:t>
      </w:r>
      <w:r w:rsidRPr="00B875B7">
        <w:rPr>
          <w:lang w:val="cs-CZ"/>
        </w:rPr>
        <w:t xml:space="preserve"> – </w:t>
      </w:r>
      <w:r w:rsidRPr="00A32065">
        <w:rPr>
          <w:lang w:val="cs-CZ"/>
        </w:rPr>
        <w:t>Provozní podpora díla (paušální platba) za 1 měsíc</w:t>
      </w:r>
      <w:r>
        <w:rPr>
          <w:lang w:val="cs-CZ"/>
        </w:rPr>
        <w:t>“ na ř. 6 </w:t>
      </w:r>
      <w:r w:rsidRPr="00B875B7">
        <w:rPr>
          <w:lang w:val="cs-CZ"/>
        </w:rPr>
        <w:t>„Přílohy č. 7 Zadávací dokumentace VZ.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Pr="00D311DC" w:rsidRDefault="00C9089F" w:rsidP="00D311DC">
    <w:pPr>
      <w:pStyle w:val="Zhlav"/>
      <w:jc w:val="right"/>
    </w:pPr>
    <w:r w:rsidRPr="00E7042E">
      <w:rPr>
        <w:bCs/>
        <w:iCs/>
        <w:sz w:val="22"/>
        <w:szCs w:val="18"/>
        <w:lang w:val="cs-CZ"/>
      </w:rPr>
      <w:t>Evidenční číslo přidělené z Centrální evidence smluv: 1</w:t>
    </w:r>
    <w:r>
      <w:rPr>
        <w:bCs/>
        <w:iCs/>
        <w:sz w:val="22"/>
        <w:szCs w:val="18"/>
        <w:lang w:val="cs-CZ"/>
      </w:rPr>
      <w:t>70216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9F" w:rsidRDefault="00C9089F" w:rsidP="00D311DC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83.95pt;height:139.4pt" o:bullet="t">
        <v:imagedata r:id="rId1" o:title="odrazka"/>
      </v:shape>
    </w:pict>
  </w:numPicBullet>
  <w:abstractNum w:abstractNumId="0">
    <w:nsid w:val="0A3076DA"/>
    <w:multiLevelType w:val="hybridMultilevel"/>
    <w:tmpl w:val="BF664856"/>
    <w:lvl w:ilvl="0" w:tplc="0DF26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937A9"/>
    <w:multiLevelType w:val="hybridMultilevel"/>
    <w:tmpl w:val="4CEC5478"/>
    <w:lvl w:ilvl="0" w:tplc="03529AB0">
      <w:start w:val="1"/>
      <w:numFmt w:val="decimal"/>
      <w:pStyle w:val="MZPsty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E135E4"/>
    <w:multiLevelType w:val="hybridMultilevel"/>
    <w:tmpl w:val="3076845E"/>
    <w:lvl w:ilvl="0" w:tplc="E3E2F3A8">
      <w:start w:val="1"/>
      <w:numFmt w:val="lowerLetter"/>
      <w:lvlText w:val="(%1)"/>
      <w:lvlJc w:val="left"/>
      <w:pPr>
        <w:ind w:left="1068" w:hanging="360"/>
      </w:pPr>
      <w:rPr>
        <w:rFonts w:ascii="Arial" w:eastAsia="Times New Roman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984A0D"/>
    <w:multiLevelType w:val="hybridMultilevel"/>
    <w:tmpl w:val="0DE66EC6"/>
    <w:lvl w:ilvl="0" w:tplc="0DF26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55CEB"/>
    <w:multiLevelType w:val="hybridMultilevel"/>
    <w:tmpl w:val="B91020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F0F47"/>
    <w:multiLevelType w:val="hybridMultilevel"/>
    <w:tmpl w:val="8F7E6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4735D"/>
    <w:multiLevelType w:val="hybridMultilevel"/>
    <w:tmpl w:val="FA645F00"/>
    <w:lvl w:ilvl="0" w:tplc="07D0F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11FA3"/>
    <w:multiLevelType w:val="multilevel"/>
    <w:tmpl w:val="4648C93C"/>
    <w:lvl w:ilvl="0">
      <w:start w:val="1"/>
      <w:numFmt w:val="upperRoman"/>
      <w:lvlText w:val="%1."/>
      <w:lvlJc w:val="left"/>
      <w:pPr>
        <w:ind w:left="703" w:hanging="703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03" w:hanging="703"/>
      </w:pPr>
      <w:rPr>
        <w:rFonts w:hint="default"/>
        <w:b/>
        <w:strike w:val="0"/>
      </w:rPr>
    </w:lvl>
    <w:lvl w:ilvl="2">
      <w:start w:val="1"/>
      <w:numFmt w:val="decimal"/>
      <w:isLgl/>
      <w:lvlText w:val="%1.%2.%3"/>
      <w:lvlJc w:val="left"/>
      <w:pPr>
        <w:ind w:left="703" w:hanging="703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ind w:left="1134" w:hanging="431"/>
      </w:pPr>
      <w:rPr>
        <w:rFonts w:hint="default"/>
        <w:b w:val="0"/>
        <w:i w:val="0"/>
        <w:color w:val="auto"/>
      </w:rPr>
    </w:lvl>
    <w:lvl w:ilvl="4">
      <w:start w:val="1"/>
      <w:numFmt w:val="lowerRoman"/>
      <w:lvlText w:val="%5."/>
      <w:lvlJc w:val="left"/>
      <w:pPr>
        <w:ind w:left="1531" w:hanging="39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D647E4B"/>
    <w:multiLevelType w:val="hybridMultilevel"/>
    <w:tmpl w:val="B900D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B61BB"/>
    <w:multiLevelType w:val="hybridMultilevel"/>
    <w:tmpl w:val="02F856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C6FCD"/>
    <w:multiLevelType w:val="multilevel"/>
    <w:tmpl w:val="EB9A3B9A"/>
    <w:lvl w:ilvl="0">
      <w:start w:val="1"/>
      <w:numFmt w:val="decimal"/>
      <w:pStyle w:val="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Textlnkuslovan"/>
      <w:lvlText w:val="%1.%2"/>
      <w:lvlJc w:val="left"/>
      <w:pPr>
        <w:tabs>
          <w:tab w:val="num" w:pos="1730"/>
        </w:tabs>
        <w:ind w:left="1730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E267765"/>
    <w:multiLevelType w:val="multilevel"/>
    <w:tmpl w:val="7054C2AE"/>
    <w:lvl w:ilvl="0">
      <w:start w:val="1"/>
      <w:numFmt w:val="upperRoman"/>
      <w:lvlText w:val="%1."/>
      <w:lvlJc w:val="right"/>
      <w:pPr>
        <w:ind w:left="5002" w:hanging="60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cs="Arial" w:hint="default"/>
        <w:b w:val="0"/>
        <w:i w:val="0"/>
        <w:strike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" w:hanging="720"/>
      </w:pPr>
      <w:rPr>
        <w:rFonts w:hint="default"/>
      </w:rPr>
    </w:lvl>
  </w:abstractNum>
  <w:abstractNum w:abstractNumId="12">
    <w:nsid w:val="406404DB"/>
    <w:multiLevelType w:val="multilevel"/>
    <w:tmpl w:val="4BBA8A2C"/>
    <w:lvl w:ilvl="0">
      <w:start w:val="1"/>
      <w:numFmt w:val="upperRoma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3">
    <w:nsid w:val="41366F25"/>
    <w:multiLevelType w:val="multilevel"/>
    <w:tmpl w:val="23ECA1BC"/>
    <w:lvl w:ilvl="0">
      <w:start w:val="1"/>
      <w:numFmt w:val="none"/>
      <w:suff w:val="space"/>
      <w:lvlText w:val="%1"/>
      <w:lvlJc w:val="left"/>
      <w:rPr>
        <w:rFonts w:cs="Times New Roman" w:hint="default"/>
      </w:rPr>
    </w:lvl>
    <w:lvl w:ilvl="1">
      <w:start w:val="1"/>
      <w:numFmt w:val="upperRoman"/>
      <w:suff w:val="space"/>
      <w:lvlText w:val="%2."/>
      <w:lvlJc w:val="left"/>
      <w:rPr>
        <w:rFonts w:ascii="Arial" w:eastAsia="Times New Roman" w:hAnsi="Arial" w:cs="Arial"/>
      </w:rPr>
    </w:lvl>
    <w:lvl w:ilvl="2">
      <w:start w:val="1"/>
      <w:numFmt w:val="decimal"/>
      <w:suff w:val="space"/>
      <w:lvlText w:val="(%3)"/>
      <w:lvlJc w:val="left"/>
      <w:rPr>
        <w:rFonts w:cs="Times New Roman" w:hint="default"/>
        <w:b w:val="0"/>
      </w:rPr>
    </w:lvl>
    <w:lvl w:ilvl="3">
      <w:start w:val="1"/>
      <w:numFmt w:val="lowerLetter"/>
      <w:lvlText w:val="%4)"/>
      <w:lvlJc w:val="right"/>
      <w:pPr>
        <w:tabs>
          <w:tab w:val="num" w:pos="851"/>
        </w:tabs>
        <w:ind w:left="851" w:hanging="227"/>
      </w:pPr>
      <w:rPr>
        <w:rFonts w:ascii="Calibri" w:hAnsi="Calibri" w:cs="Times New Roman" w:hint="default"/>
        <w:b w:val="0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1304"/>
        </w:tabs>
        <w:ind w:left="1304" w:hanging="227"/>
      </w:pPr>
      <w:rPr>
        <w:rFonts w:cs="Times New Roman" w:hint="default"/>
      </w:rPr>
    </w:lvl>
    <w:lvl w:ilvl="5">
      <w:start w:val="1"/>
      <w:numFmt w:val="decimal"/>
      <w:lvlText w:val="%1.%2.%3.%4.%5.%6"/>
      <w:lvlJc w:val="right"/>
      <w:pPr>
        <w:tabs>
          <w:tab w:val="num" w:pos="170"/>
        </w:tabs>
        <w:ind w:left="170" w:hanging="170"/>
      </w:pPr>
      <w:rPr>
        <w:rFonts w:cs="Times New Roman" w:hint="default"/>
      </w:rPr>
    </w:lvl>
    <w:lvl w:ilvl="6">
      <w:start w:val="1"/>
      <w:numFmt w:val="decimal"/>
      <w:lvlText w:val="%1.%2.%3.%4.%5.%6.%7"/>
      <w:lvlJc w:val="right"/>
      <w:pPr>
        <w:tabs>
          <w:tab w:val="num" w:pos="170"/>
        </w:tabs>
        <w:ind w:left="170" w:hanging="170"/>
      </w:pPr>
      <w:rPr>
        <w:rFonts w:cs="Times New Roman" w:hint="default"/>
      </w:rPr>
    </w:lvl>
    <w:lvl w:ilvl="7">
      <w:start w:val="1"/>
      <w:numFmt w:val="decimal"/>
      <w:lvlText w:val="%1.%2.%3.%4.%5.%6.%7.%8"/>
      <w:lvlJc w:val="right"/>
      <w:pPr>
        <w:tabs>
          <w:tab w:val="num" w:pos="170"/>
        </w:tabs>
        <w:ind w:left="170" w:hanging="17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right"/>
      <w:pPr>
        <w:tabs>
          <w:tab w:val="num" w:pos="170"/>
        </w:tabs>
        <w:ind w:left="170" w:hanging="170"/>
      </w:pPr>
      <w:rPr>
        <w:rFonts w:cs="Times New Roman" w:hint="default"/>
      </w:rPr>
    </w:lvl>
  </w:abstractNum>
  <w:abstractNum w:abstractNumId="14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5">
    <w:nsid w:val="4FF476CE"/>
    <w:multiLevelType w:val="hybridMultilevel"/>
    <w:tmpl w:val="FB9C28D6"/>
    <w:lvl w:ilvl="0" w:tplc="AAE6C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348BC"/>
    <w:multiLevelType w:val="hybridMultilevel"/>
    <w:tmpl w:val="561A7EF6"/>
    <w:lvl w:ilvl="0" w:tplc="D85256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A83A11"/>
    <w:multiLevelType w:val="hybridMultilevel"/>
    <w:tmpl w:val="9E6AD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B2D52"/>
    <w:multiLevelType w:val="hybridMultilevel"/>
    <w:tmpl w:val="A7E21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9379F"/>
    <w:multiLevelType w:val="multilevel"/>
    <w:tmpl w:val="6032B12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lvl w:ilvl="0">
        <w:start w:val="1"/>
        <w:numFmt w:val="decimal"/>
        <w:pStyle w:val="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439"/>
          </w:tabs>
          <w:ind w:left="2439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1"/>
        <w:numFmt w:val="decimal"/>
        <w:pStyle w:val="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439"/>
          </w:tabs>
          <w:ind w:left="2439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7">
    <w:abstractNumId w:val="14"/>
  </w:num>
  <w:num w:numId="8">
    <w:abstractNumId w:val="1"/>
  </w:num>
  <w:num w:numId="9">
    <w:abstractNumId w:val="16"/>
  </w:num>
  <w:num w:numId="10">
    <w:abstractNumId w:val="4"/>
  </w:num>
  <w:num w:numId="11">
    <w:abstractNumId w:val="1"/>
    <w:lvlOverride w:ilvl="0">
      <w:startOverride w:val="1"/>
    </w:lvlOverride>
  </w:num>
  <w:num w:numId="12">
    <w:abstractNumId w:val="5"/>
  </w:num>
  <w:num w:numId="13">
    <w:abstractNumId w:val="9"/>
  </w:num>
  <w:num w:numId="14">
    <w:abstractNumId w:val="8"/>
  </w:num>
  <w:num w:numId="15">
    <w:abstractNumId w:val="1"/>
    <w:lvlOverride w:ilvl="0">
      <w:startOverride w:val="1"/>
    </w:lvlOverride>
  </w:num>
  <w:num w:numId="16">
    <w:abstractNumId w:val="17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3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8"/>
  </w:num>
  <w:num w:numId="39">
    <w:abstractNumId w:val="10"/>
  </w:num>
  <w:num w:numId="40">
    <w:abstractNumId w:val="10"/>
  </w:num>
  <w:num w:numId="41">
    <w:abstractNumId w:val="10"/>
  </w:num>
  <w:num w:numId="42">
    <w:abstractNumId w:val="6"/>
  </w:num>
  <w:num w:numId="43">
    <w:abstractNumId w:val="15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0"/>
  </w:num>
  <w:num w:numId="49">
    <w:abstractNumId w:val="10"/>
  </w:num>
  <w:num w:numId="50">
    <w:abstractNumId w:val="10"/>
  </w:num>
  <w:num w:numId="51">
    <w:abstractNumId w:val="10"/>
  </w:num>
  <w:num w:numId="52">
    <w:abstractNumId w:val="10"/>
  </w:num>
  <w:num w:numId="53">
    <w:abstractNumId w:val="10"/>
  </w:num>
  <w:num w:numId="54">
    <w:abstractNumId w:val="10"/>
  </w:num>
  <w:num w:numId="55">
    <w:abstractNumId w:val="10"/>
  </w:num>
  <w:num w:numId="56">
    <w:abstractNumId w:val="10"/>
  </w:num>
  <w:num w:numId="57">
    <w:abstractNumId w:val="10"/>
  </w:num>
  <w:num w:numId="58">
    <w:abstractNumId w:val="10"/>
  </w:num>
  <w:num w:numId="59">
    <w:abstractNumId w:val="10"/>
  </w:num>
  <w:num w:numId="60">
    <w:abstractNumId w:val="10"/>
  </w:num>
  <w:num w:numId="61">
    <w:abstractNumId w:val="10"/>
  </w:num>
  <w:num w:numId="62">
    <w:abstractNumId w:val="10"/>
  </w:num>
  <w:num w:numId="63">
    <w:abstractNumId w:val="10"/>
  </w:num>
  <w:num w:numId="64">
    <w:abstractNumId w:val="10"/>
  </w:num>
  <w:num w:numId="65">
    <w:abstractNumId w:val="3"/>
  </w:num>
  <w:num w:numId="66">
    <w:abstractNumId w:val="0"/>
  </w:num>
  <w:num w:numId="67">
    <w:abstractNumId w:val="7"/>
  </w:num>
  <w:num w:numId="68">
    <w:abstractNumId w:val="11"/>
  </w:num>
  <w:num w:numId="69">
    <w:abstractNumId w:val="2"/>
  </w:num>
  <w:num w:numId="70">
    <w:abstractNumId w:val="10"/>
  </w:num>
  <w:num w:numId="71">
    <w:abstractNumId w:val="1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D4"/>
    <w:rsid w:val="00000638"/>
    <w:rsid w:val="00000F4D"/>
    <w:rsid w:val="00002235"/>
    <w:rsid w:val="000035DA"/>
    <w:rsid w:val="000036D8"/>
    <w:rsid w:val="00007307"/>
    <w:rsid w:val="00012803"/>
    <w:rsid w:val="00014D69"/>
    <w:rsid w:val="00016BE1"/>
    <w:rsid w:val="000172CE"/>
    <w:rsid w:val="000174D5"/>
    <w:rsid w:val="0002195D"/>
    <w:rsid w:val="00025320"/>
    <w:rsid w:val="00030576"/>
    <w:rsid w:val="00031680"/>
    <w:rsid w:val="00033C40"/>
    <w:rsid w:val="00035EA6"/>
    <w:rsid w:val="00040D6A"/>
    <w:rsid w:val="00042A40"/>
    <w:rsid w:val="00044408"/>
    <w:rsid w:val="000469F3"/>
    <w:rsid w:val="000516DC"/>
    <w:rsid w:val="00052F38"/>
    <w:rsid w:val="000553A2"/>
    <w:rsid w:val="00060DBA"/>
    <w:rsid w:val="00066747"/>
    <w:rsid w:val="00067051"/>
    <w:rsid w:val="0007340E"/>
    <w:rsid w:val="0007518C"/>
    <w:rsid w:val="000801E2"/>
    <w:rsid w:val="000802BE"/>
    <w:rsid w:val="00084095"/>
    <w:rsid w:val="000918D5"/>
    <w:rsid w:val="000968B3"/>
    <w:rsid w:val="000A372C"/>
    <w:rsid w:val="000A40AB"/>
    <w:rsid w:val="000A5618"/>
    <w:rsid w:val="000A6854"/>
    <w:rsid w:val="000A6E95"/>
    <w:rsid w:val="000B3FCB"/>
    <w:rsid w:val="000B6654"/>
    <w:rsid w:val="000B7CBE"/>
    <w:rsid w:val="000C1972"/>
    <w:rsid w:val="000C3CF6"/>
    <w:rsid w:val="000D1366"/>
    <w:rsid w:val="000D38D1"/>
    <w:rsid w:val="000D3B0B"/>
    <w:rsid w:val="000D4BC8"/>
    <w:rsid w:val="000D665B"/>
    <w:rsid w:val="000D70EA"/>
    <w:rsid w:val="000E0BE1"/>
    <w:rsid w:val="000E587E"/>
    <w:rsid w:val="000E7802"/>
    <w:rsid w:val="000F553E"/>
    <w:rsid w:val="000F6718"/>
    <w:rsid w:val="00101283"/>
    <w:rsid w:val="00102AAA"/>
    <w:rsid w:val="00105E67"/>
    <w:rsid w:val="001075DA"/>
    <w:rsid w:val="001128F2"/>
    <w:rsid w:val="00121316"/>
    <w:rsid w:val="00126840"/>
    <w:rsid w:val="0013247B"/>
    <w:rsid w:val="001331B3"/>
    <w:rsid w:val="00136381"/>
    <w:rsid w:val="00142C34"/>
    <w:rsid w:val="00144457"/>
    <w:rsid w:val="00145D51"/>
    <w:rsid w:val="00146077"/>
    <w:rsid w:val="00150DE6"/>
    <w:rsid w:val="001535E0"/>
    <w:rsid w:val="00155535"/>
    <w:rsid w:val="00155632"/>
    <w:rsid w:val="001565F3"/>
    <w:rsid w:val="00156CFF"/>
    <w:rsid w:val="00156F4E"/>
    <w:rsid w:val="00157219"/>
    <w:rsid w:val="00165323"/>
    <w:rsid w:val="00165E43"/>
    <w:rsid w:val="00165EBE"/>
    <w:rsid w:val="00166ED3"/>
    <w:rsid w:val="001717FB"/>
    <w:rsid w:val="00173621"/>
    <w:rsid w:val="0018314C"/>
    <w:rsid w:val="00184FCD"/>
    <w:rsid w:val="00191DF2"/>
    <w:rsid w:val="00193F1A"/>
    <w:rsid w:val="0019476B"/>
    <w:rsid w:val="001966FD"/>
    <w:rsid w:val="001975A3"/>
    <w:rsid w:val="001A141A"/>
    <w:rsid w:val="001A1D36"/>
    <w:rsid w:val="001A7538"/>
    <w:rsid w:val="001A7DDB"/>
    <w:rsid w:val="001B1212"/>
    <w:rsid w:val="001B34A8"/>
    <w:rsid w:val="001C422A"/>
    <w:rsid w:val="001C4687"/>
    <w:rsid w:val="001C4B8D"/>
    <w:rsid w:val="001C7700"/>
    <w:rsid w:val="001D2F0E"/>
    <w:rsid w:val="001D37D8"/>
    <w:rsid w:val="001E0461"/>
    <w:rsid w:val="001E15EC"/>
    <w:rsid w:val="001E2CDA"/>
    <w:rsid w:val="001E4394"/>
    <w:rsid w:val="001E4DB1"/>
    <w:rsid w:val="001F182D"/>
    <w:rsid w:val="001F214E"/>
    <w:rsid w:val="001F257C"/>
    <w:rsid w:val="001F4F70"/>
    <w:rsid w:val="001F54C3"/>
    <w:rsid w:val="00200F01"/>
    <w:rsid w:val="002015F7"/>
    <w:rsid w:val="00203288"/>
    <w:rsid w:val="00205753"/>
    <w:rsid w:val="002100B8"/>
    <w:rsid w:val="0021243E"/>
    <w:rsid w:val="00213329"/>
    <w:rsid w:val="00214098"/>
    <w:rsid w:val="002144A2"/>
    <w:rsid w:val="00217425"/>
    <w:rsid w:val="002208ED"/>
    <w:rsid w:val="00220C40"/>
    <w:rsid w:val="00221F26"/>
    <w:rsid w:val="0022340B"/>
    <w:rsid w:val="002249A4"/>
    <w:rsid w:val="00225B8A"/>
    <w:rsid w:val="00226089"/>
    <w:rsid w:val="00226B83"/>
    <w:rsid w:val="00232380"/>
    <w:rsid w:val="00235AB2"/>
    <w:rsid w:val="00235C6A"/>
    <w:rsid w:val="00237A8E"/>
    <w:rsid w:val="00241209"/>
    <w:rsid w:val="00241CB3"/>
    <w:rsid w:val="00243310"/>
    <w:rsid w:val="00243980"/>
    <w:rsid w:val="0024567A"/>
    <w:rsid w:val="002525FC"/>
    <w:rsid w:val="00253005"/>
    <w:rsid w:val="00254A1D"/>
    <w:rsid w:val="00254FBC"/>
    <w:rsid w:val="00262C98"/>
    <w:rsid w:val="0027070F"/>
    <w:rsid w:val="0027478E"/>
    <w:rsid w:val="00275893"/>
    <w:rsid w:val="00275FE0"/>
    <w:rsid w:val="00281662"/>
    <w:rsid w:val="0028324C"/>
    <w:rsid w:val="00286166"/>
    <w:rsid w:val="002908B5"/>
    <w:rsid w:val="002A04D6"/>
    <w:rsid w:val="002A5FB8"/>
    <w:rsid w:val="002A7751"/>
    <w:rsid w:val="002B71FC"/>
    <w:rsid w:val="002B78D6"/>
    <w:rsid w:val="002B7C52"/>
    <w:rsid w:val="002C4F8E"/>
    <w:rsid w:val="002C6F1A"/>
    <w:rsid w:val="002D395A"/>
    <w:rsid w:val="002D4571"/>
    <w:rsid w:val="002D4D0F"/>
    <w:rsid w:val="002D612D"/>
    <w:rsid w:val="002D7CD5"/>
    <w:rsid w:val="002E2BAB"/>
    <w:rsid w:val="002E4514"/>
    <w:rsid w:val="002E49BE"/>
    <w:rsid w:val="003036AA"/>
    <w:rsid w:val="00303DC2"/>
    <w:rsid w:val="00303FB8"/>
    <w:rsid w:val="00305D02"/>
    <w:rsid w:val="00307F27"/>
    <w:rsid w:val="003109C2"/>
    <w:rsid w:val="003113C7"/>
    <w:rsid w:val="0031250D"/>
    <w:rsid w:val="00314C2A"/>
    <w:rsid w:val="00316F75"/>
    <w:rsid w:val="00320CEF"/>
    <w:rsid w:val="003335C0"/>
    <w:rsid w:val="00333AE7"/>
    <w:rsid w:val="0033460C"/>
    <w:rsid w:val="003441C0"/>
    <w:rsid w:val="00346939"/>
    <w:rsid w:val="003478F7"/>
    <w:rsid w:val="00347CE0"/>
    <w:rsid w:val="0035110A"/>
    <w:rsid w:val="0035388F"/>
    <w:rsid w:val="003557AE"/>
    <w:rsid w:val="00355E8B"/>
    <w:rsid w:val="003644D4"/>
    <w:rsid w:val="003648FB"/>
    <w:rsid w:val="00370368"/>
    <w:rsid w:val="00371C44"/>
    <w:rsid w:val="00371E89"/>
    <w:rsid w:val="00377A6D"/>
    <w:rsid w:val="00381E5A"/>
    <w:rsid w:val="003820D7"/>
    <w:rsid w:val="00387285"/>
    <w:rsid w:val="00390C25"/>
    <w:rsid w:val="0039325F"/>
    <w:rsid w:val="00393A36"/>
    <w:rsid w:val="00394012"/>
    <w:rsid w:val="003965D2"/>
    <w:rsid w:val="003A0C57"/>
    <w:rsid w:val="003B3222"/>
    <w:rsid w:val="003B707E"/>
    <w:rsid w:val="003C21BE"/>
    <w:rsid w:val="003C3991"/>
    <w:rsid w:val="003C485E"/>
    <w:rsid w:val="003C661D"/>
    <w:rsid w:val="003E105E"/>
    <w:rsid w:val="003E11E1"/>
    <w:rsid w:val="003E3350"/>
    <w:rsid w:val="003E45E3"/>
    <w:rsid w:val="003E7B1A"/>
    <w:rsid w:val="003F0F1C"/>
    <w:rsid w:val="003F57BE"/>
    <w:rsid w:val="003F6311"/>
    <w:rsid w:val="003F7E78"/>
    <w:rsid w:val="00404276"/>
    <w:rsid w:val="00405DDD"/>
    <w:rsid w:val="00407A6C"/>
    <w:rsid w:val="004105F3"/>
    <w:rsid w:val="00410634"/>
    <w:rsid w:val="00415D67"/>
    <w:rsid w:val="0041602B"/>
    <w:rsid w:val="0042055E"/>
    <w:rsid w:val="0042420A"/>
    <w:rsid w:val="00426736"/>
    <w:rsid w:val="004369E4"/>
    <w:rsid w:val="00436B72"/>
    <w:rsid w:val="00437226"/>
    <w:rsid w:val="00440C7F"/>
    <w:rsid w:val="00442934"/>
    <w:rsid w:val="00444A65"/>
    <w:rsid w:val="004451F4"/>
    <w:rsid w:val="00453574"/>
    <w:rsid w:val="00461B88"/>
    <w:rsid w:val="00464FF4"/>
    <w:rsid w:val="00465F93"/>
    <w:rsid w:val="0047147F"/>
    <w:rsid w:val="00473960"/>
    <w:rsid w:val="004770E2"/>
    <w:rsid w:val="00477DA3"/>
    <w:rsid w:val="00487C1D"/>
    <w:rsid w:val="0049365A"/>
    <w:rsid w:val="004937F3"/>
    <w:rsid w:val="00497E6F"/>
    <w:rsid w:val="004A30CC"/>
    <w:rsid w:val="004A5828"/>
    <w:rsid w:val="004A5B8E"/>
    <w:rsid w:val="004A6AE6"/>
    <w:rsid w:val="004B19DC"/>
    <w:rsid w:val="004B3BFB"/>
    <w:rsid w:val="004B4823"/>
    <w:rsid w:val="004B6605"/>
    <w:rsid w:val="004B7573"/>
    <w:rsid w:val="004C1194"/>
    <w:rsid w:val="004C3AFF"/>
    <w:rsid w:val="004C425F"/>
    <w:rsid w:val="004C4F44"/>
    <w:rsid w:val="004C6D81"/>
    <w:rsid w:val="004D1AD7"/>
    <w:rsid w:val="004D64B4"/>
    <w:rsid w:val="004D6D89"/>
    <w:rsid w:val="004E0F9C"/>
    <w:rsid w:val="004E50B0"/>
    <w:rsid w:val="004E5509"/>
    <w:rsid w:val="004E5D40"/>
    <w:rsid w:val="004E5FA6"/>
    <w:rsid w:val="004E7315"/>
    <w:rsid w:val="004E7957"/>
    <w:rsid w:val="004F2EF9"/>
    <w:rsid w:val="004F3C05"/>
    <w:rsid w:val="004F5042"/>
    <w:rsid w:val="004F511F"/>
    <w:rsid w:val="004F7CE9"/>
    <w:rsid w:val="004F7F81"/>
    <w:rsid w:val="005047C5"/>
    <w:rsid w:val="00504EA1"/>
    <w:rsid w:val="0051428C"/>
    <w:rsid w:val="00516638"/>
    <w:rsid w:val="00521E00"/>
    <w:rsid w:val="005242A8"/>
    <w:rsid w:val="00524EE8"/>
    <w:rsid w:val="005250A4"/>
    <w:rsid w:val="00526FDA"/>
    <w:rsid w:val="005318A0"/>
    <w:rsid w:val="0053257F"/>
    <w:rsid w:val="00540279"/>
    <w:rsid w:val="005421EC"/>
    <w:rsid w:val="00542AF2"/>
    <w:rsid w:val="00545FD1"/>
    <w:rsid w:val="00550218"/>
    <w:rsid w:val="00550CF5"/>
    <w:rsid w:val="0055148B"/>
    <w:rsid w:val="00552C4A"/>
    <w:rsid w:val="00555D4C"/>
    <w:rsid w:val="00556B3B"/>
    <w:rsid w:val="00560101"/>
    <w:rsid w:val="00560BBF"/>
    <w:rsid w:val="00560CD3"/>
    <w:rsid w:val="00561242"/>
    <w:rsid w:val="00565E3D"/>
    <w:rsid w:val="005717C5"/>
    <w:rsid w:val="00571AED"/>
    <w:rsid w:val="00572BBC"/>
    <w:rsid w:val="00577F51"/>
    <w:rsid w:val="00581C5C"/>
    <w:rsid w:val="005834A2"/>
    <w:rsid w:val="005838FB"/>
    <w:rsid w:val="00585685"/>
    <w:rsid w:val="005865B1"/>
    <w:rsid w:val="0058681F"/>
    <w:rsid w:val="00590A28"/>
    <w:rsid w:val="00590D20"/>
    <w:rsid w:val="00591FB6"/>
    <w:rsid w:val="00592D37"/>
    <w:rsid w:val="00594341"/>
    <w:rsid w:val="005947EA"/>
    <w:rsid w:val="00595B32"/>
    <w:rsid w:val="00596EA9"/>
    <w:rsid w:val="00597FC4"/>
    <w:rsid w:val="005A2797"/>
    <w:rsid w:val="005A5B4C"/>
    <w:rsid w:val="005B5929"/>
    <w:rsid w:val="005C0658"/>
    <w:rsid w:val="005C0808"/>
    <w:rsid w:val="005C286B"/>
    <w:rsid w:val="005C3240"/>
    <w:rsid w:val="005C3AF4"/>
    <w:rsid w:val="005C5FEF"/>
    <w:rsid w:val="005D4676"/>
    <w:rsid w:val="005D5144"/>
    <w:rsid w:val="005D5741"/>
    <w:rsid w:val="005D5D5B"/>
    <w:rsid w:val="005D67EC"/>
    <w:rsid w:val="005D797E"/>
    <w:rsid w:val="005E0CEA"/>
    <w:rsid w:val="005F17D6"/>
    <w:rsid w:val="005F17EC"/>
    <w:rsid w:val="005F1A47"/>
    <w:rsid w:val="005F61F4"/>
    <w:rsid w:val="0060197D"/>
    <w:rsid w:val="00602D69"/>
    <w:rsid w:val="006050BB"/>
    <w:rsid w:val="00606F5E"/>
    <w:rsid w:val="006075EA"/>
    <w:rsid w:val="006204DE"/>
    <w:rsid w:val="00620639"/>
    <w:rsid w:val="00621465"/>
    <w:rsid w:val="006253EF"/>
    <w:rsid w:val="00627C80"/>
    <w:rsid w:val="00631E45"/>
    <w:rsid w:val="006326F5"/>
    <w:rsid w:val="00633BBF"/>
    <w:rsid w:val="00633E7C"/>
    <w:rsid w:val="0064080F"/>
    <w:rsid w:val="00644583"/>
    <w:rsid w:val="006528AA"/>
    <w:rsid w:val="00653B3E"/>
    <w:rsid w:val="00655EA7"/>
    <w:rsid w:val="006657FE"/>
    <w:rsid w:val="00665B3E"/>
    <w:rsid w:val="006700FE"/>
    <w:rsid w:val="006748E8"/>
    <w:rsid w:val="00682460"/>
    <w:rsid w:val="00684287"/>
    <w:rsid w:val="00686484"/>
    <w:rsid w:val="006865B6"/>
    <w:rsid w:val="0068726D"/>
    <w:rsid w:val="00693BE4"/>
    <w:rsid w:val="00696C96"/>
    <w:rsid w:val="006A31A8"/>
    <w:rsid w:val="006A3ABB"/>
    <w:rsid w:val="006A667A"/>
    <w:rsid w:val="006B4B3A"/>
    <w:rsid w:val="006B549B"/>
    <w:rsid w:val="006B7D63"/>
    <w:rsid w:val="006C4457"/>
    <w:rsid w:val="006D0AAD"/>
    <w:rsid w:val="006D2038"/>
    <w:rsid w:val="006D7087"/>
    <w:rsid w:val="006D7150"/>
    <w:rsid w:val="006E04B6"/>
    <w:rsid w:val="006F00D7"/>
    <w:rsid w:val="006F03FF"/>
    <w:rsid w:val="006F65B9"/>
    <w:rsid w:val="0070129C"/>
    <w:rsid w:val="007020B6"/>
    <w:rsid w:val="00704F01"/>
    <w:rsid w:val="007069BD"/>
    <w:rsid w:val="00707E3F"/>
    <w:rsid w:val="007174F6"/>
    <w:rsid w:val="007212FA"/>
    <w:rsid w:val="00721459"/>
    <w:rsid w:val="00723402"/>
    <w:rsid w:val="00732DD6"/>
    <w:rsid w:val="00733739"/>
    <w:rsid w:val="00741822"/>
    <w:rsid w:val="007430AC"/>
    <w:rsid w:val="00744AAC"/>
    <w:rsid w:val="00747B71"/>
    <w:rsid w:val="007506E6"/>
    <w:rsid w:val="00750751"/>
    <w:rsid w:val="0075153E"/>
    <w:rsid w:val="00752BF5"/>
    <w:rsid w:val="0075457C"/>
    <w:rsid w:val="00757134"/>
    <w:rsid w:val="00757EFE"/>
    <w:rsid w:val="00760D75"/>
    <w:rsid w:val="007626CE"/>
    <w:rsid w:val="00764139"/>
    <w:rsid w:val="00764660"/>
    <w:rsid w:val="007668EC"/>
    <w:rsid w:val="00766FC3"/>
    <w:rsid w:val="00767490"/>
    <w:rsid w:val="00767F34"/>
    <w:rsid w:val="007709A8"/>
    <w:rsid w:val="00772D42"/>
    <w:rsid w:val="00773B36"/>
    <w:rsid w:val="00773B53"/>
    <w:rsid w:val="0078493B"/>
    <w:rsid w:val="00784B60"/>
    <w:rsid w:val="00785A58"/>
    <w:rsid w:val="00787958"/>
    <w:rsid w:val="00791008"/>
    <w:rsid w:val="00791C3D"/>
    <w:rsid w:val="007931BE"/>
    <w:rsid w:val="007943A6"/>
    <w:rsid w:val="00796A96"/>
    <w:rsid w:val="007A26F0"/>
    <w:rsid w:val="007A3DA1"/>
    <w:rsid w:val="007A5804"/>
    <w:rsid w:val="007A684F"/>
    <w:rsid w:val="007A79FF"/>
    <w:rsid w:val="007B10A7"/>
    <w:rsid w:val="007B4026"/>
    <w:rsid w:val="007B54D5"/>
    <w:rsid w:val="007C116C"/>
    <w:rsid w:val="007C4E6F"/>
    <w:rsid w:val="007C7594"/>
    <w:rsid w:val="007D1FB8"/>
    <w:rsid w:val="007D5D54"/>
    <w:rsid w:val="007D6E9F"/>
    <w:rsid w:val="007E340B"/>
    <w:rsid w:val="007E7E00"/>
    <w:rsid w:val="007F236E"/>
    <w:rsid w:val="007F520E"/>
    <w:rsid w:val="00803A17"/>
    <w:rsid w:val="0080762B"/>
    <w:rsid w:val="008145E5"/>
    <w:rsid w:val="00820D05"/>
    <w:rsid w:val="0082135D"/>
    <w:rsid w:val="0082718A"/>
    <w:rsid w:val="00830BA0"/>
    <w:rsid w:val="00830E49"/>
    <w:rsid w:val="00831397"/>
    <w:rsid w:val="0083364A"/>
    <w:rsid w:val="00833C3B"/>
    <w:rsid w:val="008345A4"/>
    <w:rsid w:val="0084182F"/>
    <w:rsid w:val="008421F8"/>
    <w:rsid w:val="00842C13"/>
    <w:rsid w:val="00844BC0"/>
    <w:rsid w:val="00850B00"/>
    <w:rsid w:val="00850F49"/>
    <w:rsid w:val="00855C1C"/>
    <w:rsid w:val="0085688E"/>
    <w:rsid w:val="00856A35"/>
    <w:rsid w:val="008612CB"/>
    <w:rsid w:val="0086398B"/>
    <w:rsid w:val="00863FC8"/>
    <w:rsid w:val="008648EB"/>
    <w:rsid w:val="00866000"/>
    <w:rsid w:val="008706D0"/>
    <w:rsid w:val="008745DE"/>
    <w:rsid w:val="008747FD"/>
    <w:rsid w:val="00875E43"/>
    <w:rsid w:val="008936AD"/>
    <w:rsid w:val="0089447E"/>
    <w:rsid w:val="008946DC"/>
    <w:rsid w:val="0089545F"/>
    <w:rsid w:val="0089635C"/>
    <w:rsid w:val="00896F0A"/>
    <w:rsid w:val="00897B6A"/>
    <w:rsid w:val="008A3D36"/>
    <w:rsid w:val="008A3EC9"/>
    <w:rsid w:val="008A556A"/>
    <w:rsid w:val="008B44AE"/>
    <w:rsid w:val="008B6EDA"/>
    <w:rsid w:val="008C0EAC"/>
    <w:rsid w:val="008C48BC"/>
    <w:rsid w:val="008C5139"/>
    <w:rsid w:val="008D0FE5"/>
    <w:rsid w:val="008D4738"/>
    <w:rsid w:val="008D55B1"/>
    <w:rsid w:val="008D64F9"/>
    <w:rsid w:val="008E4865"/>
    <w:rsid w:val="008E69FF"/>
    <w:rsid w:val="008E6E30"/>
    <w:rsid w:val="008F24EE"/>
    <w:rsid w:val="008F271B"/>
    <w:rsid w:val="00900202"/>
    <w:rsid w:val="00902377"/>
    <w:rsid w:val="0090291A"/>
    <w:rsid w:val="00903FF5"/>
    <w:rsid w:val="00906514"/>
    <w:rsid w:val="00911837"/>
    <w:rsid w:val="00914E44"/>
    <w:rsid w:val="0091530B"/>
    <w:rsid w:val="00920884"/>
    <w:rsid w:val="009210A0"/>
    <w:rsid w:val="009227E5"/>
    <w:rsid w:val="00932118"/>
    <w:rsid w:val="009349A1"/>
    <w:rsid w:val="0093517B"/>
    <w:rsid w:val="00936855"/>
    <w:rsid w:val="00937C40"/>
    <w:rsid w:val="009411F6"/>
    <w:rsid w:val="009417A7"/>
    <w:rsid w:val="00941CE0"/>
    <w:rsid w:val="00942EBA"/>
    <w:rsid w:val="00943278"/>
    <w:rsid w:val="009438E4"/>
    <w:rsid w:val="00945614"/>
    <w:rsid w:val="0095107E"/>
    <w:rsid w:val="0095421F"/>
    <w:rsid w:val="009641D2"/>
    <w:rsid w:val="00964A89"/>
    <w:rsid w:val="00966AF3"/>
    <w:rsid w:val="00967663"/>
    <w:rsid w:val="009701E3"/>
    <w:rsid w:val="0097362D"/>
    <w:rsid w:val="00980740"/>
    <w:rsid w:val="00985A0D"/>
    <w:rsid w:val="00986B3B"/>
    <w:rsid w:val="00992C7F"/>
    <w:rsid w:val="0099732D"/>
    <w:rsid w:val="009A6090"/>
    <w:rsid w:val="009A76A8"/>
    <w:rsid w:val="009B1D9F"/>
    <w:rsid w:val="009B2AF5"/>
    <w:rsid w:val="009B428A"/>
    <w:rsid w:val="009B46F9"/>
    <w:rsid w:val="009B6DD8"/>
    <w:rsid w:val="009C42BA"/>
    <w:rsid w:val="009C696C"/>
    <w:rsid w:val="009E0193"/>
    <w:rsid w:val="009E7D59"/>
    <w:rsid w:val="009F11D7"/>
    <w:rsid w:val="009F2677"/>
    <w:rsid w:val="009F5E01"/>
    <w:rsid w:val="009F6D7B"/>
    <w:rsid w:val="009F7127"/>
    <w:rsid w:val="00A00506"/>
    <w:rsid w:val="00A12435"/>
    <w:rsid w:val="00A13C09"/>
    <w:rsid w:val="00A23266"/>
    <w:rsid w:val="00A27124"/>
    <w:rsid w:val="00A32065"/>
    <w:rsid w:val="00A32C28"/>
    <w:rsid w:val="00A32C89"/>
    <w:rsid w:val="00A368F5"/>
    <w:rsid w:val="00A40D29"/>
    <w:rsid w:val="00A40EB1"/>
    <w:rsid w:val="00A42BF4"/>
    <w:rsid w:val="00A4423D"/>
    <w:rsid w:val="00A45CA1"/>
    <w:rsid w:val="00A46783"/>
    <w:rsid w:val="00A4686F"/>
    <w:rsid w:val="00A47137"/>
    <w:rsid w:val="00A474D5"/>
    <w:rsid w:val="00A47E0B"/>
    <w:rsid w:val="00A503D7"/>
    <w:rsid w:val="00A51C4C"/>
    <w:rsid w:val="00A51F2E"/>
    <w:rsid w:val="00A52289"/>
    <w:rsid w:val="00A53E8B"/>
    <w:rsid w:val="00A57549"/>
    <w:rsid w:val="00A674A4"/>
    <w:rsid w:val="00A73574"/>
    <w:rsid w:val="00A739D5"/>
    <w:rsid w:val="00A778C7"/>
    <w:rsid w:val="00A84220"/>
    <w:rsid w:val="00A8434A"/>
    <w:rsid w:val="00A8637D"/>
    <w:rsid w:val="00A863B2"/>
    <w:rsid w:val="00A90793"/>
    <w:rsid w:val="00A92D32"/>
    <w:rsid w:val="00A94881"/>
    <w:rsid w:val="00A94D79"/>
    <w:rsid w:val="00AA0721"/>
    <w:rsid w:val="00AA0F5C"/>
    <w:rsid w:val="00AA41FE"/>
    <w:rsid w:val="00AA57C1"/>
    <w:rsid w:val="00AB10DE"/>
    <w:rsid w:val="00AB6055"/>
    <w:rsid w:val="00AB668E"/>
    <w:rsid w:val="00AB78B0"/>
    <w:rsid w:val="00AC0A18"/>
    <w:rsid w:val="00AC14F4"/>
    <w:rsid w:val="00AC2965"/>
    <w:rsid w:val="00AC36B4"/>
    <w:rsid w:val="00AC4B16"/>
    <w:rsid w:val="00AC54BC"/>
    <w:rsid w:val="00AC5AEC"/>
    <w:rsid w:val="00AC7939"/>
    <w:rsid w:val="00AC79BC"/>
    <w:rsid w:val="00AD19C9"/>
    <w:rsid w:val="00AD6385"/>
    <w:rsid w:val="00AE1461"/>
    <w:rsid w:val="00AF1C98"/>
    <w:rsid w:val="00AF1D1F"/>
    <w:rsid w:val="00AF3A88"/>
    <w:rsid w:val="00AF524C"/>
    <w:rsid w:val="00B04EFB"/>
    <w:rsid w:val="00B04F55"/>
    <w:rsid w:val="00B13076"/>
    <w:rsid w:val="00B13B34"/>
    <w:rsid w:val="00B1473F"/>
    <w:rsid w:val="00B21928"/>
    <w:rsid w:val="00B25B77"/>
    <w:rsid w:val="00B33CDB"/>
    <w:rsid w:val="00B37D52"/>
    <w:rsid w:val="00B41E5E"/>
    <w:rsid w:val="00B462AF"/>
    <w:rsid w:val="00B46D05"/>
    <w:rsid w:val="00B514C6"/>
    <w:rsid w:val="00B545A0"/>
    <w:rsid w:val="00B55B27"/>
    <w:rsid w:val="00B55C8F"/>
    <w:rsid w:val="00B55C9A"/>
    <w:rsid w:val="00B61C73"/>
    <w:rsid w:val="00B62536"/>
    <w:rsid w:val="00B627CD"/>
    <w:rsid w:val="00B639E8"/>
    <w:rsid w:val="00B7092B"/>
    <w:rsid w:val="00B7287F"/>
    <w:rsid w:val="00B74602"/>
    <w:rsid w:val="00B7490E"/>
    <w:rsid w:val="00B763B5"/>
    <w:rsid w:val="00B763BF"/>
    <w:rsid w:val="00B77A42"/>
    <w:rsid w:val="00B800C9"/>
    <w:rsid w:val="00B80E17"/>
    <w:rsid w:val="00B822DE"/>
    <w:rsid w:val="00B875B7"/>
    <w:rsid w:val="00B8777D"/>
    <w:rsid w:val="00B91CF6"/>
    <w:rsid w:val="00B9206A"/>
    <w:rsid w:val="00B93402"/>
    <w:rsid w:val="00B95373"/>
    <w:rsid w:val="00BA68CA"/>
    <w:rsid w:val="00BA6B9C"/>
    <w:rsid w:val="00BB7802"/>
    <w:rsid w:val="00BC317B"/>
    <w:rsid w:val="00BC55D3"/>
    <w:rsid w:val="00BC58BC"/>
    <w:rsid w:val="00BD3BF5"/>
    <w:rsid w:val="00BE2D50"/>
    <w:rsid w:val="00BF14C0"/>
    <w:rsid w:val="00BF54D7"/>
    <w:rsid w:val="00C00405"/>
    <w:rsid w:val="00C007F2"/>
    <w:rsid w:val="00C07667"/>
    <w:rsid w:val="00C11DB9"/>
    <w:rsid w:val="00C14A3B"/>
    <w:rsid w:val="00C14AB4"/>
    <w:rsid w:val="00C152B2"/>
    <w:rsid w:val="00C15F80"/>
    <w:rsid w:val="00C21290"/>
    <w:rsid w:val="00C22963"/>
    <w:rsid w:val="00C22F46"/>
    <w:rsid w:val="00C25681"/>
    <w:rsid w:val="00C27A15"/>
    <w:rsid w:val="00C30943"/>
    <w:rsid w:val="00C31681"/>
    <w:rsid w:val="00C31EF2"/>
    <w:rsid w:val="00C34468"/>
    <w:rsid w:val="00C35649"/>
    <w:rsid w:val="00C3640B"/>
    <w:rsid w:val="00C4095B"/>
    <w:rsid w:val="00C43E96"/>
    <w:rsid w:val="00C45A9E"/>
    <w:rsid w:val="00C45F9A"/>
    <w:rsid w:val="00C46C37"/>
    <w:rsid w:val="00C50B49"/>
    <w:rsid w:val="00C5143D"/>
    <w:rsid w:val="00C548B6"/>
    <w:rsid w:val="00C56E99"/>
    <w:rsid w:val="00C6097C"/>
    <w:rsid w:val="00C62949"/>
    <w:rsid w:val="00C64003"/>
    <w:rsid w:val="00C641E7"/>
    <w:rsid w:val="00C656D0"/>
    <w:rsid w:val="00C66721"/>
    <w:rsid w:val="00C737D4"/>
    <w:rsid w:val="00C83A08"/>
    <w:rsid w:val="00C84935"/>
    <w:rsid w:val="00C86DCE"/>
    <w:rsid w:val="00C9089F"/>
    <w:rsid w:val="00C9261E"/>
    <w:rsid w:val="00C96BBB"/>
    <w:rsid w:val="00C97823"/>
    <w:rsid w:val="00CA294E"/>
    <w:rsid w:val="00CA2D0C"/>
    <w:rsid w:val="00CA355E"/>
    <w:rsid w:val="00CB049F"/>
    <w:rsid w:val="00CB1880"/>
    <w:rsid w:val="00CB2D80"/>
    <w:rsid w:val="00CB7FA0"/>
    <w:rsid w:val="00CC24BD"/>
    <w:rsid w:val="00CC2516"/>
    <w:rsid w:val="00CC44E8"/>
    <w:rsid w:val="00CD29C9"/>
    <w:rsid w:val="00CD2BCF"/>
    <w:rsid w:val="00CD5436"/>
    <w:rsid w:val="00CD6062"/>
    <w:rsid w:val="00CD6961"/>
    <w:rsid w:val="00CE0003"/>
    <w:rsid w:val="00CE3282"/>
    <w:rsid w:val="00CE33F2"/>
    <w:rsid w:val="00CE572A"/>
    <w:rsid w:val="00CE5D00"/>
    <w:rsid w:val="00CF1BAB"/>
    <w:rsid w:val="00CF1FC7"/>
    <w:rsid w:val="00D03484"/>
    <w:rsid w:val="00D039F0"/>
    <w:rsid w:val="00D14F81"/>
    <w:rsid w:val="00D222C6"/>
    <w:rsid w:val="00D23AA2"/>
    <w:rsid w:val="00D23DBE"/>
    <w:rsid w:val="00D24099"/>
    <w:rsid w:val="00D250B1"/>
    <w:rsid w:val="00D2529F"/>
    <w:rsid w:val="00D30BED"/>
    <w:rsid w:val="00D31198"/>
    <w:rsid w:val="00D311DC"/>
    <w:rsid w:val="00D321CD"/>
    <w:rsid w:val="00D32447"/>
    <w:rsid w:val="00D37223"/>
    <w:rsid w:val="00D42964"/>
    <w:rsid w:val="00D43C0D"/>
    <w:rsid w:val="00D50814"/>
    <w:rsid w:val="00D5112A"/>
    <w:rsid w:val="00D56333"/>
    <w:rsid w:val="00D62CAD"/>
    <w:rsid w:val="00D63A4E"/>
    <w:rsid w:val="00D643F8"/>
    <w:rsid w:val="00D65066"/>
    <w:rsid w:val="00D67DB7"/>
    <w:rsid w:val="00D70051"/>
    <w:rsid w:val="00D7093D"/>
    <w:rsid w:val="00D71AEC"/>
    <w:rsid w:val="00D73FBA"/>
    <w:rsid w:val="00D74546"/>
    <w:rsid w:val="00D778D0"/>
    <w:rsid w:val="00D808B2"/>
    <w:rsid w:val="00D857F7"/>
    <w:rsid w:val="00D86F67"/>
    <w:rsid w:val="00D878C1"/>
    <w:rsid w:val="00D911E9"/>
    <w:rsid w:val="00D913EC"/>
    <w:rsid w:val="00D94AF1"/>
    <w:rsid w:val="00D96ED6"/>
    <w:rsid w:val="00DA271B"/>
    <w:rsid w:val="00DB1BCC"/>
    <w:rsid w:val="00DB3D12"/>
    <w:rsid w:val="00DB453E"/>
    <w:rsid w:val="00DB4B39"/>
    <w:rsid w:val="00DB5392"/>
    <w:rsid w:val="00DB7F87"/>
    <w:rsid w:val="00DC067E"/>
    <w:rsid w:val="00DC3FBD"/>
    <w:rsid w:val="00DC3FCD"/>
    <w:rsid w:val="00DD2BA2"/>
    <w:rsid w:val="00DD3AA6"/>
    <w:rsid w:val="00DD3E74"/>
    <w:rsid w:val="00DD774F"/>
    <w:rsid w:val="00DE2A62"/>
    <w:rsid w:val="00DE30A0"/>
    <w:rsid w:val="00DF20CA"/>
    <w:rsid w:val="00DF561F"/>
    <w:rsid w:val="00DF659E"/>
    <w:rsid w:val="00DF71CE"/>
    <w:rsid w:val="00E178B9"/>
    <w:rsid w:val="00E25633"/>
    <w:rsid w:val="00E32F88"/>
    <w:rsid w:val="00E347A0"/>
    <w:rsid w:val="00E35D43"/>
    <w:rsid w:val="00E412BB"/>
    <w:rsid w:val="00E43CDC"/>
    <w:rsid w:val="00E4695E"/>
    <w:rsid w:val="00E506F0"/>
    <w:rsid w:val="00E50970"/>
    <w:rsid w:val="00E51896"/>
    <w:rsid w:val="00E55EBF"/>
    <w:rsid w:val="00E60262"/>
    <w:rsid w:val="00E6219E"/>
    <w:rsid w:val="00E6376E"/>
    <w:rsid w:val="00E651C1"/>
    <w:rsid w:val="00E66C80"/>
    <w:rsid w:val="00E66F82"/>
    <w:rsid w:val="00E67864"/>
    <w:rsid w:val="00E70E70"/>
    <w:rsid w:val="00E71530"/>
    <w:rsid w:val="00E723B2"/>
    <w:rsid w:val="00E75306"/>
    <w:rsid w:val="00E763D1"/>
    <w:rsid w:val="00E76937"/>
    <w:rsid w:val="00E8016F"/>
    <w:rsid w:val="00E80C5F"/>
    <w:rsid w:val="00E81595"/>
    <w:rsid w:val="00E81A97"/>
    <w:rsid w:val="00E84F67"/>
    <w:rsid w:val="00E86E70"/>
    <w:rsid w:val="00E95B82"/>
    <w:rsid w:val="00E969A8"/>
    <w:rsid w:val="00E97221"/>
    <w:rsid w:val="00E974E5"/>
    <w:rsid w:val="00EA21AD"/>
    <w:rsid w:val="00EA4F3E"/>
    <w:rsid w:val="00EA5AB1"/>
    <w:rsid w:val="00EA6829"/>
    <w:rsid w:val="00EB1ADA"/>
    <w:rsid w:val="00EB3BA5"/>
    <w:rsid w:val="00EB42BB"/>
    <w:rsid w:val="00EB49BA"/>
    <w:rsid w:val="00EB7D58"/>
    <w:rsid w:val="00EB7F1C"/>
    <w:rsid w:val="00EC1F7F"/>
    <w:rsid w:val="00EC44C7"/>
    <w:rsid w:val="00EC5347"/>
    <w:rsid w:val="00EC61B7"/>
    <w:rsid w:val="00EC6F9C"/>
    <w:rsid w:val="00ED0F78"/>
    <w:rsid w:val="00ED223C"/>
    <w:rsid w:val="00ED24B8"/>
    <w:rsid w:val="00ED3455"/>
    <w:rsid w:val="00ED650F"/>
    <w:rsid w:val="00EE4D0B"/>
    <w:rsid w:val="00EF1273"/>
    <w:rsid w:val="00EF20EF"/>
    <w:rsid w:val="00EF21DA"/>
    <w:rsid w:val="00EF39B6"/>
    <w:rsid w:val="00EF5334"/>
    <w:rsid w:val="00F00978"/>
    <w:rsid w:val="00F01415"/>
    <w:rsid w:val="00F0642F"/>
    <w:rsid w:val="00F0679C"/>
    <w:rsid w:val="00F142F9"/>
    <w:rsid w:val="00F243C5"/>
    <w:rsid w:val="00F24E5C"/>
    <w:rsid w:val="00F30D57"/>
    <w:rsid w:val="00F313B4"/>
    <w:rsid w:val="00F32F33"/>
    <w:rsid w:val="00F340FC"/>
    <w:rsid w:val="00F4089C"/>
    <w:rsid w:val="00F41846"/>
    <w:rsid w:val="00F51DEE"/>
    <w:rsid w:val="00F51FE7"/>
    <w:rsid w:val="00F54FC6"/>
    <w:rsid w:val="00F55F89"/>
    <w:rsid w:val="00F56D65"/>
    <w:rsid w:val="00F57B07"/>
    <w:rsid w:val="00F62D19"/>
    <w:rsid w:val="00F638F5"/>
    <w:rsid w:val="00F66980"/>
    <w:rsid w:val="00F74A53"/>
    <w:rsid w:val="00F75850"/>
    <w:rsid w:val="00F77C66"/>
    <w:rsid w:val="00F86312"/>
    <w:rsid w:val="00F90CC5"/>
    <w:rsid w:val="00F92D91"/>
    <w:rsid w:val="00F96651"/>
    <w:rsid w:val="00FA1AEC"/>
    <w:rsid w:val="00FA488B"/>
    <w:rsid w:val="00FA6830"/>
    <w:rsid w:val="00FA721A"/>
    <w:rsid w:val="00FA7586"/>
    <w:rsid w:val="00FB1804"/>
    <w:rsid w:val="00FB269F"/>
    <w:rsid w:val="00FB29D4"/>
    <w:rsid w:val="00FB3E52"/>
    <w:rsid w:val="00FB53AF"/>
    <w:rsid w:val="00FB64A8"/>
    <w:rsid w:val="00FC0E26"/>
    <w:rsid w:val="00FC1CBD"/>
    <w:rsid w:val="00FC1F44"/>
    <w:rsid w:val="00FC3EEB"/>
    <w:rsid w:val="00FC4599"/>
    <w:rsid w:val="00FC6FED"/>
    <w:rsid w:val="00FC7459"/>
    <w:rsid w:val="00FD2DDB"/>
    <w:rsid w:val="00FE00DE"/>
    <w:rsid w:val="00FE40B0"/>
    <w:rsid w:val="00FF2D4B"/>
    <w:rsid w:val="00FF3C7D"/>
    <w:rsid w:val="00FF3E3E"/>
    <w:rsid w:val="00FF4322"/>
    <w:rsid w:val="00FF4917"/>
    <w:rsid w:val="00FF5DE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4F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C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FB29D4"/>
    <w:pPr>
      <w:keepNext/>
      <w:spacing w:before="240" w:after="60" w:line="280" w:lineRule="exact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016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FB29D4"/>
    <w:pPr>
      <w:keepNext/>
      <w:keepLines/>
      <w:spacing w:before="200" w:after="0" w:line="280" w:lineRule="exact"/>
      <w:outlineLvl w:val="2"/>
    </w:pPr>
    <w:rPr>
      <w:rFonts w:ascii="Cambria" w:eastAsia="Times New Roman" w:hAnsi="Cambria"/>
      <w:b/>
      <w:bCs/>
      <w:color w:val="4F81BD"/>
      <w:sz w:val="20"/>
      <w:szCs w:val="24"/>
      <w:lang w:val="x-none" w:eastAsia="cs-CZ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FB29D4"/>
    <w:pPr>
      <w:keepNext/>
      <w:keepLines/>
      <w:spacing w:before="200" w:after="0" w:line="280" w:lineRule="exact"/>
      <w:outlineLvl w:val="3"/>
    </w:pPr>
    <w:rPr>
      <w:rFonts w:ascii="Cambria" w:eastAsia="Times New Roman" w:hAnsi="Cambria"/>
      <w:b/>
      <w:bCs/>
      <w:i/>
      <w:iCs/>
      <w:color w:val="4F81BD"/>
      <w:sz w:val="20"/>
      <w:szCs w:val="24"/>
      <w:lang w:val="x-none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71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aliases w:val="N6"/>
    <w:basedOn w:val="Normln"/>
    <w:next w:val="Normln"/>
    <w:link w:val="Nadpis6Char"/>
    <w:uiPriority w:val="9"/>
    <w:qFormat/>
    <w:rsid w:val="00E412BB"/>
    <w:pPr>
      <w:spacing w:before="240" w:after="60" w:line="240" w:lineRule="atLeast"/>
      <w:ind w:left="1152" w:hanging="1152"/>
      <w:jc w:val="both"/>
      <w:outlineLvl w:val="5"/>
    </w:pPr>
    <w:rPr>
      <w:rFonts w:ascii="Arial" w:eastAsia="Times New Roman" w:hAnsi="Arial"/>
      <w:i/>
      <w:szCs w:val="20"/>
      <w:lang w:val="en-US"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E412BB"/>
    <w:pPr>
      <w:spacing w:before="240" w:after="60" w:line="240" w:lineRule="atLeast"/>
      <w:ind w:left="1296" w:hanging="1296"/>
      <w:jc w:val="both"/>
      <w:outlineLvl w:val="6"/>
    </w:pPr>
    <w:rPr>
      <w:rFonts w:ascii="Arial" w:eastAsia="Times New Roman" w:hAnsi="Arial"/>
      <w:sz w:val="20"/>
      <w:szCs w:val="20"/>
      <w:lang w:val="en-US"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E412BB"/>
    <w:pPr>
      <w:spacing w:before="240" w:after="60" w:line="240" w:lineRule="atLeast"/>
      <w:ind w:left="1440" w:hanging="1440"/>
      <w:jc w:val="both"/>
      <w:outlineLvl w:val="7"/>
    </w:pPr>
    <w:rPr>
      <w:rFonts w:ascii="Arial" w:eastAsia="Times New Roman" w:hAnsi="Arial"/>
      <w:i/>
      <w:sz w:val="20"/>
      <w:szCs w:val="20"/>
      <w:lang w:val="en-US"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E412BB"/>
    <w:pPr>
      <w:spacing w:before="240" w:after="60" w:line="240" w:lineRule="atLeast"/>
      <w:ind w:left="1584" w:hanging="1584"/>
      <w:jc w:val="both"/>
      <w:outlineLvl w:val="8"/>
    </w:pPr>
    <w:rPr>
      <w:rFonts w:ascii="Arial" w:eastAsia="Times New Roman" w:hAnsi="Arial"/>
      <w:i/>
      <w:sz w:val="18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rsid w:val="00FB29D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link w:val="Nadpis3"/>
    <w:semiHidden/>
    <w:rsid w:val="00FB29D4"/>
    <w:rPr>
      <w:rFonts w:ascii="Cambria" w:eastAsia="Times New Roman" w:hAnsi="Cambria" w:cs="Times New Roman"/>
      <w:b/>
      <w:bCs/>
      <w:color w:val="4F81BD"/>
      <w:szCs w:val="24"/>
      <w:lang w:eastAsia="cs-CZ"/>
    </w:rPr>
  </w:style>
  <w:style w:type="character" w:customStyle="1" w:styleId="Nadpis4Char">
    <w:name w:val="Nadpis 4 Char"/>
    <w:link w:val="Nadpis4"/>
    <w:uiPriority w:val="99"/>
    <w:semiHidden/>
    <w:rsid w:val="00FB29D4"/>
    <w:rPr>
      <w:rFonts w:ascii="Cambria" w:eastAsia="Times New Roman" w:hAnsi="Cambria" w:cs="Times New Roman"/>
      <w:b/>
      <w:bCs/>
      <w:i/>
      <w:iCs/>
      <w:color w:val="4F81BD"/>
      <w:szCs w:val="24"/>
      <w:lang w:eastAsia="cs-CZ"/>
    </w:rPr>
  </w:style>
  <w:style w:type="paragraph" w:customStyle="1" w:styleId="Textlnkuslovan">
    <w:name w:val="Text článku číslovaný"/>
    <w:basedOn w:val="Normln"/>
    <w:link w:val="TextlnkuslovanChar"/>
    <w:rsid w:val="008745DE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Cs w:val="24"/>
      <w:lang w:val="x-none" w:eastAsia="cs-CZ"/>
    </w:rPr>
  </w:style>
  <w:style w:type="character" w:customStyle="1" w:styleId="TextlnkuslovanChar">
    <w:name w:val="Text článku číslovaný Char"/>
    <w:link w:val="Textlnkuslovan"/>
    <w:rsid w:val="008745DE"/>
    <w:rPr>
      <w:rFonts w:eastAsia="Times New Roman"/>
      <w:sz w:val="22"/>
      <w:szCs w:val="24"/>
      <w:lang w:val="x-none"/>
    </w:rPr>
  </w:style>
  <w:style w:type="paragraph" w:customStyle="1" w:styleId="lneksmlouvy">
    <w:name w:val="Článek smlouvy"/>
    <w:basedOn w:val="Normln"/>
    <w:next w:val="Textlnkuslovan"/>
    <w:link w:val="lneksmlouvyChar"/>
    <w:rsid w:val="008745DE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Cs w:val="24"/>
      <w:lang w:val="x-none" w:eastAsia="x-none"/>
    </w:rPr>
  </w:style>
  <w:style w:type="character" w:customStyle="1" w:styleId="lneksmlouvyChar">
    <w:name w:val="Článek smlouvy Char"/>
    <w:link w:val="lneksmlouvy"/>
    <w:rsid w:val="008745DE"/>
    <w:rPr>
      <w:rFonts w:eastAsia="Times New Roman"/>
      <w:b/>
      <w:sz w:val="22"/>
      <w:szCs w:val="24"/>
      <w:lang w:val="x-none" w:eastAsia="x-none"/>
    </w:rPr>
  </w:style>
  <w:style w:type="paragraph" w:customStyle="1" w:styleId="dajeosmluvnstran2">
    <w:name w:val="Údaje o smluvní straně2"/>
    <w:basedOn w:val="Normln"/>
    <w:rsid w:val="00FB29D4"/>
    <w:pPr>
      <w:spacing w:after="120" w:line="280" w:lineRule="exact"/>
      <w:jc w:val="center"/>
    </w:pPr>
    <w:rPr>
      <w:rFonts w:eastAsia="Times New Roman"/>
      <w:szCs w:val="24"/>
    </w:rPr>
  </w:style>
  <w:style w:type="paragraph" w:customStyle="1" w:styleId="Prohlensmluvnchstran">
    <w:name w:val="Prohlášení smluvních stran"/>
    <w:basedOn w:val="Normln"/>
    <w:link w:val="ProhlensmluvnchstranChar"/>
    <w:rsid w:val="00E651C1"/>
    <w:pPr>
      <w:spacing w:after="120" w:line="280" w:lineRule="exact"/>
      <w:jc w:val="center"/>
    </w:pPr>
    <w:rPr>
      <w:rFonts w:eastAsia="Times New Roman"/>
      <w:b/>
      <w:szCs w:val="24"/>
      <w:lang w:val="x-none" w:eastAsia="cs-CZ"/>
    </w:rPr>
  </w:style>
  <w:style w:type="character" w:customStyle="1" w:styleId="ProhlensmluvnchstranChar">
    <w:name w:val="Prohlášení smluvních stran Char"/>
    <w:link w:val="Prohlensmluvnchstran"/>
    <w:rsid w:val="00E651C1"/>
    <w:rPr>
      <w:rFonts w:eastAsia="Times New Roman"/>
      <w:b/>
      <w:sz w:val="22"/>
      <w:szCs w:val="24"/>
      <w:lang w:val="x-none"/>
    </w:rPr>
  </w:style>
  <w:style w:type="character" w:styleId="Hypertextovodkaz">
    <w:name w:val="Hyperlink"/>
    <w:uiPriority w:val="99"/>
    <w:qFormat/>
    <w:rsid w:val="00FB29D4"/>
    <w:rPr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rsid w:val="00FB29D4"/>
    <w:pPr>
      <w:spacing w:before="240" w:after="60" w:line="280" w:lineRule="exact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x-none" w:eastAsia="cs-CZ"/>
    </w:rPr>
  </w:style>
  <w:style w:type="character" w:customStyle="1" w:styleId="NzevChar">
    <w:name w:val="Název Char"/>
    <w:link w:val="Nzev"/>
    <w:uiPriority w:val="99"/>
    <w:rsid w:val="00FB29D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Seznamploh2">
    <w:name w:val="Seznam příloh2"/>
    <w:basedOn w:val="Textlnkuslovan"/>
    <w:rsid w:val="00FB29D4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Nzevsmlouvy2">
    <w:name w:val="Název smlouvy2"/>
    <w:basedOn w:val="Normln"/>
    <w:next w:val="Normln"/>
    <w:rsid w:val="00FB29D4"/>
    <w:pPr>
      <w:spacing w:before="120" w:after="1200" w:line="240" w:lineRule="auto"/>
      <w:jc w:val="center"/>
    </w:pPr>
    <w:rPr>
      <w:rFonts w:eastAsia="Times New Roman" w:cs="Arial"/>
      <w:b/>
      <w:bCs/>
      <w:caps/>
      <w:spacing w:val="40"/>
      <w:kern w:val="28"/>
      <w:sz w:val="32"/>
      <w:szCs w:val="32"/>
      <w:lang w:eastAsia="cs-CZ"/>
    </w:rPr>
  </w:style>
  <w:style w:type="paragraph" w:styleId="Zpat">
    <w:name w:val="footer"/>
    <w:basedOn w:val="Normln"/>
    <w:link w:val="ZpatChar"/>
    <w:uiPriority w:val="99"/>
    <w:rsid w:val="00FB29D4"/>
    <w:pPr>
      <w:pBdr>
        <w:top w:val="dotted" w:sz="6" w:space="6" w:color="auto"/>
      </w:pBdr>
      <w:spacing w:after="0" w:line="280" w:lineRule="exact"/>
      <w:jc w:val="center"/>
    </w:pPr>
    <w:rPr>
      <w:rFonts w:eastAsia="Times New Roman"/>
      <w:color w:val="808080"/>
      <w:sz w:val="16"/>
      <w:szCs w:val="24"/>
      <w:lang w:val="x-none" w:eastAsia="cs-CZ"/>
    </w:rPr>
  </w:style>
  <w:style w:type="character" w:customStyle="1" w:styleId="ZpatChar">
    <w:name w:val="Zápatí Char"/>
    <w:link w:val="Zpat"/>
    <w:uiPriority w:val="99"/>
    <w:rsid w:val="00FB29D4"/>
    <w:rPr>
      <w:rFonts w:ascii="Calibri" w:eastAsia="Times New Roman" w:hAnsi="Calibri" w:cs="Times New Roman"/>
      <w:color w:val="808080"/>
      <w:sz w:val="16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FB29D4"/>
    <w:pPr>
      <w:pBdr>
        <w:bottom w:val="single" w:sz="6" w:space="6" w:color="808080"/>
      </w:pBdr>
      <w:tabs>
        <w:tab w:val="center" w:pos="4536"/>
        <w:tab w:val="right" w:pos="9072"/>
      </w:tabs>
      <w:spacing w:after="0" w:line="280" w:lineRule="exact"/>
    </w:pPr>
    <w:rPr>
      <w:rFonts w:eastAsia="Times New Roman"/>
      <w:b/>
      <w:sz w:val="16"/>
      <w:szCs w:val="24"/>
      <w:lang w:val="x-none" w:eastAsia="cs-CZ"/>
    </w:rPr>
  </w:style>
  <w:style w:type="character" w:customStyle="1" w:styleId="ZhlavChar">
    <w:name w:val="Záhlaví Char"/>
    <w:aliases w:val="ho Char,header odd Char,first Char,heading one Char,Odd Header Char,h Char"/>
    <w:link w:val="Zhlav"/>
    <w:rsid w:val="00FB29D4"/>
    <w:rPr>
      <w:rFonts w:ascii="Calibri" w:eastAsia="Times New Roman" w:hAnsi="Calibri" w:cs="Times New Roman"/>
      <w:b/>
      <w:sz w:val="16"/>
      <w:szCs w:val="24"/>
      <w:lang w:eastAsia="cs-CZ"/>
    </w:rPr>
  </w:style>
  <w:style w:type="character" w:styleId="Odkaznakoment">
    <w:name w:val="annotation reference"/>
    <w:uiPriority w:val="99"/>
    <w:rsid w:val="00FB29D4"/>
    <w:rPr>
      <w:sz w:val="16"/>
      <w:szCs w:val="16"/>
    </w:rPr>
  </w:style>
  <w:style w:type="character" w:styleId="Sledovanodkaz">
    <w:name w:val="FollowedHyperlink"/>
    <w:rsid w:val="00FB29D4"/>
    <w:rPr>
      <w:color w:val="0000FF"/>
      <w:u w:val="single"/>
    </w:rPr>
  </w:style>
  <w:style w:type="character" w:customStyle="1" w:styleId="Kurzva">
    <w:name w:val="Kurzíva"/>
    <w:uiPriority w:val="99"/>
    <w:rsid w:val="00FB29D4"/>
    <w:rPr>
      <w:i/>
    </w:rPr>
  </w:style>
  <w:style w:type="paragraph" w:styleId="Textkomente">
    <w:name w:val="annotation text"/>
    <w:basedOn w:val="Normln"/>
    <w:link w:val="TextkomenteChar"/>
    <w:uiPriority w:val="99"/>
    <w:rsid w:val="00FB29D4"/>
    <w:pPr>
      <w:spacing w:after="120" w:line="280" w:lineRule="exact"/>
    </w:pPr>
    <w:rPr>
      <w:rFonts w:eastAsia="Times New Roman"/>
      <w:sz w:val="20"/>
      <w:szCs w:val="20"/>
      <w:lang w:val="x-none" w:eastAsia="cs-CZ"/>
    </w:rPr>
  </w:style>
  <w:style w:type="character" w:customStyle="1" w:styleId="TextkomenteChar">
    <w:name w:val="Text komentáře Char"/>
    <w:link w:val="Textkomente"/>
    <w:uiPriority w:val="99"/>
    <w:rsid w:val="00FB29D4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B29D4"/>
  </w:style>
  <w:style w:type="paragraph" w:styleId="Pedmtkomente">
    <w:name w:val="annotation subject"/>
    <w:basedOn w:val="Textkomente"/>
    <w:next w:val="Textkomente"/>
    <w:link w:val="PedmtkomenteChar"/>
    <w:semiHidden/>
    <w:rsid w:val="00FB29D4"/>
    <w:rPr>
      <w:b/>
      <w:bCs/>
    </w:rPr>
  </w:style>
  <w:style w:type="character" w:customStyle="1" w:styleId="PedmtkomenteChar">
    <w:name w:val="Předmět komentáře Char"/>
    <w:link w:val="Pedmtkomente"/>
    <w:semiHidden/>
    <w:rsid w:val="00FB29D4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rsid w:val="00FB29D4"/>
    <w:pPr>
      <w:spacing w:after="120" w:line="280" w:lineRule="exac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B29D4"/>
    <w:pPr>
      <w:spacing w:after="120" w:line="280" w:lineRule="exact"/>
    </w:pPr>
    <w:rPr>
      <w:rFonts w:ascii="Tahoma" w:eastAsia="Times New Roman" w:hAnsi="Tahoma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semiHidden/>
    <w:rsid w:val="00FB29D4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B29D4"/>
    <w:rPr>
      <w:rFonts w:eastAsia="Times New Roman"/>
      <w:sz w:val="22"/>
      <w:szCs w:val="24"/>
    </w:rPr>
  </w:style>
  <w:style w:type="character" w:customStyle="1" w:styleId="lneksmlouvyChar2">
    <w:name w:val="Článek smlouvy Char2"/>
    <w:rsid w:val="00FB29D4"/>
    <w:rPr>
      <w:rFonts w:ascii="Calibri" w:hAnsi="Calibri"/>
      <w:b/>
      <w:sz w:val="22"/>
      <w:szCs w:val="24"/>
      <w:lang w:eastAsia="en-US"/>
    </w:rPr>
  </w:style>
  <w:style w:type="paragraph" w:customStyle="1" w:styleId="dajeosmluvnstran">
    <w:name w:val="Údaje o smluvní straně"/>
    <w:basedOn w:val="Normln"/>
    <w:link w:val="dajeosmluvnstranChar"/>
    <w:rsid w:val="00EE4D0B"/>
    <w:pPr>
      <w:spacing w:after="120" w:line="280" w:lineRule="exact"/>
      <w:jc w:val="center"/>
    </w:pPr>
    <w:rPr>
      <w:rFonts w:eastAsia="Times New Roman"/>
      <w:szCs w:val="24"/>
      <w:lang w:val="x-none" w:eastAsia="x-none"/>
    </w:rPr>
  </w:style>
  <w:style w:type="paragraph" w:customStyle="1" w:styleId="Nzevsmlouvy">
    <w:name w:val="Název smlouvy"/>
    <w:basedOn w:val="Normln"/>
    <w:next w:val="Normln"/>
    <w:rsid w:val="00FB29D4"/>
    <w:pPr>
      <w:spacing w:before="120" w:after="1200" w:line="240" w:lineRule="auto"/>
      <w:jc w:val="center"/>
    </w:pPr>
    <w:rPr>
      <w:rFonts w:eastAsia="Times New Roman" w:cs="Arial"/>
      <w:b/>
      <w:bCs/>
      <w:caps/>
      <w:spacing w:val="40"/>
      <w:kern w:val="28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FB29D4"/>
    <w:pPr>
      <w:spacing w:after="120" w:line="280" w:lineRule="exact"/>
    </w:pPr>
    <w:rPr>
      <w:rFonts w:ascii="Garamond" w:eastAsia="Times New Roman" w:hAnsi="Garamond"/>
      <w:sz w:val="24"/>
      <w:szCs w:val="24"/>
      <w:lang w:val="x-none" w:eastAsia="cs-CZ"/>
    </w:rPr>
  </w:style>
  <w:style w:type="character" w:customStyle="1" w:styleId="ZkladntextChar">
    <w:name w:val="Základní text Char"/>
    <w:link w:val="Zkladntext"/>
    <w:rsid w:val="00FB29D4"/>
    <w:rPr>
      <w:rFonts w:ascii="Garamond" w:eastAsia="Times New Roman" w:hAnsi="Garamond" w:cs="Times New Roman"/>
      <w:sz w:val="24"/>
      <w:szCs w:val="24"/>
      <w:lang w:eastAsia="cs-CZ"/>
    </w:rPr>
  </w:style>
  <w:style w:type="character" w:customStyle="1" w:styleId="ZKLADNChar">
    <w:name w:val="ZÁKLADNÍ Char"/>
    <w:link w:val="ZKLADN"/>
    <w:locked/>
    <w:rsid w:val="00FB29D4"/>
    <w:rPr>
      <w:rFonts w:ascii="Garamond" w:eastAsia="Times New Roman" w:hAnsi="Garamond" w:cs="Times New Roman"/>
      <w:sz w:val="24"/>
      <w:szCs w:val="24"/>
      <w:lang w:eastAsia="cs-CZ"/>
    </w:rPr>
  </w:style>
  <w:style w:type="paragraph" w:customStyle="1" w:styleId="ZKLADN">
    <w:name w:val="ZÁKLADNÍ"/>
    <w:basedOn w:val="Zkladntext"/>
    <w:link w:val="ZKLADNChar"/>
    <w:rsid w:val="00FB29D4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Textlnkuslovan"/>
    <w:link w:val="SeznamplohChar"/>
    <w:rsid w:val="00FB29D4"/>
    <w:pPr>
      <w:numPr>
        <w:ilvl w:val="0"/>
        <w:numId w:val="0"/>
      </w:numPr>
      <w:ind w:left="3572" w:hanging="1361"/>
    </w:pPr>
    <w:rPr>
      <w:lang w:eastAsia="x-none"/>
    </w:rPr>
  </w:style>
  <w:style w:type="character" w:customStyle="1" w:styleId="SeznamplohChar">
    <w:name w:val="Seznam příloh Char"/>
    <w:link w:val="Seznamploh"/>
    <w:rsid w:val="00FB29D4"/>
    <w:rPr>
      <w:rFonts w:ascii="Calibri" w:eastAsia="Times New Roman" w:hAnsi="Calibri" w:cs="Times New Roman"/>
      <w:szCs w:val="24"/>
    </w:rPr>
  </w:style>
  <w:style w:type="paragraph" w:customStyle="1" w:styleId="doplnuchaze">
    <w:name w:val="doplní uchazeč"/>
    <w:basedOn w:val="Normln"/>
    <w:link w:val="doplnuchazeChar"/>
    <w:qFormat/>
    <w:rsid w:val="004C4F44"/>
    <w:pPr>
      <w:spacing w:after="120" w:line="280" w:lineRule="exact"/>
      <w:jc w:val="center"/>
    </w:pPr>
    <w:rPr>
      <w:rFonts w:eastAsia="Times New Roman"/>
      <w:b/>
      <w:snapToGrid w:val="0"/>
      <w:szCs w:val="20"/>
      <w:lang w:val="x-none" w:eastAsia="cs-CZ"/>
    </w:rPr>
  </w:style>
  <w:style w:type="character" w:customStyle="1" w:styleId="doplnuchazeChar">
    <w:name w:val="doplní uchazeč Char"/>
    <w:link w:val="doplnuchaze"/>
    <w:rsid w:val="004C4F44"/>
    <w:rPr>
      <w:rFonts w:eastAsia="Times New Roman"/>
      <w:b/>
      <w:snapToGrid w:val="0"/>
      <w:sz w:val="22"/>
      <w:lang w:val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FB29D4"/>
    <w:pPr>
      <w:spacing w:before="120" w:after="24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cs-CZ"/>
    </w:rPr>
  </w:style>
  <w:style w:type="character" w:customStyle="1" w:styleId="Nadpis2Char">
    <w:name w:val="Nadpis 2 Char"/>
    <w:link w:val="Nadpis2"/>
    <w:uiPriority w:val="9"/>
    <w:semiHidden/>
    <w:rsid w:val="00E8016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FB29D4"/>
    <w:rPr>
      <w:sz w:val="20"/>
      <w:szCs w:val="20"/>
      <w:lang w:val="en-US" w:eastAsia="x-none"/>
    </w:rPr>
  </w:style>
  <w:style w:type="character" w:customStyle="1" w:styleId="TextpoznpodarouChar">
    <w:name w:val="Text pozn. pod čarou Char"/>
    <w:link w:val="Textpoznpodarou"/>
    <w:uiPriority w:val="99"/>
    <w:rsid w:val="00FB29D4"/>
    <w:rPr>
      <w:rFonts w:ascii="Calibri" w:eastAsia="Calibri" w:hAnsi="Calibri" w:cs="Times New Roman"/>
      <w:sz w:val="20"/>
      <w:szCs w:val="20"/>
      <w:lang w:val="en-US"/>
    </w:rPr>
  </w:style>
  <w:style w:type="character" w:styleId="Znakapoznpodarou">
    <w:name w:val="footnote reference"/>
    <w:rsid w:val="00FB29D4"/>
    <w:rPr>
      <w:vertAlign w:val="superscript"/>
    </w:rPr>
  </w:style>
  <w:style w:type="character" w:customStyle="1" w:styleId="dajeosmluvnstranChar">
    <w:name w:val="Údaje o smluvní straně Char"/>
    <w:link w:val="dajeosmluvnstran"/>
    <w:rsid w:val="00EE4D0B"/>
    <w:rPr>
      <w:rFonts w:eastAsia="Times New Roman"/>
      <w:sz w:val="22"/>
      <w:szCs w:val="24"/>
      <w:lang w:val="x-none" w:eastAsia="x-none"/>
    </w:rPr>
  </w:style>
  <w:style w:type="character" w:customStyle="1" w:styleId="urtxtstd">
    <w:name w:val="urtxtstd"/>
    <w:basedOn w:val="Standardnpsmoodstavce"/>
    <w:rsid w:val="00FB29D4"/>
  </w:style>
  <w:style w:type="character" w:customStyle="1" w:styleId="tel">
    <w:name w:val="tel"/>
    <w:basedOn w:val="Standardnpsmoodstavce"/>
    <w:rsid w:val="00FB29D4"/>
  </w:style>
  <w:style w:type="paragraph" w:customStyle="1" w:styleId="4DNormln">
    <w:name w:val="4D Normální"/>
    <w:link w:val="4DNormlnChar"/>
    <w:rsid w:val="00FB29D4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FB29D4"/>
    <w:rPr>
      <w:rFonts w:ascii="Arial" w:eastAsia="Times New Roman" w:hAnsi="Arial" w:cs="Tahoma"/>
      <w:lang w:val="cs-CZ" w:eastAsia="cs-CZ" w:bidi="ar-SA"/>
    </w:rPr>
  </w:style>
  <w:style w:type="paragraph" w:styleId="Bezmezer">
    <w:name w:val="No Spacing"/>
    <w:basedOn w:val="Normln"/>
    <w:uiPriority w:val="1"/>
    <w:qFormat/>
    <w:rsid w:val="00FB29D4"/>
    <w:pPr>
      <w:spacing w:before="80" w:after="40" w:line="240" w:lineRule="auto"/>
      <w:ind w:left="45"/>
      <w:jc w:val="both"/>
    </w:pPr>
    <w:rPr>
      <w:rFonts w:ascii="Times New Roman" w:hAnsi="Times New Roman"/>
    </w:rPr>
  </w:style>
  <w:style w:type="character" w:customStyle="1" w:styleId="OdstavecseseznamemChar">
    <w:name w:val="Odstavec se seznamem Char"/>
    <w:link w:val="Odstavecseseznamem"/>
    <w:uiPriority w:val="34"/>
    <w:rsid w:val="00FB29D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ZPstyl">
    <w:name w:val="MZP_styl"/>
    <w:basedOn w:val="Nadpis1"/>
    <w:qFormat/>
    <w:rsid w:val="00FB29D4"/>
    <w:pPr>
      <w:numPr>
        <w:numId w:val="8"/>
      </w:numPr>
      <w:shd w:val="solid" w:color="B2BC00" w:fill="auto"/>
      <w:spacing w:after="240" w:line="240" w:lineRule="auto"/>
      <w:ind w:left="284" w:right="-165" w:hanging="426"/>
      <w:jc w:val="both"/>
    </w:pPr>
    <w:rPr>
      <w:sz w:val="24"/>
      <w:lang w:eastAsia="en-US"/>
    </w:rPr>
  </w:style>
  <w:style w:type="character" w:customStyle="1" w:styleId="platne1">
    <w:name w:val="platne1"/>
    <w:basedOn w:val="Standardnpsmoodstavce"/>
    <w:rsid w:val="00FB29D4"/>
  </w:style>
  <w:style w:type="paragraph" w:customStyle="1" w:styleId="Default">
    <w:name w:val="Default"/>
    <w:rsid w:val="00AA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DB4B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B4B39"/>
  </w:style>
  <w:style w:type="character" w:customStyle="1" w:styleId="Nadpis6Char">
    <w:name w:val="Nadpis 6 Char"/>
    <w:aliases w:val="N6 Char"/>
    <w:basedOn w:val="Standardnpsmoodstavce"/>
    <w:link w:val="Nadpis6"/>
    <w:uiPriority w:val="9"/>
    <w:rsid w:val="00E412BB"/>
    <w:rPr>
      <w:rFonts w:ascii="Arial" w:eastAsia="Times New Roman" w:hAnsi="Arial"/>
      <w:i/>
      <w:sz w:val="22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rsid w:val="00E412BB"/>
    <w:rPr>
      <w:rFonts w:ascii="Arial" w:eastAsia="Times New Roman" w:hAnsi="Arial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rsid w:val="00E412BB"/>
    <w:rPr>
      <w:rFonts w:ascii="Arial" w:eastAsia="Times New Roman" w:hAnsi="Arial"/>
      <w:i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rsid w:val="00E412BB"/>
    <w:rPr>
      <w:rFonts w:ascii="Arial" w:eastAsia="Times New Roman" w:hAnsi="Arial"/>
      <w:i/>
      <w:sz w:val="18"/>
      <w:lang w:val="en-US"/>
    </w:rPr>
  </w:style>
  <w:style w:type="paragraph" w:customStyle="1" w:styleId="Sa">
    <w:name w:val="Sa"/>
    <w:basedOn w:val="Seznam"/>
    <w:qFormat/>
    <w:rsid w:val="00E412BB"/>
    <w:pPr>
      <w:tabs>
        <w:tab w:val="num" w:pos="360"/>
      </w:tabs>
      <w:spacing w:before="120" w:after="120" w:line="259" w:lineRule="auto"/>
      <w:contextualSpacing w:val="0"/>
      <w:jc w:val="both"/>
    </w:pPr>
    <w:rPr>
      <w:rFonts w:ascii="Arial Narrow" w:eastAsiaTheme="minorHAnsi" w:hAnsi="Arial Narrow" w:cstheme="minorBidi"/>
      <w:sz w:val="24"/>
    </w:rPr>
  </w:style>
  <w:style w:type="paragraph" w:customStyle="1" w:styleId="Sb">
    <w:name w:val="Sb"/>
    <w:basedOn w:val="Seznam2"/>
    <w:qFormat/>
    <w:rsid w:val="00E412BB"/>
    <w:pPr>
      <w:tabs>
        <w:tab w:val="num" w:pos="360"/>
      </w:tabs>
      <w:spacing w:before="120" w:after="120" w:line="259" w:lineRule="auto"/>
      <w:contextualSpacing w:val="0"/>
      <w:jc w:val="both"/>
    </w:pPr>
    <w:rPr>
      <w:rFonts w:ascii="Arial Narrow" w:eastAsiaTheme="minorHAnsi" w:hAnsi="Arial Narrow" w:cstheme="minorBidi"/>
      <w:sz w:val="24"/>
    </w:rPr>
  </w:style>
  <w:style w:type="paragraph" w:customStyle="1" w:styleId="X2">
    <w:name w:val="X2"/>
    <w:basedOn w:val="Nadpis2"/>
    <w:link w:val="X2Char"/>
    <w:qFormat/>
    <w:rsid w:val="00E412BB"/>
    <w:pPr>
      <w:keepLines/>
      <w:spacing w:after="240" w:line="259" w:lineRule="auto"/>
      <w:ind w:left="703" w:hanging="703"/>
    </w:pPr>
    <w:rPr>
      <w:rFonts w:ascii="Arial Narrow" w:hAnsi="Arial Narrow"/>
      <w:bCs w:val="0"/>
      <w:i w:val="0"/>
      <w:iCs w:val="0"/>
      <w:sz w:val="24"/>
    </w:rPr>
  </w:style>
  <w:style w:type="paragraph" w:customStyle="1" w:styleId="X3">
    <w:name w:val="X3"/>
    <w:basedOn w:val="Nadpis3"/>
    <w:qFormat/>
    <w:rsid w:val="00E412BB"/>
    <w:pPr>
      <w:spacing w:before="120" w:line="259" w:lineRule="auto"/>
      <w:ind w:left="703" w:hanging="703"/>
      <w:jc w:val="both"/>
    </w:pPr>
    <w:rPr>
      <w:rFonts w:ascii="Arial Narrow" w:hAnsi="Arial Narrow"/>
      <w:b w:val="0"/>
      <w:bCs w:val="0"/>
      <w:color w:val="auto"/>
      <w:sz w:val="24"/>
      <w:szCs w:val="20"/>
      <w:lang w:val="cs-CZ"/>
    </w:rPr>
  </w:style>
  <w:style w:type="character" w:customStyle="1" w:styleId="X2Char">
    <w:name w:val="X2 Char"/>
    <w:basedOn w:val="Nadpis2Char"/>
    <w:link w:val="X2"/>
    <w:rsid w:val="00E412BB"/>
    <w:rPr>
      <w:rFonts w:ascii="Arial Narrow" w:eastAsia="Times New Roman" w:hAnsi="Arial Narrow" w:cs="Times New Roman"/>
      <w:b/>
      <w:bCs w:val="0"/>
      <w:i w:val="0"/>
      <w:iCs w:val="0"/>
      <w:sz w:val="24"/>
      <w:szCs w:val="28"/>
      <w:lang w:eastAsia="en-US"/>
    </w:rPr>
  </w:style>
  <w:style w:type="paragraph" w:styleId="Seznam">
    <w:name w:val="List"/>
    <w:basedOn w:val="Normln"/>
    <w:uiPriority w:val="99"/>
    <w:semiHidden/>
    <w:unhideWhenUsed/>
    <w:rsid w:val="00E412BB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E412BB"/>
    <w:pPr>
      <w:ind w:left="566" w:hanging="283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2B71FC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Hlavy">
    <w:name w:val="Hlavy"/>
    <w:basedOn w:val="Zkladntext"/>
    <w:link w:val="HlavyChar"/>
    <w:qFormat/>
    <w:rsid w:val="0039325F"/>
    <w:pPr>
      <w:spacing w:before="240" w:after="240" w:line="240" w:lineRule="auto"/>
    </w:pPr>
    <w:rPr>
      <w:rFonts w:ascii="Arial Narrow" w:hAnsi="Arial Narrow"/>
      <w:b/>
      <w:lang w:val="en-US"/>
    </w:rPr>
  </w:style>
  <w:style w:type="character" w:customStyle="1" w:styleId="HlavyChar">
    <w:name w:val="Hlavy Char"/>
    <w:basedOn w:val="Standardnpsmoodstavce"/>
    <w:link w:val="Hlavy"/>
    <w:rsid w:val="0039325F"/>
    <w:rPr>
      <w:rFonts w:ascii="Arial Narrow" w:eastAsia="Times New Roman" w:hAnsi="Arial Narrow"/>
      <w:b/>
      <w:sz w:val="24"/>
      <w:szCs w:val="24"/>
      <w:lang w:val="en-US"/>
    </w:rPr>
  </w:style>
  <w:style w:type="paragraph" w:styleId="Seznam3">
    <w:name w:val="List 3"/>
    <w:basedOn w:val="Normln"/>
    <w:uiPriority w:val="99"/>
    <w:semiHidden/>
    <w:unhideWhenUsed/>
    <w:rsid w:val="00A46783"/>
    <w:pPr>
      <w:ind w:left="849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C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FB29D4"/>
    <w:pPr>
      <w:keepNext/>
      <w:spacing w:before="240" w:after="60" w:line="280" w:lineRule="exact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016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FB29D4"/>
    <w:pPr>
      <w:keepNext/>
      <w:keepLines/>
      <w:spacing w:before="200" w:after="0" w:line="280" w:lineRule="exact"/>
      <w:outlineLvl w:val="2"/>
    </w:pPr>
    <w:rPr>
      <w:rFonts w:ascii="Cambria" w:eastAsia="Times New Roman" w:hAnsi="Cambria"/>
      <w:b/>
      <w:bCs/>
      <w:color w:val="4F81BD"/>
      <w:sz w:val="20"/>
      <w:szCs w:val="24"/>
      <w:lang w:val="x-none" w:eastAsia="cs-CZ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FB29D4"/>
    <w:pPr>
      <w:keepNext/>
      <w:keepLines/>
      <w:spacing w:before="200" w:after="0" w:line="280" w:lineRule="exact"/>
      <w:outlineLvl w:val="3"/>
    </w:pPr>
    <w:rPr>
      <w:rFonts w:ascii="Cambria" w:eastAsia="Times New Roman" w:hAnsi="Cambria"/>
      <w:b/>
      <w:bCs/>
      <w:i/>
      <w:iCs/>
      <w:color w:val="4F81BD"/>
      <w:sz w:val="20"/>
      <w:szCs w:val="24"/>
      <w:lang w:val="x-none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71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aliases w:val="N6"/>
    <w:basedOn w:val="Normln"/>
    <w:next w:val="Normln"/>
    <w:link w:val="Nadpis6Char"/>
    <w:uiPriority w:val="9"/>
    <w:qFormat/>
    <w:rsid w:val="00E412BB"/>
    <w:pPr>
      <w:spacing w:before="240" w:after="60" w:line="240" w:lineRule="atLeast"/>
      <w:ind w:left="1152" w:hanging="1152"/>
      <w:jc w:val="both"/>
      <w:outlineLvl w:val="5"/>
    </w:pPr>
    <w:rPr>
      <w:rFonts w:ascii="Arial" w:eastAsia="Times New Roman" w:hAnsi="Arial"/>
      <w:i/>
      <w:szCs w:val="20"/>
      <w:lang w:val="en-US"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E412BB"/>
    <w:pPr>
      <w:spacing w:before="240" w:after="60" w:line="240" w:lineRule="atLeast"/>
      <w:ind w:left="1296" w:hanging="1296"/>
      <w:jc w:val="both"/>
      <w:outlineLvl w:val="6"/>
    </w:pPr>
    <w:rPr>
      <w:rFonts w:ascii="Arial" w:eastAsia="Times New Roman" w:hAnsi="Arial"/>
      <w:sz w:val="20"/>
      <w:szCs w:val="20"/>
      <w:lang w:val="en-US"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E412BB"/>
    <w:pPr>
      <w:spacing w:before="240" w:after="60" w:line="240" w:lineRule="atLeast"/>
      <w:ind w:left="1440" w:hanging="1440"/>
      <w:jc w:val="both"/>
      <w:outlineLvl w:val="7"/>
    </w:pPr>
    <w:rPr>
      <w:rFonts w:ascii="Arial" w:eastAsia="Times New Roman" w:hAnsi="Arial"/>
      <w:i/>
      <w:sz w:val="20"/>
      <w:szCs w:val="20"/>
      <w:lang w:val="en-US"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E412BB"/>
    <w:pPr>
      <w:spacing w:before="240" w:after="60" w:line="240" w:lineRule="atLeast"/>
      <w:ind w:left="1584" w:hanging="1584"/>
      <w:jc w:val="both"/>
      <w:outlineLvl w:val="8"/>
    </w:pPr>
    <w:rPr>
      <w:rFonts w:ascii="Arial" w:eastAsia="Times New Roman" w:hAnsi="Arial"/>
      <w:i/>
      <w:sz w:val="18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rsid w:val="00FB29D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link w:val="Nadpis3"/>
    <w:semiHidden/>
    <w:rsid w:val="00FB29D4"/>
    <w:rPr>
      <w:rFonts w:ascii="Cambria" w:eastAsia="Times New Roman" w:hAnsi="Cambria" w:cs="Times New Roman"/>
      <w:b/>
      <w:bCs/>
      <w:color w:val="4F81BD"/>
      <w:szCs w:val="24"/>
      <w:lang w:eastAsia="cs-CZ"/>
    </w:rPr>
  </w:style>
  <w:style w:type="character" w:customStyle="1" w:styleId="Nadpis4Char">
    <w:name w:val="Nadpis 4 Char"/>
    <w:link w:val="Nadpis4"/>
    <w:uiPriority w:val="99"/>
    <w:semiHidden/>
    <w:rsid w:val="00FB29D4"/>
    <w:rPr>
      <w:rFonts w:ascii="Cambria" w:eastAsia="Times New Roman" w:hAnsi="Cambria" w:cs="Times New Roman"/>
      <w:b/>
      <w:bCs/>
      <w:i/>
      <w:iCs/>
      <w:color w:val="4F81BD"/>
      <w:szCs w:val="24"/>
      <w:lang w:eastAsia="cs-CZ"/>
    </w:rPr>
  </w:style>
  <w:style w:type="paragraph" w:customStyle="1" w:styleId="Textlnkuslovan">
    <w:name w:val="Text článku číslovaný"/>
    <w:basedOn w:val="Normln"/>
    <w:link w:val="TextlnkuslovanChar"/>
    <w:rsid w:val="008745DE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Cs w:val="24"/>
      <w:lang w:val="x-none" w:eastAsia="cs-CZ"/>
    </w:rPr>
  </w:style>
  <w:style w:type="character" w:customStyle="1" w:styleId="TextlnkuslovanChar">
    <w:name w:val="Text článku číslovaný Char"/>
    <w:link w:val="Textlnkuslovan"/>
    <w:rsid w:val="008745DE"/>
    <w:rPr>
      <w:rFonts w:eastAsia="Times New Roman"/>
      <w:sz w:val="22"/>
      <w:szCs w:val="24"/>
      <w:lang w:val="x-none"/>
    </w:rPr>
  </w:style>
  <w:style w:type="paragraph" w:customStyle="1" w:styleId="lneksmlouvy">
    <w:name w:val="Článek smlouvy"/>
    <w:basedOn w:val="Normln"/>
    <w:next w:val="Textlnkuslovan"/>
    <w:link w:val="lneksmlouvyChar"/>
    <w:rsid w:val="008745DE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Cs w:val="24"/>
      <w:lang w:val="x-none" w:eastAsia="x-none"/>
    </w:rPr>
  </w:style>
  <w:style w:type="character" w:customStyle="1" w:styleId="lneksmlouvyChar">
    <w:name w:val="Článek smlouvy Char"/>
    <w:link w:val="lneksmlouvy"/>
    <w:rsid w:val="008745DE"/>
    <w:rPr>
      <w:rFonts w:eastAsia="Times New Roman"/>
      <w:b/>
      <w:sz w:val="22"/>
      <w:szCs w:val="24"/>
      <w:lang w:val="x-none" w:eastAsia="x-none"/>
    </w:rPr>
  </w:style>
  <w:style w:type="paragraph" w:customStyle="1" w:styleId="dajeosmluvnstran2">
    <w:name w:val="Údaje o smluvní straně2"/>
    <w:basedOn w:val="Normln"/>
    <w:rsid w:val="00FB29D4"/>
    <w:pPr>
      <w:spacing w:after="120" w:line="280" w:lineRule="exact"/>
      <w:jc w:val="center"/>
    </w:pPr>
    <w:rPr>
      <w:rFonts w:eastAsia="Times New Roman"/>
      <w:szCs w:val="24"/>
    </w:rPr>
  </w:style>
  <w:style w:type="paragraph" w:customStyle="1" w:styleId="Prohlensmluvnchstran">
    <w:name w:val="Prohlášení smluvních stran"/>
    <w:basedOn w:val="Normln"/>
    <w:link w:val="ProhlensmluvnchstranChar"/>
    <w:rsid w:val="00E651C1"/>
    <w:pPr>
      <w:spacing w:after="120" w:line="280" w:lineRule="exact"/>
      <w:jc w:val="center"/>
    </w:pPr>
    <w:rPr>
      <w:rFonts w:eastAsia="Times New Roman"/>
      <w:b/>
      <w:szCs w:val="24"/>
      <w:lang w:val="x-none" w:eastAsia="cs-CZ"/>
    </w:rPr>
  </w:style>
  <w:style w:type="character" w:customStyle="1" w:styleId="ProhlensmluvnchstranChar">
    <w:name w:val="Prohlášení smluvních stran Char"/>
    <w:link w:val="Prohlensmluvnchstran"/>
    <w:rsid w:val="00E651C1"/>
    <w:rPr>
      <w:rFonts w:eastAsia="Times New Roman"/>
      <w:b/>
      <w:sz w:val="22"/>
      <w:szCs w:val="24"/>
      <w:lang w:val="x-none"/>
    </w:rPr>
  </w:style>
  <w:style w:type="character" w:styleId="Hypertextovodkaz">
    <w:name w:val="Hyperlink"/>
    <w:uiPriority w:val="99"/>
    <w:qFormat/>
    <w:rsid w:val="00FB29D4"/>
    <w:rPr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rsid w:val="00FB29D4"/>
    <w:pPr>
      <w:spacing w:before="240" w:after="60" w:line="280" w:lineRule="exact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x-none" w:eastAsia="cs-CZ"/>
    </w:rPr>
  </w:style>
  <w:style w:type="character" w:customStyle="1" w:styleId="NzevChar">
    <w:name w:val="Název Char"/>
    <w:link w:val="Nzev"/>
    <w:uiPriority w:val="99"/>
    <w:rsid w:val="00FB29D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Seznamploh2">
    <w:name w:val="Seznam příloh2"/>
    <w:basedOn w:val="Textlnkuslovan"/>
    <w:rsid w:val="00FB29D4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Nzevsmlouvy2">
    <w:name w:val="Název smlouvy2"/>
    <w:basedOn w:val="Normln"/>
    <w:next w:val="Normln"/>
    <w:rsid w:val="00FB29D4"/>
    <w:pPr>
      <w:spacing w:before="120" w:after="1200" w:line="240" w:lineRule="auto"/>
      <w:jc w:val="center"/>
    </w:pPr>
    <w:rPr>
      <w:rFonts w:eastAsia="Times New Roman" w:cs="Arial"/>
      <w:b/>
      <w:bCs/>
      <w:caps/>
      <w:spacing w:val="40"/>
      <w:kern w:val="28"/>
      <w:sz w:val="32"/>
      <w:szCs w:val="32"/>
      <w:lang w:eastAsia="cs-CZ"/>
    </w:rPr>
  </w:style>
  <w:style w:type="paragraph" w:styleId="Zpat">
    <w:name w:val="footer"/>
    <w:basedOn w:val="Normln"/>
    <w:link w:val="ZpatChar"/>
    <w:uiPriority w:val="99"/>
    <w:rsid w:val="00FB29D4"/>
    <w:pPr>
      <w:pBdr>
        <w:top w:val="dotted" w:sz="6" w:space="6" w:color="auto"/>
      </w:pBdr>
      <w:spacing w:after="0" w:line="280" w:lineRule="exact"/>
      <w:jc w:val="center"/>
    </w:pPr>
    <w:rPr>
      <w:rFonts w:eastAsia="Times New Roman"/>
      <w:color w:val="808080"/>
      <w:sz w:val="16"/>
      <w:szCs w:val="24"/>
      <w:lang w:val="x-none" w:eastAsia="cs-CZ"/>
    </w:rPr>
  </w:style>
  <w:style w:type="character" w:customStyle="1" w:styleId="ZpatChar">
    <w:name w:val="Zápatí Char"/>
    <w:link w:val="Zpat"/>
    <w:uiPriority w:val="99"/>
    <w:rsid w:val="00FB29D4"/>
    <w:rPr>
      <w:rFonts w:ascii="Calibri" w:eastAsia="Times New Roman" w:hAnsi="Calibri" w:cs="Times New Roman"/>
      <w:color w:val="808080"/>
      <w:sz w:val="16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FB29D4"/>
    <w:pPr>
      <w:pBdr>
        <w:bottom w:val="single" w:sz="6" w:space="6" w:color="808080"/>
      </w:pBdr>
      <w:tabs>
        <w:tab w:val="center" w:pos="4536"/>
        <w:tab w:val="right" w:pos="9072"/>
      </w:tabs>
      <w:spacing w:after="0" w:line="280" w:lineRule="exact"/>
    </w:pPr>
    <w:rPr>
      <w:rFonts w:eastAsia="Times New Roman"/>
      <w:b/>
      <w:sz w:val="16"/>
      <w:szCs w:val="24"/>
      <w:lang w:val="x-none" w:eastAsia="cs-CZ"/>
    </w:rPr>
  </w:style>
  <w:style w:type="character" w:customStyle="1" w:styleId="ZhlavChar">
    <w:name w:val="Záhlaví Char"/>
    <w:aliases w:val="ho Char,header odd Char,first Char,heading one Char,Odd Header Char,h Char"/>
    <w:link w:val="Zhlav"/>
    <w:rsid w:val="00FB29D4"/>
    <w:rPr>
      <w:rFonts w:ascii="Calibri" w:eastAsia="Times New Roman" w:hAnsi="Calibri" w:cs="Times New Roman"/>
      <w:b/>
      <w:sz w:val="16"/>
      <w:szCs w:val="24"/>
      <w:lang w:eastAsia="cs-CZ"/>
    </w:rPr>
  </w:style>
  <w:style w:type="character" w:styleId="Odkaznakoment">
    <w:name w:val="annotation reference"/>
    <w:uiPriority w:val="99"/>
    <w:rsid w:val="00FB29D4"/>
    <w:rPr>
      <w:sz w:val="16"/>
      <w:szCs w:val="16"/>
    </w:rPr>
  </w:style>
  <w:style w:type="character" w:styleId="Sledovanodkaz">
    <w:name w:val="FollowedHyperlink"/>
    <w:rsid w:val="00FB29D4"/>
    <w:rPr>
      <w:color w:val="0000FF"/>
      <w:u w:val="single"/>
    </w:rPr>
  </w:style>
  <w:style w:type="character" w:customStyle="1" w:styleId="Kurzva">
    <w:name w:val="Kurzíva"/>
    <w:uiPriority w:val="99"/>
    <w:rsid w:val="00FB29D4"/>
    <w:rPr>
      <w:i/>
    </w:rPr>
  </w:style>
  <w:style w:type="paragraph" w:styleId="Textkomente">
    <w:name w:val="annotation text"/>
    <w:basedOn w:val="Normln"/>
    <w:link w:val="TextkomenteChar"/>
    <w:uiPriority w:val="99"/>
    <w:rsid w:val="00FB29D4"/>
    <w:pPr>
      <w:spacing w:after="120" w:line="280" w:lineRule="exact"/>
    </w:pPr>
    <w:rPr>
      <w:rFonts w:eastAsia="Times New Roman"/>
      <w:sz w:val="20"/>
      <w:szCs w:val="20"/>
      <w:lang w:val="x-none" w:eastAsia="cs-CZ"/>
    </w:rPr>
  </w:style>
  <w:style w:type="character" w:customStyle="1" w:styleId="TextkomenteChar">
    <w:name w:val="Text komentáře Char"/>
    <w:link w:val="Textkomente"/>
    <w:uiPriority w:val="99"/>
    <w:rsid w:val="00FB29D4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B29D4"/>
  </w:style>
  <w:style w:type="paragraph" w:styleId="Pedmtkomente">
    <w:name w:val="annotation subject"/>
    <w:basedOn w:val="Textkomente"/>
    <w:next w:val="Textkomente"/>
    <w:link w:val="PedmtkomenteChar"/>
    <w:semiHidden/>
    <w:rsid w:val="00FB29D4"/>
    <w:rPr>
      <w:b/>
      <w:bCs/>
    </w:rPr>
  </w:style>
  <w:style w:type="character" w:customStyle="1" w:styleId="PedmtkomenteChar">
    <w:name w:val="Předmět komentáře Char"/>
    <w:link w:val="Pedmtkomente"/>
    <w:semiHidden/>
    <w:rsid w:val="00FB29D4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rsid w:val="00FB29D4"/>
    <w:pPr>
      <w:spacing w:after="120" w:line="280" w:lineRule="exac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B29D4"/>
    <w:pPr>
      <w:spacing w:after="120" w:line="280" w:lineRule="exact"/>
    </w:pPr>
    <w:rPr>
      <w:rFonts w:ascii="Tahoma" w:eastAsia="Times New Roman" w:hAnsi="Tahoma"/>
      <w:sz w:val="16"/>
      <w:szCs w:val="16"/>
      <w:lang w:val="x-none" w:eastAsia="cs-CZ"/>
    </w:rPr>
  </w:style>
  <w:style w:type="character" w:customStyle="1" w:styleId="TextbublinyChar">
    <w:name w:val="Text bubliny Char"/>
    <w:link w:val="Textbubliny"/>
    <w:semiHidden/>
    <w:rsid w:val="00FB29D4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B29D4"/>
    <w:rPr>
      <w:rFonts w:eastAsia="Times New Roman"/>
      <w:sz w:val="22"/>
      <w:szCs w:val="24"/>
    </w:rPr>
  </w:style>
  <w:style w:type="character" w:customStyle="1" w:styleId="lneksmlouvyChar2">
    <w:name w:val="Článek smlouvy Char2"/>
    <w:rsid w:val="00FB29D4"/>
    <w:rPr>
      <w:rFonts w:ascii="Calibri" w:hAnsi="Calibri"/>
      <w:b/>
      <w:sz w:val="22"/>
      <w:szCs w:val="24"/>
      <w:lang w:eastAsia="en-US"/>
    </w:rPr>
  </w:style>
  <w:style w:type="paragraph" w:customStyle="1" w:styleId="dajeosmluvnstran">
    <w:name w:val="Údaje o smluvní straně"/>
    <w:basedOn w:val="Normln"/>
    <w:link w:val="dajeosmluvnstranChar"/>
    <w:rsid w:val="00EE4D0B"/>
    <w:pPr>
      <w:spacing w:after="120" w:line="280" w:lineRule="exact"/>
      <w:jc w:val="center"/>
    </w:pPr>
    <w:rPr>
      <w:rFonts w:eastAsia="Times New Roman"/>
      <w:szCs w:val="24"/>
      <w:lang w:val="x-none" w:eastAsia="x-none"/>
    </w:rPr>
  </w:style>
  <w:style w:type="paragraph" w:customStyle="1" w:styleId="Nzevsmlouvy">
    <w:name w:val="Název smlouvy"/>
    <w:basedOn w:val="Normln"/>
    <w:next w:val="Normln"/>
    <w:rsid w:val="00FB29D4"/>
    <w:pPr>
      <w:spacing w:before="120" w:after="1200" w:line="240" w:lineRule="auto"/>
      <w:jc w:val="center"/>
    </w:pPr>
    <w:rPr>
      <w:rFonts w:eastAsia="Times New Roman" w:cs="Arial"/>
      <w:b/>
      <w:bCs/>
      <w:caps/>
      <w:spacing w:val="40"/>
      <w:kern w:val="28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FB29D4"/>
    <w:pPr>
      <w:spacing w:after="120" w:line="280" w:lineRule="exact"/>
    </w:pPr>
    <w:rPr>
      <w:rFonts w:ascii="Garamond" w:eastAsia="Times New Roman" w:hAnsi="Garamond"/>
      <w:sz w:val="24"/>
      <w:szCs w:val="24"/>
      <w:lang w:val="x-none" w:eastAsia="cs-CZ"/>
    </w:rPr>
  </w:style>
  <w:style w:type="character" w:customStyle="1" w:styleId="ZkladntextChar">
    <w:name w:val="Základní text Char"/>
    <w:link w:val="Zkladntext"/>
    <w:rsid w:val="00FB29D4"/>
    <w:rPr>
      <w:rFonts w:ascii="Garamond" w:eastAsia="Times New Roman" w:hAnsi="Garamond" w:cs="Times New Roman"/>
      <w:sz w:val="24"/>
      <w:szCs w:val="24"/>
      <w:lang w:eastAsia="cs-CZ"/>
    </w:rPr>
  </w:style>
  <w:style w:type="character" w:customStyle="1" w:styleId="ZKLADNChar">
    <w:name w:val="ZÁKLADNÍ Char"/>
    <w:link w:val="ZKLADN"/>
    <w:locked/>
    <w:rsid w:val="00FB29D4"/>
    <w:rPr>
      <w:rFonts w:ascii="Garamond" w:eastAsia="Times New Roman" w:hAnsi="Garamond" w:cs="Times New Roman"/>
      <w:sz w:val="24"/>
      <w:szCs w:val="24"/>
      <w:lang w:eastAsia="cs-CZ"/>
    </w:rPr>
  </w:style>
  <w:style w:type="paragraph" w:customStyle="1" w:styleId="ZKLADN">
    <w:name w:val="ZÁKLADNÍ"/>
    <w:basedOn w:val="Zkladntext"/>
    <w:link w:val="ZKLADNChar"/>
    <w:rsid w:val="00FB29D4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Textlnkuslovan"/>
    <w:link w:val="SeznamplohChar"/>
    <w:rsid w:val="00FB29D4"/>
    <w:pPr>
      <w:numPr>
        <w:ilvl w:val="0"/>
        <w:numId w:val="0"/>
      </w:numPr>
      <w:ind w:left="3572" w:hanging="1361"/>
    </w:pPr>
    <w:rPr>
      <w:lang w:eastAsia="x-none"/>
    </w:rPr>
  </w:style>
  <w:style w:type="character" w:customStyle="1" w:styleId="SeznamplohChar">
    <w:name w:val="Seznam příloh Char"/>
    <w:link w:val="Seznamploh"/>
    <w:rsid w:val="00FB29D4"/>
    <w:rPr>
      <w:rFonts w:ascii="Calibri" w:eastAsia="Times New Roman" w:hAnsi="Calibri" w:cs="Times New Roman"/>
      <w:szCs w:val="24"/>
    </w:rPr>
  </w:style>
  <w:style w:type="paragraph" w:customStyle="1" w:styleId="doplnuchaze">
    <w:name w:val="doplní uchazeč"/>
    <w:basedOn w:val="Normln"/>
    <w:link w:val="doplnuchazeChar"/>
    <w:qFormat/>
    <w:rsid w:val="004C4F44"/>
    <w:pPr>
      <w:spacing w:after="120" w:line="280" w:lineRule="exact"/>
      <w:jc w:val="center"/>
    </w:pPr>
    <w:rPr>
      <w:rFonts w:eastAsia="Times New Roman"/>
      <w:b/>
      <w:snapToGrid w:val="0"/>
      <w:szCs w:val="20"/>
      <w:lang w:val="x-none" w:eastAsia="cs-CZ"/>
    </w:rPr>
  </w:style>
  <w:style w:type="character" w:customStyle="1" w:styleId="doplnuchazeChar">
    <w:name w:val="doplní uchazeč Char"/>
    <w:link w:val="doplnuchaze"/>
    <w:rsid w:val="004C4F44"/>
    <w:rPr>
      <w:rFonts w:eastAsia="Times New Roman"/>
      <w:b/>
      <w:snapToGrid w:val="0"/>
      <w:sz w:val="22"/>
      <w:lang w:val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FB29D4"/>
    <w:pPr>
      <w:spacing w:before="120" w:after="24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cs-CZ"/>
    </w:rPr>
  </w:style>
  <w:style w:type="character" w:customStyle="1" w:styleId="Nadpis2Char">
    <w:name w:val="Nadpis 2 Char"/>
    <w:link w:val="Nadpis2"/>
    <w:uiPriority w:val="9"/>
    <w:semiHidden/>
    <w:rsid w:val="00E8016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FB29D4"/>
    <w:rPr>
      <w:sz w:val="20"/>
      <w:szCs w:val="20"/>
      <w:lang w:val="en-US" w:eastAsia="x-none"/>
    </w:rPr>
  </w:style>
  <w:style w:type="character" w:customStyle="1" w:styleId="TextpoznpodarouChar">
    <w:name w:val="Text pozn. pod čarou Char"/>
    <w:link w:val="Textpoznpodarou"/>
    <w:uiPriority w:val="99"/>
    <w:rsid w:val="00FB29D4"/>
    <w:rPr>
      <w:rFonts w:ascii="Calibri" w:eastAsia="Calibri" w:hAnsi="Calibri" w:cs="Times New Roman"/>
      <w:sz w:val="20"/>
      <w:szCs w:val="20"/>
      <w:lang w:val="en-US"/>
    </w:rPr>
  </w:style>
  <w:style w:type="character" w:styleId="Znakapoznpodarou">
    <w:name w:val="footnote reference"/>
    <w:rsid w:val="00FB29D4"/>
    <w:rPr>
      <w:vertAlign w:val="superscript"/>
    </w:rPr>
  </w:style>
  <w:style w:type="character" w:customStyle="1" w:styleId="dajeosmluvnstranChar">
    <w:name w:val="Údaje o smluvní straně Char"/>
    <w:link w:val="dajeosmluvnstran"/>
    <w:rsid w:val="00EE4D0B"/>
    <w:rPr>
      <w:rFonts w:eastAsia="Times New Roman"/>
      <w:sz w:val="22"/>
      <w:szCs w:val="24"/>
      <w:lang w:val="x-none" w:eastAsia="x-none"/>
    </w:rPr>
  </w:style>
  <w:style w:type="character" w:customStyle="1" w:styleId="urtxtstd">
    <w:name w:val="urtxtstd"/>
    <w:basedOn w:val="Standardnpsmoodstavce"/>
    <w:rsid w:val="00FB29D4"/>
  </w:style>
  <w:style w:type="character" w:customStyle="1" w:styleId="tel">
    <w:name w:val="tel"/>
    <w:basedOn w:val="Standardnpsmoodstavce"/>
    <w:rsid w:val="00FB29D4"/>
  </w:style>
  <w:style w:type="paragraph" w:customStyle="1" w:styleId="4DNormln">
    <w:name w:val="4D Normální"/>
    <w:link w:val="4DNormlnChar"/>
    <w:rsid w:val="00FB29D4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FB29D4"/>
    <w:rPr>
      <w:rFonts w:ascii="Arial" w:eastAsia="Times New Roman" w:hAnsi="Arial" w:cs="Tahoma"/>
      <w:lang w:val="cs-CZ" w:eastAsia="cs-CZ" w:bidi="ar-SA"/>
    </w:rPr>
  </w:style>
  <w:style w:type="paragraph" w:styleId="Bezmezer">
    <w:name w:val="No Spacing"/>
    <w:basedOn w:val="Normln"/>
    <w:uiPriority w:val="1"/>
    <w:qFormat/>
    <w:rsid w:val="00FB29D4"/>
    <w:pPr>
      <w:spacing w:before="80" w:after="40" w:line="240" w:lineRule="auto"/>
      <w:ind w:left="45"/>
      <w:jc w:val="both"/>
    </w:pPr>
    <w:rPr>
      <w:rFonts w:ascii="Times New Roman" w:hAnsi="Times New Roman"/>
    </w:rPr>
  </w:style>
  <w:style w:type="character" w:customStyle="1" w:styleId="OdstavecseseznamemChar">
    <w:name w:val="Odstavec se seznamem Char"/>
    <w:link w:val="Odstavecseseznamem"/>
    <w:uiPriority w:val="34"/>
    <w:rsid w:val="00FB29D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ZPstyl">
    <w:name w:val="MZP_styl"/>
    <w:basedOn w:val="Nadpis1"/>
    <w:qFormat/>
    <w:rsid w:val="00FB29D4"/>
    <w:pPr>
      <w:numPr>
        <w:numId w:val="8"/>
      </w:numPr>
      <w:shd w:val="solid" w:color="B2BC00" w:fill="auto"/>
      <w:spacing w:after="240" w:line="240" w:lineRule="auto"/>
      <w:ind w:left="284" w:right="-165" w:hanging="426"/>
      <w:jc w:val="both"/>
    </w:pPr>
    <w:rPr>
      <w:sz w:val="24"/>
      <w:lang w:eastAsia="en-US"/>
    </w:rPr>
  </w:style>
  <w:style w:type="character" w:customStyle="1" w:styleId="platne1">
    <w:name w:val="platne1"/>
    <w:basedOn w:val="Standardnpsmoodstavce"/>
    <w:rsid w:val="00FB29D4"/>
  </w:style>
  <w:style w:type="paragraph" w:customStyle="1" w:styleId="Default">
    <w:name w:val="Default"/>
    <w:rsid w:val="00AA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DB4B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B4B39"/>
  </w:style>
  <w:style w:type="character" w:customStyle="1" w:styleId="Nadpis6Char">
    <w:name w:val="Nadpis 6 Char"/>
    <w:aliases w:val="N6 Char"/>
    <w:basedOn w:val="Standardnpsmoodstavce"/>
    <w:link w:val="Nadpis6"/>
    <w:uiPriority w:val="9"/>
    <w:rsid w:val="00E412BB"/>
    <w:rPr>
      <w:rFonts w:ascii="Arial" w:eastAsia="Times New Roman" w:hAnsi="Arial"/>
      <w:i/>
      <w:sz w:val="22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rsid w:val="00E412BB"/>
    <w:rPr>
      <w:rFonts w:ascii="Arial" w:eastAsia="Times New Roman" w:hAnsi="Arial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rsid w:val="00E412BB"/>
    <w:rPr>
      <w:rFonts w:ascii="Arial" w:eastAsia="Times New Roman" w:hAnsi="Arial"/>
      <w:i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rsid w:val="00E412BB"/>
    <w:rPr>
      <w:rFonts w:ascii="Arial" w:eastAsia="Times New Roman" w:hAnsi="Arial"/>
      <w:i/>
      <w:sz w:val="18"/>
      <w:lang w:val="en-US"/>
    </w:rPr>
  </w:style>
  <w:style w:type="paragraph" w:customStyle="1" w:styleId="Sa">
    <w:name w:val="Sa"/>
    <w:basedOn w:val="Seznam"/>
    <w:qFormat/>
    <w:rsid w:val="00E412BB"/>
    <w:pPr>
      <w:tabs>
        <w:tab w:val="num" w:pos="360"/>
      </w:tabs>
      <w:spacing w:before="120" w:after="120" w:line="259" w:lineRule="auto"/>
      <w:contextualSpacing w:val="0"/>
      <w:jc w:val="both"/>
    </w:pPr>
    <w:rPr>
      <w:rFonts w:ascii="Arial Narrow" w:eastAsiaTheme="minorHAnsi" w:hAnsi="Arial Narrow" w:cstheme="minorBidi"/>
      <w:sz w:val="24"/>
    </w:rPr>
  </w:style>
  <w:style w:type="paragraph" w:customStyle="1" w:styleId="Sb">
    <w:name w:val="Sb"/>
    <w:basedOn w:val="Seznam2"/>
    <w:qFormat/>
    <w:rsid w:val="00E412BB"/>
    <w:pPr>
      <w:tabs>
        <w:tab w:val="num" w:pos="360"/>
      </w:tabs>
      <w:spacing w:before="120" w:after="120" w:line="259" w:lineRule="auto"/>
      <w:contextualSpacing w:val="0"/>
      <w:jc w:val="both"/>
    </w:pPr>
    <w:rPr>
      <w:rFonts w:ascii="Arial Narrow" w:eastAsiaTheme="minorHAnsi" w:hAnsi="Arial Narrow" w:cstheme="minorBidi"/>
      <w:sz w:val="24"/>
    </w:rPr>
  </w:style>
  <w:style w:type="paragraph" w:customStyle="1" w:styleId="X2">
    <w:name w:val="X2"/>
    <w:basedOn w:val="Nadpis2"/>
    <w:link w:val="X2Char"/>
    <w:qFormat/>
    <w:rsid w:val="00E412BB"/>
    <w:pPr>
      <w:keepLines/>
      <w:spacing w:after="240" w:line="259" w:lineRule="auto"/>
      <w:ind w:left="703" w:hanging="703"/>
    </w:pPr>
    <w:rPr>
      <w:rFonts w:ascii="Arial Narrow" w:hAnsi="Arial Narrow"/>
      <w:bCs w:val="0"/>
      <w:i w:val="0"/>
      <w:iCs w:val="0"/>
      <w:sz w:val="24"/>
    </w:rPr>
  </w:style>
  <w:style w:type="paragraph" w:customStyle="1" w:styleId="X3">
    <w:name w:val="X3"/>
    <w:basedOn w:val="Nadpis3"/>
    <w:qFormat/>
    <w:rsid w:val="00E412BB"/>
    <w:pPr>
      <w:spacing w:before="120" w:line="259" w:lineRule="auto"/>
      <w:ind w:left="703" w:hanging="703"/>
      <w:jc w:val="both"/>
    </w:pPr>
    <w:rPr>
      <w:rFonts w:ascii="Arial Narrow" w:hAnsi="Arial Narrow"/>
      <w:b w:val="0"/>
      <w:bCs w:val="0"/>
      <w:color w:val="auto"/>
      <w:sz w:val="24"/>
      <w:szCs w:val="20"/>
      <w:lang w:val="cs-CZ"/>
    </w:rPr>
  </w:style>
  <w:style w:type="character" w:customStyle="1" w:styleId="X2Char">
    <w:name w:val="X2 Char"/>
    <w:basedOn w:val="Nadpis2Char"/>
    <w:link w:val="X2"/>
    <w:rsid w:val="00E412BB"/>
    <w:rPr>
      <w:rFonts w:ascii="Arial Narrow" w:eastAsia="Times New Roman" w:hAnsi="Arial Narrow" w:cs="Times New Roman"/>
      <w:b/>
      <w:bCs w:val="0"/>
      <w:i w:val="0"/>
      <w:iCs w:val="0"/>
      <w:sz w:val="24"/>
      <w:szCs w:val="28"/>
      <w:lang w:eastAsia="en-US"/>
    </w:rPr>
  </w:style>
  <w:style w:type="paragraph" w:styleId="Seznam">
    <w:name w:val="List"/>
    <w:basedOn w:val="Normln"/>
    <w:uiPriority w:val="99"/>
    <w:semiHidden/>
    <w:unhideWhenUsed/>
    <w:rsid w:val="00E412BB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E412BB"/>
    <w:pPr>
      <w:ind w:left="566" w:hanging="283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2B71FC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Hlavy">
    <w:name w:val="Hlavy"/>
    <w:basedOn w:val="Zkladntext"/>
    <w:link w:val="HlavyChar"/>
    <w:qFormat/>
    <w:rsid w:val="0039325F"/>
    <w:pPr>
      <w:spacing w:before="240" w:after="240" w:line="240" w:lineRule="auto"/>
    </w:pPr>
    <w:rPr>
      <w:rFonts w:ascii="Arial Narrow" w:hAnsi="Arial Narrow"/>
      <w:b/>
      <w:lang w:val="en-US"/>
    </w:rPr>
  </w:style>
  <w:style w:type="character" w:customStyle="1" w:styleId="HlavyChar">
    <w:name w:val="Hlavy Char"/>
    <w:basedOn w:val="Standardnpsmoodstavce"/>
    <w:link w:val="Hlavy"/>
    <w:rsid w:val="0039325F"/>
    <w:rPr>
      <w:rFonts w:ascii="Arial Narrow" w:eastAsia="Times New Roman" w:hAnsi="Arial Narrow"/>
      <w:b/>
      <w:sz w:val="24"/>
      <w:szCs w:val="24"/>
      <w:lang w:val="en-US"/>
    </w:rPr>
  </w:style>
  <w:style w:type="paragraph" w:styleId="Seznam3">
    <w:name w:val="List 3"/>
    <w:basedOn w:val="Normln"/>
    <w:uiPriority w:val="99"/>
    <w:semiHidden/>
    <w:unhideWhenUsed/>
    <w:rsid w:val="00A46783"/>
    <w:pPr>
      <w:ind w:left="84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microsoft.com/office/2011/relationships/commentsExtended" Target="commentsExtended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2560A-BE7D-4889-B299-BD71307604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F9AB76-45F5-47D5-8275-1AD11236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15519</Words>
  <Characters>91566</Characters>
  <Application>Microsoft Office Word</Application>
  <DocSecurity>0</DocSecurity>
  <Lines>763</Lines>
  <Paragraphs>213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2017-07-21T10:13:00Z</dcterms:created>
  <dcterms:modified xsi:type="dcterms:W3CDTF">2017-08-21T02:47:00Z</dcterms:modified>
</cp:coreProperties>
</file>